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Extensible.xml" ContentType="application/vnd.openxmlformats-officedocument.wordprocessingml.commentsExtensible+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B88484" w14:textId="6933EBE6" w:rsidR="007F62A2" w:rsidRPr="005D33EA" w:rsidRDefault="007F62A2" w:rsidP="005D33EA">
      <w:pPr>
        <w:jc w:val="center"/>
        <w:rPr>
          <w:rFonts w:ascii="Arial" w:hAnsi="Arial" w:cs="Arial"/>
          <w:b/>
        </w:rPr>
      </w:pPr>
    </w:p>
    <w:p w14:paraId="5E01BBA2" w14:textId="77777777" w:rsidR="007F62A2" w:rsidRPr="005D33EA" w:rsidRDefault="007F62A2" w:rsidP="005D33EA">
      <w:pPr>
        <w:jc w:val="center"/>
        <w:rPr>
          <w:rFonts w:ascii="Arial" w:hAnsi="Arial" w:cs="Arial"/>
          <w:b/>
        </w:rPr>
      </w:pPr>
    </w:p>
    <w:p w14:paraId="6107F748" w14:textId="77777777" w:rsidR="007F62A2" w:rsidRPr="005D33EA" w:rsidRDefault="007F62A2" w:rsidP="005D33EA">
      <w:pPr>
        <w:jc w:val="center"/>
        <w:rPr>
          <w:rFonts w:ascii="Arial" w:hAnsi="Arial" w:cs="Arial"/>
          <w:b/>
        </w:rPr>
      </w:pPr>
    </w:p>
    <w:p w14:paraId="7E1246D4" w14:textId="77777777" w:rsidR="007F62A2" w:rsidRPr="005D33EA" w:rsidRDefault="00134F98" w:rsidP="005D33EA">
      <w:pPr>
        <w:jc w:val="center"/>
        <w:rPr>
          <w:rFonts w:ascii="Arial" w:hAnsi="Arial" w:cs="Arial"/>
          <w:b/>
        </w:rPr>
      </w:pPr>
      <w:r w:rsidRPr="005D33EA">
        <w:rPr>
          <w:rFonts w:ascii="Arial" w:hAnsi="Arial" w:cs="Arial"/>
          <w:b/>
        </w:rPr>
        <w:t xml:space="preserve"> </w:t>
      </w:r>
    </w:p>
    <w:p w14:paraId="1FD948EC" w14:textId="77777777" w:rsidR="007F62A2" w:rsidRPr="005D33EA" w:rsidRDefault="007F62A2" w:rsidP="005D33EA">
      <w:pPr>
        <w:jc w:val="center"/>
        <w:rPr>
          <w:rFonts w:ascii="Arial" w:hAnsi="Arial" w:cs="Arial"/>
          <w:b/>
        </w:rPr>
      </w:pPr>
    </w:p>
    <w:p w14:paraId="0AED8994" w14:textId="77777777" w:rsidR="007F62A2" w:rsidRPr="005D33EA" w:rsidRDefault="007F62A2" w:rsidP="005D33EA">
      <w:pPr>
        <w:jc w:val="center"/>
        <w:rPr>
          <w:rFonts w:ascii="Arial" w:hAnsi="Arial" w:cs="Arial"/>
          <w:b/>
        </w:rPr>
      </w:pPr>
    </w:p>
    <w:p w14:paraId="500B529D" w14:textId="77777777" w:rsidR="007F62A2" w:rsidRPr="005D33EA" w:rsidRDefault="007F62A2" w:rsidP="005D33EA">
      <w:pPr>
        <w:jc w:val="center"/>
        <w:rPr>
          <w:rFonts w:ascii="Arial" w:hAnsi="Arial" w:cs="Arial"/>
          <w:b/>
        </w:rPr>
      </w:pPr>
    </w:p>
    <w:p w14:paraId="37BA4592" w14:textId="51417C02" w:rsidR="00134F98" w:rsidRPr="005D33EA" w:rsidRDefault="009D6665" w:rsidP="005D33EA">
      <w:pPr>
        <w:jc w:val="center"/>
        <w:rPr>
          <w:rFonts w:ascii="Arial" w:hAnsi="Arial" w:cs="Arial"/>
          <w:b/>
        </w:rPr>
      </w:pPr>
      <w:r>
        <w:rPr>
          <w:rFonts w:ascii="Arial" w:hAnsi="Arial" w:cs="Arial"/>
          <w:b/>
        </w:rPr>
        <w:t xml:space="preserve"> </w:t>
      </w:r>
    </w:p>
    <w:p w14:paraId="000BC823" w14:textId="77777777" w:rsidR="00134F98" w:rsidRPr="005D33EA" w:rsidRDefault="00134F98" w:rsidP="005D33EA">
      <w:pPr>
        <w:jc w:val="center"/>
        <w:rPr>
          <w:rFonts w:ascii="Arial" w:hAnsi="Arial" w:cs="Arial"/>
          <w:b/>
        </w:rPr>
      </w:pPr>
    </w:p>
    <w:p w14:paraId="5F098EE0" w14:textId="77777777" w:rsidR="00134F98" w:rsidRPr="007F09F1" w:rsidRDefault="00134F98" w:rsidP="005D33EA">
      <w:pPr>
        <w:spacing w:after="0"/>
        <w:jc w:val="center"/>
        <w:rPr>
          <w:rFonts w:ascii="Arial" w:hAnsi="Arial" w:cs="Arial"/>
          <w:b/>
          <w:sz w:val="40"/>
          <w:szCs w:val="40"/>
        </w:rPr>
      </w:pPr>
      <w:r w:rsidRPr="007F09F1">
        <w:rPr>
          <w:rFonts w:ascii="Arial" w:hAnsi="Arial" w:cs="Arial"/>
          <w:b/>
          <w:sz w:val="40"/>
          <w:szCs w:val="40"/>
        </w:rPr>
        <w:t>Metodika</w:t>
      </w:r>
    </w:p>
    <w:p w14:paraId="0CBB0F01" w14:textId="45EA167D" w:rsidR="00134F98" w:rsidRPr="007F09F1" w:rsidRDefault="00134F98" w:rsidP="005D33EA">
      <w:pPr>
        <w:spacing w:after="0"/>
        <w:jc w:val="center"/>
        <w:rPr>
          <w:rFonts w:ascii="Arial" w:hAnsi="Arial" w:cs="Arial"/>
          <w:b/>
          <w:sz w:val="40"/>
          <w:szCs w:val="40"/>
        </w:rPr>
      </w:pPr>
      <w:r w:rsidRPr="007F09F1">
        <w:rPr>
          <w:rFonts w:ascii="Arial" w:hAnsi="Arial" w:cs="Arial"/>
          <w:b/>
          <w:sz w:val="40"/>
          <w:szCs w:val="40"/>
        </w:rPr>
        <w:t>hodnocení výzkumných organizací</w:t>
      </w:r>
      <w:r w:rsidR="00EA1718" w:rsidRPr="007F09F1">
        <w:rPr>
          <w:rFonts w:ascii="Arial" w:hAnsi="Arial" w:cs="Arial"/>
          <w:b/>
          <w:sz w:val="40"/>
          <w:szCs w:val="40"/>
        </w:rPr>
        <w:t xml:space="preserve"> </w:t>
      </w:r>
    </w:p>
    <w:p w14:paraId="406D95F2" w14:textId="346E39DE" w:rsidR="008A274B" w:rsidRPr="007F09F1" w:rsidRDefault="008A274B" w:rsidP="005D33EA">
      <w:pPr>
        <w:spacing w:after="0"/>
        <w:jc w:val="center"/>
        <w:rPr>
          <w:rFonts w:ascii="Arial" w:hAnsi="Arial" w:cs="Arial"/>
          <w:b/>
          <w:sz w:val="40"/>
          <w:szCs w:val="40"/>
        </w:rPr>
      </w:pPr>
      <w:r w:rsidRPr="007F09F1">
        <w:rPr>
          <w:rFonts w:ascii="Arial" w:hAnsi="Arial" w:cs="Arial"/>
          <w:b/>
          <w:sz w:val="40"/>
          <w:szCs w:val="40"/>
        </w:rPr>
        <w:t>(</w:t>
      </w:r>
      <w:r w:rsidR="005102B9" w:rsidRPr="007F09F1">
        <w:rPr>
          <w:rFonts w:ascii="Arial" w:hAnsi="Arial" w:cs="Arial"/>
          <w:b/>
          <w:sz w:val="40"/>
          <w:szCs w:val="40"/>
        </w:rPr>
        <w:t>Metodika 2025</w:t>
      </w:r>
      <w:r w:rsidRPr="007F09F1">
        <w:rPr>
          <w:rFonts w:ascii="Arial" w:hAnsi="Arial" w:cs="Arial"/>
          <w:b/>
          <w:sz w:val="40"/>
          <w:szCs w:val="40"/>
        </w:rPr>
        <w:t>+)</w:t>
      </w:r>
    </w:p>
    <w:p w14:paraId="0805272A" w14:textId="77777777" w:rsidR="00134F98" w:rsidRPr="007F09F1" w:rsidRDefault="00134F98" w:rsidP="005D33EA">
      <w:pPr>
        <w:spacing w:after="240"/>
        <w:jc w:val="center"/>
        <w:rPr>
          <w:rFonts w:ascii="Arial" w:hAnsi="Arial" w:cs="Arial"/>
          <w:b/>
        </w:rPr>
      </w:pPr>
    </w:p>
    <w:p w14:paraId="48BC1E45" w14:textId="77777777" w:rsidR="00134F98" w:rsidRPr="007F09F1" w:rsidRDefault="00134F98" w:rsidP="005D33EA">
      <w:pPr>
        <w:jc w:val="center"/>
        <w:rPr>
          <w:rFonts w:ascii="Arial" w:hAnsi="Arial" w:cs="Arial"/>
          <w:b/>
        </w:rPr>
      </w:pPr>
    </w:p>
    <w:p w14:paraId="73E216C1" w14:textId="77777777" w:rsidR="00134F98" w:rsidRPr="007F09F1" w:rsidRDefault="00134F98" w:rsidP="005D33EA">
      <w:pPr>
        <w:jc w:val="center"/>
        <w:rPr>
          <w:rFonts w:ascii="Arial" w:hAnsi="Arial" w:cs="Arial"/>
          <w:b/>
        </w:rPr>
      </w:pPr>
    </w:p>
    <w:p w14:paraId="438FD436" w14:textId="77777777" w:rsidR="00134F98" w:rsidRPr="007F09F1" w:rsidRDefault="00134F98" w:rsidP="005D33EA">
      <w:pPr>
        <w:jc w:val="center"/>
        <w:rPr>
          <w:rFonts w:ascii="Arial" w:hAnsi="Arial" w:cs="Arial"/>
          <w:b/>
        </w:rPr>
      </w:pPr>
    </w:p>
    <w:p w14:paraId="7FCCFD3F" w14:textId="77777777" w:rsidR="00134F98" w:rsidRPr="007F09F1" w:rsidRDefault="00134F98" w:rsidP="005D33EA">
      <w:pPr>
        <w:jc w:val="center"/>
        <w:rPr>
          <w:rFonts w:ascii="Arial" w:hAnsi="Arial" w:cs="Arial"/>
          <w:b/>
        </w:rPr>
      </w:pPr>
    </w:p>
    <w:p w14:paraId="761C4DB9" w14:textId="77777777" w:rsidR="00134F98" w:rsidRPr="007F09F1" w:rsidRDefault="00134F98" w:rsidP="005D33EA">
      <w:pPr>
        <w:jc w:val="center"/>
        <w:rPr>
          <w:rFonts w:ascii="Arial" w:hAnsi="Arial" w:cs="Arial"/>
          <w:b/>
        </w:rPr>
      </w:pPr>
    </w:p>
    <w:p w14:paraId="36DEAB84" w14:textId="77777777" w:rsidR="00134F98" w:rsidRPr="007F09F1" w:rsidRDefault="00134F98" w:rsidP="005D33EA">
      <w:pPr>
        <w:jc w:val="center"/>
        <w:rPr>
          <w:rFonts w:ascii="Arial" w:hAnsi="Arial" w:cs="Arial"/>
          <w:b/>
        </w:rPr>
      </w:pPr>
    </w:p>
    <w:p w14:paraId="1766C3CB" w14:textId="77777777" w:rsidR="00134F98" w:rsidRPr="007F09F1" w:rsidRDefault="00134F98" w:rsidP="005D33EA">
      <w:pPr>
        <w:jc w:val="center"/>
        <w:rPr>
          <w:rFonts w:ascii="Arial" w:hAnsi="Arial" w:cs="Arial"/>
          <w:b/>
        </w:rPr>
      </w:pPr>
    </w:p>
    <w:p w14:paraId="5C71F83E" w14:textId="77777777" w:rsidR="00134F98" w:rsidRPr="007F09F1" w:rsidRDefault="00134F98" w:rsidP="005D33EA">
      <w:pPr>
        <w:jc w:val="center"/>
        <w:rPr>
          <w:rFonts w:ascii="Arial" w:hAnsi="Arial" w:cs="Arial"/>
          <w:b/>
        </w:rPr>
      </w:pPr>
    </w:p>
    <w:p w14:paraId="1B4D56E4" w14:textId="77777777" w:rsidR="00134F98" w:rsidRPr="007F09F1" w:rsidRDefault="00134F98" w:rsidP="005D33EA">
      <w:pPr>
        <w:jc w:val="center"/>
        <w:rPr>
          <w:rFonts w:ascii="Arial" w:hAnsi="Arial" w:cs="Arial"/>
          <w:b/>
        </w:rPr>
      </w:pPr>
    </w:p>
    <w:p w14:paraId="010B1FAE" w14:textId="77777777" w:rsidR="00134F98" w:rsidRPr="007F09F1" w:rsidRDefault="00134F98" w:rsidP="005D33EA">
      <w:pPr>
        <w:jc w:val="center"/>
        <w:rPr>
          <w:rFonts w:ascii="Arial" w:hAnsi="Arial" w:cs="Arial"/>
          <w:b/>
        </w:rPr>
      </w:pPr>
    </w:p>
    <w:p w14:paraId="22CB0831" w14:textId="77777777" w:rsidR="00134F98" w:rsidRPr="007F09F1" w:rsidRDefault="00134F98" w:rsidP="005D33EA">
      <w:pPr>
        <w:jc w:val="center"/>
        <w:rPr>
          <w:rFonts w:ascii="Arial" w:hAnsi="Arial" w:cs="Arial"/>
          <w:b/>
        </w:rPr>
      </w:pPr>
    </w:p>
    <w:p w14:paraId="6205F932" w14:textId="77777777" w:rsidR="00134F98" w:rsidRPr="007F09F1" w:rsidRDefault="00134F98" w:rsidP="005D33EA">
      <w:pPr>
        <w:jc w:val="center"/>
        <w:rPr>
          <w:rFonts w:ascii="Arial" w:hAnsi="Arial" w:cs="Arial"/>
          <w:b/>
        </w:rPr>
      </w:pPr>
    </w:p>
    <w:p w14:paraId="1A35DDC1" w14:textId="419816A0" w:rsidR="00134F98" w:rsidRPr="007F09F1" w:rsidRDefault="00134F98" w:rsidP="005D33EA">
      <w:pPr>
        <w:tabs>
          <w:tab w:val="center" w:pos="4535"/>
        </w:tabs>
        <w:rPr>
          <w:rFonts w:ascii="Arial" w:eastAsiaTheme="majorEastAsia" w:hAnsi="Arial" w:cs="Arial"/>
          <w:b/>
          <w:color w:val="0070C0"/>
          <w:spacing w:val="5"/>
          <w:kern w:val="28"/>
          <w:sz w:val="52"/>
          <w:szCs w:val="52"/>
        </w:rPr>
      </w:pPr>
      <w:r w:rsidRPr="007F09F1">
        <w:rPr>
          <w:rFonts w:ascii="Arial" w:hAnsi="Arial" w:cs="Arial"/>
          <w:b/>
          <w:color w:val="0070C0"/>
        </w:rPr>
        <w:br w:type="page"/>
      </w:r>
    </w:p>
    <w:bookmarkStart w:id="0" w:name="_Toc453930855" w:displacedByCustomXml="next"/>
    <w:bookmarkStart w:id="1" w:name="_Toc453843490" w:displacedByCustomXml="next"/>
    <w:sdt>
      <w:sdtPr>
        <w:rPr>
          <w:rFonts w:asciiTheme="minorHAnsi" w:eastAsiaTheme="minorEastAsia" w:hAnsiTheme="minorHAnsi" w:cstheme="minorBidi"/>
          <w:b w:val="0"/>
          <w:bCs w:val="0"/>
          <w:color w:val="auto"/>
          <w:sz w:val="22"/>
          <w:szCs w:val="22"/>
        </w:rPr>
        <w:id w:val="-1020158528"/>
        <w:docPartObj>
          <w:docPartGallery w:val="Table of Contents"/>
          <w:docPartUnique/>
        </w:docPartObj>
      </w:sdtPr>
      <w:sdtContent>
        <w:commentRangeStart w:id="2" w:displacedByCustomXml="prev"/>
        <w:p w14:paraId="2E4DBC2E" w14:textId="27CC3EFD" w:rsidR="0073256F" w:rsidRPr="007F09F1" w:rsidRDefault="0073256F" w:rsidP="00886FC3">
          <w:pPr>
            <w:pStyle w:val="Nadpisobsahu"/>
            <w:numPr>
              <w:ilvl w:val="0"/>
              <w:numId w:val="0"/>
            </w:numPr>
            <w:ind w:left="432"/>
          </w:pPr>
          <w:r w:rsidRPr="007F09F1">
            <w:t>Obsah</w:t>
          </w:r>
          <w:commentRangeEnd w:id="2"/>
          <w:r w:rsidRPr="007F09F1">
            <w:rPr>
              <w:rStyle w:val="Odkaznakoment"/>
              <w:rFonts w:asciiTheme="minorHAnsi" w:eastAsiaTheme="minorEastAsia" w:hAnsiTheme="minorHAnsi" w:cstheme="minorBidi"/>
              <w:b w:val="0"/>
              <w:bCs w:val="0"/>
              <w:color w:val="auto"/>
            </w:rPr>
            <w:commentReference w:id="2"/>
          </w:r>
        </w:p>
        <w:p w14:paraId="7B8D06E8" w14:textId="39994325" w:rsidR="009B3C3A" w:rsidRPr="007F09F1" w:rsidRDefault="0073256F">
          <w:pPr>
            <w:pStyle w:val="Obsah1"/>
            <w:tabs>
              <w:tab w:val="left" w:pos="660"/>
              <w:tab w:val="right" w:leader="dot" w:pos="9060"/>
            </w:tabs>
            <w:rPr>
              <w:ins w:id="3" w:author="Rulíková Lucie" w:date="2025-05-14T15:30:00Z" w16du:dateUtc="2025-05-14T13:30:00Z"/>
              <w:b w:val="0"/>
              <w:bCs w:val="0"/>
              <w:i w:val="0"/>
              <w:iCs w:val="0"/>
              <w:noProof/>
              <w:kern w:val="2"/>
              <w14:ligatures w14:val="standardContextual"/>
            </w:rPr>
          </w:pPr>
          <w:r w:rsidRPr="007F09F1">
            <w:fldChar w:fldCharType="begin"/>
          </w:r>
          <w:r w:rsidRPr="007F09F1">
            <w:instrText xml:space="preserve"> TOC \o "1-3" \h \z \u </w:instrText>
          </w:r>
          <w:r w:rsidRPr="007F09F1">
            <w:fldChar w:fldCharType="separate"/>
          </w:r>
          <w:ins w:id="4" w:author="Rulíková Lucie" w:date="2025-05-14T15:30:00Z" w16du:dateUtc="2025-05-14T13:30:00Z">
            <w:r w:rsidR="009B3C3A" w:rsidRPr="007F09F1">
              <w:rPr>
                <w:rStyle w:val="Hypertextovodkaz"/>
                <w:noProof/>
              </w:rPr>
              <w:fldChar w:fldCharType="begin"/>
            </w:r>
            <w:r w:rsidR="009B3C3A" w:rsidRPr="007F09F1">
              <w:rPr>
                <w:rStyle w:val="Hypertextovodkaz"/>
                <w:noProof/>
              </w:rPr>
              <w:instrText xml:space="preserve"> </w:instrText>
            </w:r>
            <w:r w:rsidR="009B3C3A" w:rsidRPr="007F09F1">
              <w:rPr>
                <w:noProof/>
              </w:rPr>
              <w:instrText>HYPERLINK \l "_Toc198129017"</w:instrText>
            </w:r>
            <w:r w:rsidR="009B3C3A" w:rsidRPr="007F09F1">
              <w:rPr>
                <w:rStyle w:val="Hypertextovodkaz"/>
                <w:noProof/>
              </w:rPr>
              <w:instrText xml:space="preserve"> </w:instrText>
            </w:r>
            <w:r w:rsidR="009B3C3A" w:rsidRPr="007F09F1">
              <w:rPr>
                <w:rStyle w:val="Hypertextovodkaz"/>
                <w:noProof/>
              </w:rPr>
            </w:r>
            <w:r w:rsidR="009B3C3A" w:rsidRPr="007F09F1">
              <w:rPr>
                <w:rStyle w:val="Hypertextovodkaz"/>
                <w:noProof/>
              </w:rPr>
              <w:fldChar w:fldCharType="separate"/>
            </w:r>
            <w:r w:rsidR="009B3C3A" w:rsidRPr="007F09F1">
              <w:rPr>
                <w:rStyle w:val="Hypertextovodkaz"/>
                <w:noProof/>
              </w:rPr>
              <w:t>1.</w:t>
            </w:r>
            <w:r w:rsidR="009B3C3A" w:rsidRPr="007F09F1">
              <w:rPr>
                <w:b w:val="0"/>
                <w:bCs w:val="0"/>
                <w:i w:val="0"/>
                <w:iCs w:val="0"/>
                <w:noProof/>
                <w:kern w:val="2"/>
                <w14:ligatures w14:val="standardContextual"/>
              </w:rPr>
              <w:tab/>
            </w:r>
            <w:r w:rsidR="009B3C3A" w:rsidRPr="007F09F1">
              <w:rPr>
                <w:rStyle w:val="Hypertextovodkaz"/>
                <w:noProof/>
              </w:rPr>
              <w:t>Východiska Metodiky hodnocení výzkumných organizací</w:t>
            </w:r>
            <w:r w:rsidR="009B3C3A" w:rsidRPr="007F09F1">
              <w:rPr>
                <w:noProof/>
                <w:webHidden/>
              </w:rPr>
              <w:tab/>
            </w:r>
            <w:r w:rsidR="009B3C3A" w:rsidRPr="007F09F1">
              <w:rPr>
                <w:noProof/>
                <w:webHidden/>
              </w:rPr>
              <w:fldChar w:fldCharType="begin"/>
            </w:r>
            <w:r w:rsidR="009B3C3A" w:rsidRPr="007F09F1">
              <w:rPr>
                <w:noProof/>
                <w:webHidden/>
              </w:rPr>
              <w:instrText xml:space="preserve"> PAGEREF _Toc198129017 \h </w:instrText>
            </w:r>
          </w:ins>
          <w:r w:rsidR="009B3C3A" w:rsidRPr="007F09F1">
            <w:rPr>
              <w:noProof/>
              <w:webHidden/>
            </w:rPr>
          </w:r>
          <w:r w:rsidR="009B3C3A" w:rsidRPr="007F09F1">
            <w:rPr>
              <w:noProof/>
              <w:webHidden/>
            </w:rPr>
            <w:fldChar w:fldCharType="separate"/>
          </w:r>
          <w:ins w:id="5" w:author="Rulíková Lucie" w:date="2025-05-14T15:30:00Z" w16du:dateUtc="2025-05-14T13:30:00Z">
            <w:r w:rsidR="009B3C3A" w:rsidRPr="007F09F1">
              <w:rPr>
                <w:noProof/>
                <w:webHidden/>
              </w:rPr>
              <w:t>3</w:t>
            </w:r>
            <w:r w:rsidR="009B3C3A" w:rsidRPr="007F09F1">
              <w:rPr>
                <w:noProof/>
                <w:webHidden/>
              </w:rPr>
              <w:fldChar w:fldCharType="end"/>
            </w:r>
            <w:r w:rsidR="009B3C3A" w:rsidRPr="007F09F1">
              <w:rPr>
                <w:rStyle w:val="Hypertextovodkaz"/>
                <w:noProof/>
              </w:rPr>
              <w:fldChar w:fldCharType="end"/>
            </w:r>
          </w:ins>
        </w:p>
        <w:p w14:paraId="6C4EFBC6" w14:textId="60102B38" w:rsidR="009B3C3A" w:rsidRPr="007F09F1" w:rsidRDefault="009B3C3A">
          <w:pPr>
            <w:pStyle w:val="Obsah2"/>
            <w:tabs>
              <w:tab w:val="left" w:pos="880"/>
              <w:tab w:val="right" w:leader="dot" w:pos="9060"/>
            </w:tabs>
            <w:rPr>
              <w:ins w:id="6" w:author="Rulíková Lucie" w:date="2025-05-14T15:30:00Z" w16du:dateUtc="2025-05-14T13:30:00Z"/>
              <w:b w:val="0"/>
              <w:bCs w:val="0"/>
              <w:noProof/>
              <w:kern w:val="2"/>
              <w:sz w:val="24"/>
              <w:szCs w:val="24"/>
              <w14:ligatures w14:val="standardContextual"/>
            </w:rPr>
          </w:pPr>
          <w:ins w:id="7"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"_Toc198129018"</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1.1</w:t>
            </w:r>
            <w:r w:rsidRPr="007F09F1">
              <w:rPr>
                <w:b w:val="0"/>
                <w:bCs w:val="0"/>
                <w:noProof/>
                <w:kern w:val="2"/>
                <w:sz w:val="24"/>
                <w:szCs w:val="24"/>
                <w14:ligatures w14:val="standardContextual"/>
              </w:rPr>
              <w:tab/>
            </w:r>
            <w:r w:rsidRPr="007F09F1">
              <w:rPr>
                <w:rStyle w:val="Hypertextovodkaz"/>
                <w:noProof/>
              </w:rPr>
              <w:t>Cíle</w:t>
            </w:r>
            <w:r w:rsidRPr="007F09F1">
              <w:rPr>
                <w:noProof/>
                <w:webHidden/>
              </w:rPr>
              <w:tab/>
            </w:r>
            <w:r w:rsidRPr="007F09F1">
              <w:rPr>
                <w:noProof/>
                <w:webHidden/>
              </w:rPr>
              <w:fldChar w:fldCharType="begin"/>
            </w:r>
            <w:r w:rsidRPr="007F09F1">
              <w:rPr>
                <w:noProof/>
                <w:webHidden/>
              </w:rPr>
              <w:instrText xml:space="preserve"> PAGEREF _Toc198129018 \h </w:instrText>
            </w:r>
          </w:ins>
          <w:r w:rsidRPr="007F09F1">
            <w:rPr>
              <w:noProof/>
              <w:webHidden/>
            </w:rPr>
          </w:r>
          <w:r w:rsidRPr="007F09F1">
            <w:rPr>
              <w:noProof/>
              <w:webHidden/>
            </w:rPr>
            <w:fldChar w:fldCharType="separate"/>
          </w:r>
          <w:ins w:id="8" w:author="Rulíková Lucie" w:date="2025-05-14T15:30:00Z" w16du:dateUtc="2025-05-14T13:30:00Z">
            <w:r w:rsidRPr="007F09F1">
              <w:rPr>
                <w:noProof/>
                <w:webHidden/>
              </w:rPr>
              <w:t>3</w:t>
            </w:r>
            <w:r w:rsidRPr="007F09F1">
              <w:rPr>
                <w:noProof/>
                <w:webHidden/>
              </w:rPr>
              <w:fldChar w:fldCharType="end"/>
            </w:r>
            <w:r w:rsidRPr="007F09F1">
              <w:rPr>
                <w:rStyle w:val="Hypertextovodkaz"/>
                <w:noProof/>
              </w:rPr>
              <w:fldChar w:fldCharType="end"/>
            </w:r>
          </w:ins>
        </w:p>
        <w:p w14:paraId="2D1DC0C2" w14:textId="37DE15E3" w:rsidR="009B3C3A" w:rsidRPr="007F09F1" w:rsidRDefault="009B3C3A">
          <w:pPr>
            <w:pStyle w:val="Obsah2"/>
            <w:tabs>
              <w:tab w:val="left" w:pos="880"/>
              <w:tab w:val="right" w:leader="dot" w:pos="9060"/>
            </w:tabs>
            <w:rPr>
              <w:ins w:id="9" w:author="Rulíková Lucie" w:date="2025-05-14T15:30:00Z" w16du:dateUtc="2025-05-14T13:30:00Z"/>
              <w:b w:val="0"/>
              <w:bCs w:val="0"/>
              <w:noProof/>
              <w:kern w:val="2"/>
              <w:sz w:val="24"/>
              <w:szCs w:val="24"/>
              <w14:ligatures w14:val="standardContextual"/>
            </w:rPr>
          </w:pPr>
          <w:ins w:id="10"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"_Toc198129019"</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1.2</w:t>
            </w:r>
            <w:r w:rsidRPr="007F09F1">
              <w:rPr>
                <w:b w:val="0"/>
                <w:bCs w:val="0"/>
                <w:noProof/>
                <w:kern w:val="2"/>
                <w:sz w:val="24"/>
                <w:szCs w:val="24"/>
                <w14:ligatures w14:val="standardContextual"/>
              </w:rPr>
              <w:tab/>
            </w:r>
            <w:r w:rsidRPr="007F09F1">
              <w:rPr>
                <w:rStyle w:val="Hypertextovodkaz"/>
                <w:noProof/>
              </w:rPr>
              <w:t>Základní východiska hodnocení</w:t>
            </w:r>
            <w:r w:rsidRPr="007F09F1">
              <w:rPr>
                <w:noProof/>
                <w:webHidden/>
              </w:rPr>
              <w:tab/>
            </w:r>
            <w:r w:rsidRPr="007F09F1">
              <w:rPr>
                <w:noProof/>
                <w:webHidden/>
              </w:rPr>
              <w:fldChar w:fldCharType="begin"/>
            </w:r>
            <w:r w:rsidRPr="007F09F1">
              <w:rPr>
                <w:noProof/>
                <w:webHidden/>
              </w:rPr>
              <w:instrText xml:space="preserve"> PAGEREF _Toc198129019 \h </w:instrText>
            </w:r>
          </w:ins>
          <w:r w:rsidRPr="007F09F1">
            <w:rPr>
              <w:noProof/>
              <w:webHidden/>
            </w:rPr>
          </w:r>
          <w:r w:rsidRPr="007F09F1">
            <w:rPr>
              <w:noProof/>
              <w:webHidden/>
            </w:rPr>
            <w:fldChar w:fldCharType="separate"/>
          </w:r>
          <w:ins w:id="11" w:author="Rulíková Lucie" w:date="2025-05-14T15:30:00Z" w16du:dateUtc="2025-05-14T13:30:00Z">
            <w:r w:rsidRPr="007F09F1">
              <w:rPr>
                <w:noProof/>
                <w:webHidden/>
              </w:rPr>
              <w:t>4</w:t>
            </w:r>
            <w:r w:rsidRPr="007F09F1">
              <w:rPr>
                <w:noProof/>
                <w:webHidden/>
              </w:rPr>
              <w:fldChar w:fldCharType="end"/>
            </w:r>
            <w:r w:rsidRPr="007F09F1">
              <w:rPr>
                <w:rStyle w:val="Hypertextovodkaz"/>
                <w:noProof/>
              </w:rPr>
              <w:fldChar w:fldCharType="end"/>
            </w:r>
          </w:ins>
        </w:p>
        <w:p w14:paraId="6978A69E" w14:textId="771DB689" w:rsidR="009B3C3A" w:rsidRPr="007F09F1" w:rsidRDefault="009B3C3A">
          <w:pPr>
            <w:pStyle w:val="Obsah2"/>
            <w:tabs>
              <w:tab w:val="left" w:pos="880"/>
              <w:tab w:val="right" w:leader="dot" w:pos="9060"/>
            </w:tabs>
            <w:rPr>
              <w:ins w:id="12" w:author="Rulíková Lucie" w:date="2025-05-14T15:30:00Z" w16du:dateUtc="2025-05-14T13:30:00Z"/>
              <w:b w:val="0"/>
              <w:bCs w:val="0"/>
              <w:noProof/>
              <w:kern w:val="2"/>
              <w:sz w:val="24"/>
              <w:szCs w:val="24"/>
              <w14:ligatures w14:val="standardContextual"/>
            </w:rPr>
          </w:pPr>
          <w:ins w:id="13"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"_Toc198129020"</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1.3</w:t>
            </w:r>
            <w:r w:rsidRPr="007F09F1">
              <w:rPr>
                <w:b w:val="0"/>
                <w:bCs w:val="0"/>
                <w:noProof/>
                <w:kern w:val="2"/>
                <w:sz w:val="24"/>
                <w:szCs w:val="24"/>
                <w14:ligatures w14:val="standardContextual"/>
              </w:rPr>
              <w:tab/>
            </w:r>
            <w:r w:rsidRPr="007F09F1">
              <w:rPr>
                <w:rStyle w:val="Hypertextovodkaz"/>
                <w:noProof/>
              </w:rPr>
              <w:t>Vstup VO do hodnocení podle Metodiky</w:t>
            </w:r>
            <w:r w:rsidRPr="007F09F1">
              <w:rPr>
                <w:noProof/>
                <w:webHidden/>
              </w:rPr>
              <w:tab/>
            </w:r>
            <w:r w:rsidRPr="007F09F1">
              <w:rPr>
                <w:noProof/>
                <w:webHidden/>
              </w:rPr>
              <w:fldChar w:fldCharType="begin"/>
            </w:r>
            <w:r w:rsidRPr="007F09F1">
              <w:rPr>
                <w:noProof/>
                <w:webHidden/>
              </w:rPr>
              <w:instrText xml:space="preserve"> PAGEREF _Toc198129020 \h </w:instrText>
            </w:r>
          </w:ins>
          <w:r w:rsidRPr="007F09F1">
            <w:rPr>
              <w:noProof/>
              <w:webHidden/>
            </w:rPr>
          </w:r>
          <w:r w:rsidRPr="007F09F1">
            <w:rPr>
              <w:noProof/>
              <w:webHidden/>
            </w:rPr>
            <w:fldChar w:fldCharType="separate"/>
          </w:r>
          <w:ins w:id="14" w:author="Rulíková Lucie" w:date="2025-05-14T15:30:00Z" w16du:dateUtc="2025-05-14T13:30:00Z">
            <w:r w:rsidRPr="007F09F1">
              <w:rPr>
                <w:noProof/>
                <w:webHidden/>
              </w:rPr>
              <w:t>5</w:t>
            </w:r>
            <w:r w:rsidRPr="007F09F1">
              <w:rPr>
                <w:noProof/>
                <w:webHidden/>
              </w:rPr>
              <w:fldChar w:fldCharType="end"/>
            </w:r>
            <w:r w:rsidRPr="007F09F1">
              <w:rPr>
                <w:rStyle w:val="Hypertextovodkaz"/>
                <w:noProof/>
              </w:rPr>
              <w:fldChar w:fldCharType="end"/>
            </w:r>
          </w:ins>
        </w:p>
        <w:p w14:paraId="549CFAED" w14:textId="7B96924D" w:rsidR="009B3C3A" w:rsidRPr="007F09F1" w:rsidRDefault="009B3C3A">
          <w:pPr>
            <w:pStyle w:val="Obsah2"/>
            <w:tabs>
              <w:tab w:val="left" w:pos="880"/>
              <w:tab w:val="right" w:leader="dot" w:pos="9060"/>
            </w:tabs>
            <w:rPr>
              <w:ins w:id="15" w:author="Rulíková Lucie" w:date="2025-05-14T15:30:00Z" w16du:dateUtc="2025-05-14T13:30:00Z"/>
              <w:b w:val="0"/>
              <w:bCs w:val="0"/>
              <w:noProof/>
              <w:kern w:val="2"/>
              <w:sz w:val="24"/>
              <w:szCs w:val="24"/>
              <w14:ligatures w14:val="standardContextual"/>
            </w:rPr>
          </w:pPr>
          <w:ins w:id="16"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"_Toc198129021"</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1.4</w:t>
            </w:r>
            <w:r w:rsidRPr="007F09F1">
              <w:rPr>
                <w:b w:val="0"/>
                <w:bCs w:val="0"/>
                <w:noProof/>
                <w:kern w:val="2"/>
                <w:sz w:val="24"/>
                <w:szCs w:val="24"/>
                <w14:ligatures w14:val="standardContextual"/>
              </w:rPr>
              <w:tab/>
            </w:r>
            <w:r w:rsidRPr="007F09F1">
              <w:rPr>
                <w:rStyle w:val="Hypertextovodkaz"/>
                <w:noProof/>
              </w:rPr>
              <w:t>Hlavní účastníci hodnocení a jejich role</w:t>
            </w:r>
            <w:r w:rsidRPr="007F09F1">
              <w:rPr>
                <w:noProof/>
                <w:webHidden/>
              </w:rPr>
              <w:tab/>
            </w:r>
            <w:r w:rsidRPr="007F09F1">
              <w:rPr>
                <w:noProof/>
                <w:webHidden/>
              </w:rPr>
              <w:fldChar w:fldCharType="begin"/>
            </w:r>
            <w:r w:rsidRPr="007F09F1">
              <w:rPr>
                <w:noProof/>
                <w:webHidden/>
              </w:rPr>
              <w:instrText xml:space="preserve"> PAGEREF _Toc198129021 \h </w:instrText>
            </w:r>
          </w:ins>
          <w:r w:rsidRPr="007F09F1">
            <w:rPr>
              <w:noProof/>
              <w:webHidden/>
            </w:rPr>
          </w:r>
          <w:r w:rsidRPr="007F09F1">
            <w:rPr>
              <w:noProof/>
              <w:webHidden/>
            </w:rPr>
            <w:fldChar w:fldCharType="separate"/>
          </w:r>
          <w:ins w:id="17" w:author="Rulíková Lucie" w:date="2025-05-14T15:30:00Z" w16du:dateUtc="2025-05-14T13:30:00Z">
            <w:r w:rsidRPr="007F09F1">
              <w:rPr>
                <w:noProof/>
                <w:webHidden/>
              </w:rPr>
              <w:t>5</w:t>
            </w:r>
            <w:r w:rsidRPr="007F09F1">
              <w:rPr>
                <w:noProof/>
                <w:webHidden/>
              </w:rPr>
              <w:fldChar w:fldCharType="end"/>
            </w:r>
            <w:r w:rsidRPr="007F09F1">
              <w:rPr>
                <w:rStyle w:val="Hypertextovodkaz"/>
                <w:noProof/>
              </w:rPr>
              <w:fldChar w:fldCharType="end"/>
            </w:r>
          </w:ins>
        </w:p>
        <w:p w14:paraId="255335C8" w14:textId="6208B058" w:rsidR="009B3C3A" w:rsidRPr="007F09F1" w:rsidRDefault="009B3C3A">
          <w:pPr>
            <w:pStyle w:val="Obsah1"/>
            <w:tabs>
              <w:tab w:val="left" w:pos="660"/>
              <w:tab w:val="right" w:leader="dot" w:pos="9060"/>
            </w:tabs>
            <w:rPr>
              <w:ins w:id="18" w:author="Rulíková Lucie" w:date="2025-05-14T15:30:00Z" w16du:dateUtc="2025-05-14T13:30:00Z"/>
              <w:b w:val="0"/>
              <w:bCs w:val="0"/>
              <w:i w:val="0"/>
              <w:iCs w:val="0"/>
              <w:noProof/>
              <w:kern w:val="2"/>
              <w14:ligatures w14:val="standardContextual"/>
            </w:rPr>
          </w:pPr>
          <w:ins w:id="19"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"_Toc198129022"</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2.</w:t>
            </w:r>
            <w:r w:rsidRPr="007F09F1">
              <w:rPr>
                <w:b w:val="0"/>
                <w:bCs w:val="0"/>
                <w:i w:val="0"/>
                <w:iCs w:val="0"/>
                <w:noProof/>
                <w:kern w:val="2"/>
                <w14:ligatures w14:val="standardContextual"/>
              </w:rPr>
              <w:tab/>
            </w:r>
            <w:r w:rsidRPr="007F09F1">
              <w:rPr>
                <w:rStyle w:val="Hypertextovodkaz"/>
                <w:noProof/>
              </w:rPr>
              <w:t>Základní charakteristika modulů hodnocení</w:t>
            </w:r>
            <w:r w:rsidRPr="007F09F1">
              <w:rPr>
                <w:noProof/>
                <w:webHidden/>
              </w:rPr>
              <w:tab/>
            </w:r>
            <w:r w:rsidRPr="007F09F1">
              <w:rPr>
                <w:noProof/>
                <w:webHidden/>
              </w:rPr>
              <w:fldChar w:fldCharType="begin"/>
            </w:r>
            <w:r w:rsidRPr="007F09F1">
              <w:rPr>
                <w:noProof/>
                <w:webHidden/>
              </w:rPr>
              <w:instrText xml:space="preserve"> PAGEREF _Toc198129022 \h </w:instrText>
            </w:r>
          </w:ins>
          <w:r w:rsidRPr="007F09F1">
            <w:rPr>
              <w:noProof/>
              <w:webHidden/>
            </w:rPr>
          </w:r>
          <w:r w:rsidRPr="007F09F1">
            <w:rPr>
              <w:noProof/>
              <w:webHidden/>
            </w:rPr>
            <w:fldChar w:fldCharType="separate"/>
          </w:r>
          <w:ins w:id="20" w:author="Rulíková Lucie" w:date="2025-05-14T15:30:00Z" w16du:dateUtc="2025-05-14T13:30:00Z">
            <w:r w:rsidRPr="007F09F1">
              <w:rPr>
                <w:noProof/>
                <w:webHidden/>
              </w:rPr>
              <w:t>7</w:t>
            </w:r>
            <w:r w:rsidRPr="007F09F1">
              <w:rPr>
                <w:noProof/>
                <w:webHidden/>
              </w:rPr>
              <w:fldChar w:fldCharType="end"/>
            </w:r>
            <w:r w:rsidRPr="007F09F1">
              <w:rPr>
                <w:rStyle w:val="Hypertextovodkaz"/>
                <w:noProof/>
              </w:rPr>
              <w:fldChar w:fldCharType="end"/>
            </w:r>
          </w:ins>
        </w:p>
        <w:p w14:paraId="044311C7" w14:textId="36D946CC" w:rsidR="009B3C3A" w:rsidRPr="007F09F1" w:rsidRDefault="009B3C3A">
          <w:pPr>
            <w:pStyle w:val="Obsah2"/>
            <w:tabs>
              <w:tab w:val="left" w:pos="880"/>
              <w:tab w:val="right" w:leader="dot" w:pos="9060"/>
            </w:tabs>
            <w:rPr>
              <w:ins w:id="21" w:author="Rulíková Lucie" w:date="2025-05-14T15:30:00Z" w16du:dateUtc="2025-05-14T13:30:00Z"/>
              <w:b w:val="0"/>
              <w:bCs w:val="0"/>
              <w:noProof/>
              <w:kern w:val="2"/>
              <w:sz w:val="24"/>
              <w:szCs w:val="24"/>
              <w14:ligatures w14:val="standardContextual"/>
            </w:rPr>
          </w:pPr>
          <w:ins w:id="22"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"_Toc198129023"</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2.1</w:t>
            </w:r>
            <w:r w:rsidRPr="007F09F1">
              <w:rPr>
                <w:b w:val="0"/>
                <w:bCs w:val="0"/>
                <w:noProof/>
                <w:kern w:val="2"/>
                <w:sz w:val="24"/>
                <w:szCs w:val="24"/>
                <w14:ligatures w14:val="standardContextual"/>
              </w:rPr>
              <w:tab/>
            </w:r>
            <w:r w:rsidRPr="007F09F1">
              <w:rPr>
                <w:rStyle w:val="Hypertextovodkaz"/>
                <w:noProof/>
              </w:rPr>
              <w:t>Modul 1 – Kvalita vybraných výsledků</w:t>
            </w:r>
            <w:r w:rsidRPr="007F09F1">
              <w:rPr>
                <w:noProof/>
                <w:webHidden/>
              </w:rPr>
              <w:tab/>
            </w:r>
            <w:r w:rsidRPr="007F09F1">
              <w:rPr>
                <w:noProof/>
                <w:webHidden/>
              </w:rPr>
              <w:fldChar w:fldCharType="begin"/>
            </w:r>
            <w:r w:rsidRPr="007F09F1">
              <w:rPr>
                <w:noProof/>
                <w:webHidden/>
              </w:rPr>
              <w:instrText xml:space="preserve"> PAGEREF _Toc198129023 \h </w:instrText>
            </w:r>
          </w:ins>
          <w:r w:rsidRPr="007F09F1">
            <w:rPr>
              <w:noProof/>
              <w:webHidden/>
            </w:rPr>
          </w:r>
          <w:r w:rsidRPr="007F09F1">
            <w:rPr>
              <w:noProof/>
              <w:webHidden/>
            </w:rPr>
            <w:fldChar w:fldCharType="separate"/>
          </w:r>
          <w:ins w:id="23" w:author="Rulíková Lucie" w:date="2025-05-14T15:30:00Z" w16du:dateUtc="2025-05-14T13:30:00Z">
            <w:r w:rsidRPr="007F09F1">
              <w:rPr>
                <w:noProof/>
                <w:webHidden/>
              </w:rPr>
              <w:t>7</w:t>
            </w:r>
            <w:r w:rsidRPr="007F09F1">
              <w:rPr>
                <w:noProof/>
                <w:webHidden/>
              </w:rPr>
              <w:fldChar w:fldCharType="end"/>
            </w:r>
            <w:r w:rsidRPr="007F09F1">
              <w:rPr>
                <w:rStyle w:val="Hypertextovodkaz"/>
                <w:noProof/>
              </w:rPr>
              <w:fldChar w:fldCharType="end"/>
            </w:r>
          </w:ins>
        </w:p>
        <w:p w14:paraId="1C0DA3C9" w14:textId="72D7FAB6" w:rsidR="009B3C3A" w:rsidRPr="007F09F1" w:rsidRDefault="009B3C3A">
          <w:pPr>
            <w:pStyle w:val="Obsah2"/>
            <w:tabs>
              <w:tab w:val="left" w:pos="880"/>
              <w:tab w:val="right" w:leader="dot" w:pos="9060"/>
            </w:tabs>
            <w:rPr>
              <w:ins w:id="24" w:author="Rulíková Lucie" w:date="2025-05-14T15:30:00Z" w16du:dateUtc="2025-05-14T13:30:00Z"/>
              <w:b w:val="0"/>
              <w:bCs w:val="0"/>
              <w:noProof/>
              <w:kern w:val="2"/>
              <w:sz w:val="24"/>
              <w:szCs w:val="24"/>
              <w14:ligatures w14:val="standardContextual"/>
            </w:rPr>
          </w:pPr>
          <w:ins w:id="25"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"_Toc198129024"</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2.2</w:t>
            </w:r>
            <w:r w:rsidRPr="007F09F1">
              <w:rPr>
                <w:b w:val="0"/>
                <w:bCs w:val="0"/>
                <w:noProof/>
                <w:kern w:val="2"/>
                <w:sz w:val="24"/>
                <w:szCs w:val="24"/>
                <w14:ligatures w14:val="standardContextual"/>
              </w:rPr>
              <w:tab/>
            </w:r>
            <w:r w:rsidRPr="007F09F1">
              <w:rPr>
                <w:rStyle w:val="Hypertextovodkaz"/>
                <w:noProof/>
              </w:rPr>
              <w:t>Modul 2 – Komentované statistiky</w:t>
            </w:r>
            <w:r w:rsidRPr="007F09F1">
              <w:rPr>
                <w:noProof/>
                <w:webHidden/>
              </w:rPr>
              <w:tab/>
            </w:r>
            <w:r w:rsidRPr="007F09F1">
              <w:rPr>
                <w:noProof/>
                <w:webHidden/>
              </w:rPr>
              <w:fldChar w:fldCharType="begin"/>
            </w:r>
            <w:r w:rsidRPr="007F09F1">
              <w:rPr>
                <w:noProof/>
                <w:webHidden/>
              </w:rPr>
              <w:instrText xml:space="preserve"> PAGEREF _Toc198129024 \h </w:instrText>
            </w:r>
          </w:ins>
          <w:r w:rsidRPr="007F09F1">
            <w:rPr>
              <w:noProof/>
              <w:webHidden/>
            </w:rPr>
          </w:r>
          <w:r w:rsidRPr="007F09F1">
            <w:rPr>
              <w:noProof/>
              <w:webHidden/>
            </w:rPr>
            <w:fldChar w:fldCharType="separate"/>
          </w:r>
          <w:ins w:id="26" w:author="Rulíková Lucie" w:date="2025-05-14T15:30:00Z" w16du:dateUtc="2025-05-14T13:30:00Z">
            <w:r w:rsidRPr="007F09F1">
              <w:rPr>
                <w:noProof/>
                <w:webHidden/>
              </w:rPr>
              <w:t>7</w:t>
            </w:r>
            <w:r w:rsidRPr="007F09F1">
              <w:rPr>
                <w:noProof/>
                <w:webHidden/>
              </w:rPr>
              <w:fldChar w:fldCharType="end"/>
            </w:r>
            <w:r w:rsidRPr="007F09F1">
              <w:rPr>
                <w:rStyle w:val="Hypertextovodkaz"/>
                <w:noProof/>
              </w:rPr>
              <w:fldChar w:fldCharType="end"/>
            </w:r>
          </w:ins>
        </w:p>
        <w:p w14:paraId="52511B1A" w14:textId="5D8DE845" w:rsidR="009B3C3A" w:rsidRPr="007F09F1" w:rsidRDefault="009B3C3A">
          <w:pPr>
            <w:pStyle w:val="Obsah2"/>
            <w:tabs>
              <w:tab w:val="left" w:pos="880"/>
              <w:tab w:val="right" w:leader="dot" w:pos="9060"/>
            </w:tabs>
            <w:rPr>
              <w:ins w:id="27" w:author="Rulíková Lucie" w:date="2025-05-14T15:30:00Z" w16du:dateUtc="2025-05-14T13:30:00Z"/>
              <w:b w:val="0"/>
              <w:bCs w:val="0"/>
              <w:noProof/>
              <w:kern w:val="2"/>
              <w:sz w:val="24"/>
              <w:szCs w:val="24"/>
              <w14:ligatures w14:val="standardContextual"/>
            </w:rPr>
          </w:pPr>
          <w:ins w:id="28"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"_Toc198129025"</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2.3</w:t>
            </w:r>
            <w:r w:rsidRPr="007F09F1">
              <w:rPr>
                <w:b w:val="0"/>
                <w:bCs w:val="0"/>
                <w:noProof/>
                <w:kern w:val="2"/>
                <w:sz w:val="24"/>
                <w:szCs w:val="24"/>
                <w14:ligatures w14:val="standardContextual"/>
              </w:rPr>
              <w:tab/>
            </w:r>
            <w:r w:rsidRPr="007F09F1">
              <w:rPr>
                <w:rStyle w:val="Hypertextovodkaz"/>
                <w:noProof/>
              </w:rPr>
              <w:t>Modul 3 – Společenský význam VO</w:t>
            </w:r>
            <w:r w:rsidRPr="007F09F1">
              <w:rPr>
                <w:noProof/>
                <w:webHidden/>
              </w:rPr>
              <w:tab/>
            </w:r>
            <w:r w:rsidRPr="007F09F1">
              <w:rPr>
                <w:noProof/>
                <w:webHidden/>
              </w:rPr>
              <w:fldChar w:fldCharType="begin"/>
            </w:r>
            <w:r w:rsidRPr="007F09F1">
              <w:rPr>
                <w:noProof/>
                <w:webHidden/>
              </w:rPr>
              <w:instrText xml:space="preserve"> PAGEREF _Toc198129025 \h </w:instrText>
            </w:r>
          </w:ins>
          <w:r w:rsidRPr="007F09F1">
            <w:rPr>
              <w:noProof/>
              <w:webHidden/>
            </w:rPr>
          </w:r>
          <w:r w:rsidRPr="007F09F1">
            <w:rPr>
              <w:noProof/>
              <w:webHidden/>
            </w:rPr>
            <w:fldChar w:fldCharType="separate"/>
          </w:r>
          <w:ins w:id="29" w:author="Rulíková Lucie" w:date="2025-05-14T15:30:00Z" w16du:dateUtc="2025-05-14T13:30:00Z">
            <w:r w:rsidRPr="007F09F1">
              <w:rPr>
                <w:noProof/>
                <w:webHidden/>
              </w:rPr>
              <w:t>8</w:t>
            </w:r>
            <w:r w:rsidRPr="007F09F1">
              <w:rPr>
                <w:noProof/>
                <w:webHidden/>
              </w:rPr>
              <w:fldChar w:fldCharType="end"/>
            </w:r>
            <w:r w:rsidRPr="007F09F1">
              <w:rPr>
                <w:rStyle w:val="Hypertextovodkaz"/>
                <w:noProof/>
              </w:rPr>
              <w:fldChar w:fldCharType="end"/>
            </w:r>
          </w:ins>
        </w:p>
        <w:p w14:paraId="0C89A06C" w14:textId="52D50B13" w:rsidR="009B3C3A" w:rsidRPr="007F09F1" w:rsidRDefault="009B3C3A">
          <w:pPr>
            <w:pStyle w:val="Obsah2"/>
            <w:tabs>
              <w:tab w:val="left" w:pos="880"/>
              <w:tab w:val="right" w:leader="dot" w:pos="9060"/>
            </w:tabs>
            <w:rPr>
              <w:ins w:id="30" w:author="Rulíková Lucie" w:date="2025-05-14T15:30:00Z" w16du:dateUtc="2025-05-14T13:30:00Z"/>
              <w:b w:val="0"/>
              <w:bCs w:val="0"/>
              <w:noProof/>
              <w:kern w:val="2"/>
              <w:sz w:val="24"/>
              <w:szCs w:val="24"/>
              <w14:ligatures w14:val="standardContextual"/>
            </w:rPr>
          </w:pPr>
          <w:ins w:id="31"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"_Toc198129026"</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2.4</w:t>
            </w:r>
            <w:r w:rsidRPr="007F09F1">
              <w:rPr>
                <w:b w:val="0"/>
                <w:bCs w:val="0"/>
                <w:noProof/>
                <w:kern w:val="2"/>
                <w:sz w:val="24"/>
                <w:szCs w:val="24"/>
                <w14:ligatures w14:val="standardContextual"/>
              </w:rPr>
              <w:tab/>
            </w:r>
            <w:r w:rsidRPr="007F09F1">
              <w:rPr>
                <w:rStyle w:val="Hypertextovodkaz"/>
                <w:noProof/>
              </w:rPr>
              <w:t>Modul 4 – Řízení VO</w:t>
            </w:r>
            <w:r w:rsidRPr="007F09F1">
              <w:rPr>
                <w:noProof/>
                <w:webHidden/>
              </w:rPr>
              <w:tab/>
            </w:r>
            <w:r w:rsidRPr="007F09F1">
              <w:rPr>
                <w:noProof/>
                <w:webHidden/>
              </w:rPr>
              <w:fldChar w:fldCharType="begin"/>
            </w:r>
            <w:r w:rsidRPr="007F09F1">
              <w:rPr>
                <w:noProof/>
                <w:webHidden/>
              </w:rPr>
              <w:instrText xml:space="preserve"> PAGEREF _Toc198129026 \h </w:instrText>
            </w:r>
          </w:ins>
          <w:r w:rsidRPr="007F09F1">
            <w:rPr>
              <w:noProof/>
              <w:webHidden/>
            </w:rPr>
          </w:r>
          <w:r w:rsidRPr="007F09F1">
            <w:rPr>
              <w:noProof/>
              <w:webHidden/>
            </w:rPr>
            <w:fldChar w:fldCharType="separate"/>
          </w:r>
          <w:ins w:id="32" w:author="Rulíková Lucie" w:date="2025-05-14T15:30:00Z" w16du:dateUtc="2025-05-14T13:30:00Z">
            <w:r w:rsidRPr="007F09F1">
              <w:rPr>
                <w:noProof/>
                <w:webHidden/>
              </w:rPr>
              <w:t>8</w:t>
            </w:r>
            <w:r w:rsidRPr="007F09F1">
              <w:rPr>
                <w:noProof/>
                <w:webHidden/>
              </w:rPr>
              <w:fldChar w:fldCharType="end"/>
            </w:r>
            <w:r w:rsidRPr="007F09F1">
              <w:rPr>
                <w:rStyle w:val="Hypertextovodkaz"/>
                <w:noProof/>
              </w:rPr>
              <w:fldChar w:fldCharType="end"/>
            </w:r>
          </w:ins>
        </w:p>
        <w:p w14:paraId="16DBF8E6" w14:textId="475F542D" w:rsidR="009B3C3A" w:rsidRPr="007F09F1" w:rsidRDefault="009B3C3A">
          <w:pPr>
            <w:pStyle w:val="Obsah2"/>
            <w:tabs>
              <w:tab w:val="left" w:pos="880"/>
              <w:tab w:val="right" w:leader="dot" w:pos="9060"/>
            </w:tabs>
            <w:rPr>
              <w:ins w:id="33" w:author="Rulíková Lucie" w:date="2025-05-14T15:30:00Z" w16du:dateUtc="2025-05-14T13:30:00Z"/>
              <w:b w:val="0"/>
              <w:bCs w:val="0"/>
              <w:noProof/>
              <w:kern w:val="2"/>
              <w:sz w:val="24"/>
              <w:szCs w:val="24"/>
              <w14:ligatures w14:val="standardContextual"/>
            </w:rPr>
          </w:pPr>
          <w:ins w:id="34"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"_Toc198129027"</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2.5</w:t>
            </w:r>
            <w:r w:rsidRPr="007F09F1">
              <w:rPr>
                <w:b w:val="0"/>
                <w:bCs w:val="0"/>
                <w:noProof/>
                <w:kern w:val="2"/>
                <w:sz w:val="24"/>
                <w:szCs w:val="24"/>
                <w14:ligatures w14:val="standardContextual"/>
              </w:rPr>
              <w:tab/>
            </w:r>
            <w:r w:rsidRPr="007F09F1">
              <w:rPr>
                <w:rStyle w:val="Hypertextovodkaz"/>
                <w:noProof/>
              </w:rPr>
              <w:t>Modul 5 – Strategie a koncepce</w:t>
            </w:r>
            <w:r w:rsidRPr="007F09F1">
              <w:rPr>
                <w:noProof/>
                <w:webHidden/>
              </w:rPr>
              <w:tab/>
            </w:r>
            <w:r w:rsidRPr="007F09F1">
              <w:rPr>
                <w:noProof/>
                <w:webHidden/>
              </w:rPr>
              <w:fldChar w:fldCharType="begin"/>
            </w:r>
            <w:r w:rsidRPr="007F09F1">
              <w:rPr>
                <w:noProof/>
                <w:webHidden/>
              </w:rPr>
              <w:instrText xml:space="preserve"> PAGEREF _Toc198129027 \h </w:instrText>
            </w:r>
          </w:ins>
          <w:r w:rsidRPr="007F09F1">
            <w:rPr>
              <w:noProof/>
              <w:webHidden/>
            </w:rPr>
          </w:r>
          <w:r w:rsidRPr="007F09F1">
            <w:rPr>
              <w:noProof/>
              <w:webHidden/>
            </w:rPr>
            <w:fldChar w:fldCharType="separate"/>
          </w:r>
          <w:ins w:id="35" w:author="Rulíková Lucie" w:date="2025-05-14T15:30:00Z" w16du:dateUtc="2025-05-14T13:30:00Z">
            <w:r w:rsidRPr="007F09F1">
              <w:rPr>
                <w:noProof/>
                <w:webHidden/>
              </w:rPr>
              <w:t>8</w:t>
            </w:r>
            <w:r w:rsidRPr="007F09F1">
              <w:rPr>
                <w:noProof/>
                <w:webHidden/>
              </w:rPr>
              <w:fldChar w:fldCharType="end"/>
            </w:r>
            <w:r w:rsidRPr="007F09F1">
              <w:rPr>
                <w:rStyle w:val="Hypertextovodkaz"/>
                <w:noProof/>
              </w:rPr>
              <w:fldChar w:fldCharType="end"/>
            </w:r>
          </w:ins>
        </w:p>
        <w:p w14:paraId="0FE842BC" w14:textId="4B77690F" w:rsidR="009B3C3A" w:rsidRPr="007F09F1" w:rsidRDefault="009B3C3A">
          <w:pPr>
            <w:pStyle w:val="Obsah1"/>
            <w:tabs>
              <w:tab w:val="left" w:pos="660"/>
              <w:tab w:val="right" w:leader="dot" w:pos="9060"/>
            </w:tabs>
            <w:rPr>
              <w:ins w:id="36" w:author="Rulíková Lucie" w:date="2025-05-14T15:30:00Z" w16du:dateUtc="2025-05-14T13:30:00Z"/>
              <w:b w:val="0"/>
              <w:bCs w:val="0"/>
              <w:i w:val="0"/>
              <w:iCs w:val="0"/>
              <w:noProof/>
              <w:kern w:val="2"/>
              <w14:ligatures w14:val="standardContextual"/>
            </w:rPr>
          </w:pPr>
          <w:ins w:id="37"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"_Toc198129028"</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w:t>
            </w:r>
            <w:r w:rsidRPr="007F09F1">
              <w:rPr>
                <w:b w:val="0"/>
                <w:bCs w:val="0"/>
                <w:i w:val="0"/>
                <w:iCs w:val="0"/>
                <w:noProof/>
                <w:kern w:val="2"/>
                <w14:ligatures w14:val="standardContextual"/>
              </w:rPr>
              <w:tab/>
            </w:r>
            <w:r w:rsidRPr="007F09F1">
              <w:rPr>
                <w:rStyle w:val="Hypertextovodkaz"/>
                <w:noProof/>
              </w:rPr>
              <w:t>Národní úroveň hodnocení</w:t>
            </w:r>
            <w:r w:rsidRPr="007F09F1">
              <w:rPr>
                <w:noProof/>
                <w:webHidden/>
              </w:rPr>
              <w:tab/>
            </w:r>
            <w:r w:rsidRPr="007F09F1">
              <w:rPr>
                <w:noProof/>
                <w:webHidden/>
              </w:rPr>
              <w:fldChar w:fldCharType="begin"/>
            </w:r>
            <w:r w:rsidRPr="007F09F1">
              <w:rPr>
                <w:noProof/>
                <w:webHidden/>
              </w:rPr>
              <w:instrText xml:space="preserve"> PAGEREF _Toc198129028 \h </w:instrText>
            </w:r>
          </w:ins>
          <w:r w:rsidRPr="007F09F1">
            <w:rPr>
              <w:noProof/>
              <w:webHidden/>
            </w:rPr>
          </w:r>
          <w:r w:rsidRPr="007F09F1">
            <w:rPr>
              <w:noProof/>
              <w:webHidden/>
            </w:rPr>
            <w:fldChar w:fldCharType="separate"/>
          </w:r>
          <w:ins w:id="38" w:author="Rulíková Lucie" w:date="2025-05-14T15:30:00Z" w16du:dateUtc="2025-05-14T13:30:00Z">
            <w:r w:rsidRPr="007F09F1">
              <w:rPr>
                <w:noProof/>
                <w:webHidden/>
              </w:rPr>
              <w:t>9</w:t>
            </w:r>
            <w:r w:rsidRPr="007F09F1">
              <w:rPr>
                <w:noProof/>
                <w:webHidden/>
              </w:rPr>
              <w:fldChar w:fldCharType="end"/>
            </w:r>
            <w:r w:rsidRPr="007F09F1">
              <w:rPr>
                <w:rStyle w:val="Hypertextovodkaz"/>
                <w:noProof/>
              </w:rPr>
              <w:fldChar w:fldCharType="end"/>
            </w:r>
          </w:ins>
        </w:p>
        <w:p w14:paraId="5C54DC18" w14:textId="4B5FA050" w:rsidR="009B3C3A" w:rsidRPr="007F09F1" w:rsidRDefault="009B3C3A">
          <w:pPr>
            <w:pStyle w:val="Obsah2"/>
            <w:tabs>
              <w:tab w:val="left" w:pos="880"/>
              <w:tab w:val="right" w:leader="dot" w:pos="9060"/>
            </w:tabs>
            <w:rPr>
              <w:ins w:id="39" w:author="Rulíková Lucie" w:date="2025-05-14T15:30:00Z" w16du:dateUtc="2025-05-14T13:30:00Z"/>
              <w:b w:val="0"/>
              <w:bCs w:val="0"/>
              <w:noProof/>
              <w:kern w:val="2"/>
              <w:sz w:val="24"/>
              <w:szCs w:val="24"/>
              <w14:ligatures w14:val="standardContextual"/>
            </w:rPr>
          </w:pPr>
          <w:ins w:id="40"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"_Toc198129029"</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3.1</w:t>
            </w:r>
            <w:r w:rsidRPr="007F09F1">
              <w:rPr>
                <w:b w:val="0"/>
                <w:bCs w:val="0"/>
                <w:noProof/>
                <w:kern w:val="2"/>
                <w:sz w:val="24"/>
                <w:szCs w:val="24"/>
                <w14:ligatures w14:val="standardContextual"/>
              </w:rPr>
              <w:tab/>
            </w:r>
            <w:r w:rsidRPr="007F09F1">
              <w:rPr>
                <w:rStyle w:val="Hypertextovodkaz"/>
                <w:noProof/>
              </w:rPr>
              <w:t>Odborné panely</w:t>
            </w:r>
            <w:r w:rsidRPr="007F09F1">
              <w:rPr>
                <w:noProof/>
                <w:webHidden/>
              </w:rPr>
              <w:tab/>
            </w:r>
            <w:r w:rsidRPr="007F09F1">
              <w:rPr>
                <w:noProof/>
                <w:webHidden/>
              </w:rPr>
              <w:fldChar w:fldCharType="begin"/>
            </w:r>
            <w:r w:rsidRPr="007F09F1">
              <w:rPr>
                <w:noProof/>
                <w:webHidden/>
              </w:rPr>
              <w:instrText xml:space="preserve"> PAGEREF _Toc198129029 \h </w:instrText>
            </w:r>
          </w:ins>
          <w:r w:rsidRPr="007F09F1">
            <w:rPr>
              <w:noProof/>
              <w:webHidden/>
            </w:rPr>
          </w:r>
          <w:r w:rsidRPr="007F09F1">
            <w:rPr>
              <w:noProof/>
              <w:webHidden/>
            </w:rPr>
            <w:fldChar w:fldCharType="separate"/>
          </w:r>
          <w:ins w:id="41" w:author="Rulíková Lucie" w:date="2025-05-14T15:30:00Z" w16du:dateUtc="2025-05-14T13:30:00Z">
            <w:r w:rsidRPr="007F09F1">
              <w:rPr>
                <w:noProof/>
                <w:webHidden/>
              </w:rPr>
              <w:t>9</w:t>
            </w:r>
            <w:r w:rsidRPr="007F09F1">
              <w:rPr>
                <w:noProof/>
                <w:webHidden/>
              </w:rPr>
              <w:fldChar w:fldCharType="end"/>
            </w:r>
            <w:r w:rsidRPr="007F09F1">
              <w:rPr>
                <w:rStyle w:val="Hypertextovodkaz"/>
                <w:noProof/>
              </w:rPr>
              <w:fldChar w:fldCharType="end"/>
            </w:r>
          </w:ins>
        </w:p>
        <w:p w14:paraId="3E8C6E98" w14:textId="59B87ED1" w:rsidR="009B3C3A" w:rsidRPr="007F09F1" w:rsidRDefault="009B3C3A">
          <w:pPr>
            <w:pStyle w:val="Obsah2"/>
            <w:tabs>
              <w:tab w:val="left" w:pos="880"/>
              <w:tab w:val="right" w:leader="dot" w:pos="9060"/>
            </w:tabs>
            <w:rPr>
              <w:ins w:id="42" w:author="Rulíková Lucie" w:date="2025-05-14T15:30:00Z" w16du:dateUtc="2025-05-14T13:30:00Z"/>
              <w:b w:val="0"/>
              <w:bCs w:val="0"/>
              <w:noProof/>
              <w:kern w:val="2"/>
              <w:sz w:val="24"/>
              <w:szCs w:val="24"/>
              <w14:ligatures w14:val="standardContextual"/>
            </w:rPr>
          </w:pPr>
          <w:ins w:id="43"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"_Toc198129030"</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3.2</w:t>
            </w:r>
            <w:r w:rsidRPr="007F09F1">
              <w:rPr>
                <w:b w:val="0"/>
                <w:bCs w:val="0"/>
                <w:noProof/>
                <w:kern w:val="2"/>
                <w:sz w:val="24"/>
                <w:szCs w:val="24"/>
                <w14:ligatures w14:val="standardContextual"/>
              </w:rPr>
              <w:tab/>
            </w:r>
            <w:r w:rsidRPr="007F09F1">
              <w:rPr>
                <w:rStyle w:val="Hypertextovodkaz"/>
                <w:noProof/>
              </w:rPr>
              <w:t>Modul 1 – kvalita vybraných výsledků</w:t>
            </w:r>
            <w:r w:rsidRPr="007F09F1">
              <w:rPr>
                <w:noProof/>
                <w:webHidden/>
              </w:rPr>
              <w:tab/>
            </w:r>
            <w:r w:rsidRPr="007F09F1">
              <w:rPr>
                <w:noProof/>
                <w:webHidden/>
              </w:rPr>
              <w:fldChar w:fldCharType="begin"/>
            </w:r>
            <w:r w:rsidRPr="007F09F1">
              <w:rPr>
                <w:noProof/>
                <w:webHidden/>
              </w:rPr>
              <w:instrText xml:space="preserve"> PAGEREF _Toc198129030 \h </w:instrText>
            </w:r>
          </w:ins>
          <w:r w:rsidRPr="007F09F1">
            <w:rPr>
              <w:noProof/>
              <w:webHidden/>
            </w:rPr>
          </w:r>
          <w:r w:rsidRPr="007F09F1">
            <w:rPr>
              <w:noProof/>
              <w:webHidden/>
            </w:rPr>
            <w:fldChar w:fldCharType="separate"/>
          </w:r>
          <w:ins w:id="44" w:author="Rulíková Lucie" w:date="2025-05-14T15:30:00Z" w16du:dateUtc="2025-05-14T13:30:00Z">
            <w:r w:rsidRPr="007F09F1">
              <w:rPr>
                <w:noProof/>
                <w:webHidden/>
              </w:rPr>
              <w:t>9</w:t>
            </w:r>
            <w:r w:rsidRPr="007F09F1">
              <w:rPr>
                <w:noProof/>
                <w:webHidden/>
              </w:rPr>
              <w:fldChar w:fldCharType="end"/>
            </w:r>
            <w:r w:rsidRPr="007F09F1">
              <w:rPr>
                <w:rStyle w:val="Hypertextovodkaz"/>
                <w:noProof/>
              </w:rPr>
              <w:fldChar w:fldCharType="end"/>
            </w:r>
          </w:ins>
        </w:p>
        <w:p w14:paraId="2C7B89F2" w14:textId="1F612089" w:rsidR="009B3C3A" w:rsidRPr="007F09F1" w:rsidRDefault="009B3C3A">
          <w:pPr>
            <w:pStyle w:val="Obsah3"/>
            <w:tabs>
              <w:tab w:val="left" w:pos="1320"/>
              <w:tab w:val="right" w:leader="dot" w:pos="9060"/>
            </w:tabs>
            <w:rPr>
              <w:ins w:id="45" w:author="Rulíková Lucie" w:date="2025-05-14T15:30:00Z" w16du:dateUtc="2025-05-14T13:30:00Z"/>
              <w:noProof/>
              <w:kern w:val="2"/>
              <w:sz w:val="24"/>
              <w:szCs w:val="24"/>
              <w14:ligatures w14:val="standardContextual"/>
            </w:rPr>
          </w:pPr>
          <w:ins w:id="46"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"_Toc198129031"</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3.2.1</w:t>
            </w:r>
            <w:r w:rsidRPr="007F09F1">
              <w:rPr>
                <w:noProof/>
                <w:kern w:val="2"/>
                <w:sz w:val="24"/>
                <w:szCs w:val="24"/>
                <w14:ligatures w14:val="standardContextual"/>
              </w:rPr>
              <w:tab/>
            </w:r>
            <w:r w:rsidRPr="007F09F1">
              <w:rPr>
                <w:rStyle w:val="Hypertextovodkaz"/>
                <w:noProof/>
              </w:rPr>
              <w:t>Hodnotitelé</w:t>
            </w:r>
            <w:r w:rsidRPr="007F09F1">
              <w:rPr>
                <w:noProof/>
                <w:webHidden/>
              </w:rPr>
              <w:tab/>
            </w:r>
            <w:r w:rsidRPr="007F09F1">
              <w:rPr>
                <w:noProof/>
                <w:webHidden/>
              </w:rPr>
              <w:fldChar w:fldCharType="begin"/>
            </w:r>
            <w:r w:rsidRPr="007F09F1">
              <w:rPr>
                <w:noProof/>
                <w:webHidden/>
              </w:rPr>
              <w:instrText xml:space="preserve"> PAGEREF _Toc198129031 \h </w:instrText>
            </w:r>
          </w:ins>
          <w:r w:rsidRPr="007F09F1">
            <w:rPr>
              <w:noProof/>
              <w:webHidden/>
            </w:rPr>
          </w:r>
          <w:r w:rsidRPr="007F09F1">
            <w:rPr>
              <w:noProof/>
              <w:webHidden/>
            </w:rPr>
            <w:fldChar w:fldCharType="separate"/>
          </w:r>
          <w:ins w:id="47" w:author="Rulíková Lucie" w:date="2025-05-14T15:30:00Z" w16du:dateUtc="2025-05-14T13:30:00Z">
            <w:r w:rsidRPr="007F09F1">
              <w:rPr>
                <w:noProof/>
                <w:webHidden/>
              </w:rPr>
              <w:t>10</w:t>
            </w:r>
            <w:r w:rsidRPr="007F09F1">
              <w:rPr>
                <w:noProof/>
                <w:webHidden/>
              </w:rPr>
              <w:fldChar w:fldCharType="end"/>
            </w:r>
            <w:r w:rsidRPr="007F09F1">
              <w:rPr>
                <w:rStyle w:val="Hypertextovodkaz"/>
                <w:noProof/>
              </w:rPr>
              <w:fldChar w:fldCharType="end"/>
            </w:r>
          </w:ins>
        </w:p>
        <w:p w14:paraId="1A67E2C1" w14:textId="50565723" w:rsidR="009B3C3A" w:rsidRPr="007F09F1" w:rsidRDefault="009B3C3A">
          <w:pPr>
            <w:pStyle w:val="Obsah3"/>
            <w:tabs>
              <w:tab w:val="left" w:pos="1320"/>
              <w:tab w:val="right" w:leader="dot" w:pos="9060"/>
            </w:tabs>
            <w:rPr>
              <w:ins w:id="48" w:author="Rulíková Lucie" w:date="2025-05-14T15:30:00Z" w16du:dateUtc="2025-05-14T13:30:00Z"/>
              <w:noProof/>
              <w:kern w:val="2"/>
              <w:sz w:val="24"/>
              <w:szCs w:val="24"/>
              <w14:ligatures w14:val="standardContextual"/>
            </w:rPr>
          </w:pPr>
          <w:ins w:id="49"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"_Toc198129032"</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3.2.2</w:t>
            </w:r>
            <w:r w:rsidRPr="007F09F1">
              <w:rPr>
                <w:noProof/>
                <w:kern w:val="2"/>
                <w:sz w:val="24"/>
                <w:szCs w:val="24"/>
                <w14:ligatures w14:val="standardContextual"/>
              </w:rPr>
              <w:tab/>
            </w:r>
            <w:r w:rsidRPr="007F09F1">
              <w:rPr>
                <w:rStyle w:val="Hypertextovodkaz"/>
                <w:noProof/>
              </w:rPr>
              <w:t>Přihlašování vybraných výsledků do hodnocení</w:t>
            </w:r>
            <w:r w:rsidRPr="007F09F1">
              <w:rPr>
                <w:noProof/>
                <w:webHidden/>
              </w:rPr>
              <w:tab/>
            </w:r>
            <w:r w:rsidRPr="007F09F1">
              <w:rPr>
                <w:noProof/>
                <w:webHidden/>
              </w:rPr>
              <w:fldChar w:fldCharType="begin"/>
            </w:r>
            <w:r w:rsidRPr="007F09F1">
              <w:rPr>
                <w:noProof/>
                <w:webHidden/>
              </w:rPr>
              <w:instrText xml:space="preserve"> PAGEREF _Toc198129032 \h </w:instrText>
            </w:r>
          </w:ins>
          <w:r w:rsidRPr="007F09F1">
            <w:rPr>
              <w:noProof/>
              <w:webHidden/>
            </w:rPr>
          </w:r>
          <w:r w:rsidRPr="007F09F1">
            <w:rPr>
              <w:noProof/>
              <w:webHidden/>
            </w:rPr>
            <w:fldChar w:fldCharType="separate"/>
          </w:r>
          <w:ins w:id="50" w:author="Rulíková Lucie" w:date="2025-05-14T15:30:00Z" w16du:dateUtc="2025-05-14T13:30:00Z">
            <w:r w:rsidRPr="007F09F1">
              <w:rPr>
                <w:noProof/>
                <w:webHidden/>
              </w:rPr>
              <w:t>11</w:t>
            </w:r>
            <w:r w:rsidRPr="007F09F1">
              <w:rPr>
                <w:noProof/>
                <w:webHidden/>
              </w:rPr>
              <w:fldChar w:fldCharType="end"/>
            </w:r>
            <w:r w:rsidRPr="007F09F1">
              <w:rPr>
                <w:rStyle w:val="Hypertextovodkaz"/>
                <w:noProof/>
              </w:rPr>
              <w:fldChar w:fldCharType="end"/>
            </w:r>
          </w:ins>
        </w:p>
        <w:p w14:paraId="1E72D7CA" w14:textId="04B1CE3B" w:rsidR="009B3C3A" w:rsidRPr="007F09F1" w:rsidRDefault="009B3C3A">
          <w:pPr>
            <w:pStyle w:val="Obsah3"/>
            <w:tabs>
              <w:tab w:val="left" w:pos="1320"/>
              <w:tab w:val="right" w:leader="dot" w:pos="9060"/>
            </w:tabs>
            <w:rPr>
              <w:ins w:id="51" w:author="Rulíková Lucie" w:date="2025-05-14T15:30:00Z" w16du:dateUtc="2025-05-14T13:30:00Z"/>
              <w:noProof/>
              <w:kern w:val="2"/>
              <w:sz w:val="24"/>
              <w:szCs w:val="24"/>
              <w14:ligatures w14:val="standardContextual"/>
            </w:rPr>
          </w:pPr>
          <w:ins w:id="52"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"_Toc198129033"</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3.2.3</w:t>
            </w:r>
            <w:r w:rsidRPr="007F09F1">
              <w:rPr>
                <w:noProof/>
                <w:kern w:val="2"/>
                <w:sz w:val="24"/>
                <w:szCs w:val="24"/>
                <w14:ligatures w14:val="standardContextual"/>
              </w:rPr>
              <w:tab/>
            </w:r>
            <w:r w:rsidRPr="007F09F1">
              <w:rPr>
                <w:rStyle w:val="Hypertextovodkaz"/>
                <w:noProof/>
              </w:rPr>
              <w:t>Počet předložených výsledků</w:t>
            </w:r>
            <w:r w:rsidRPr="007F09F1">
              <w:rPr>
                <w:noProof/>
                <w:webHidden/>
              </w:rPr>
              <w:tab/>
            </w:r>
            <w:r w:rsidRPr="007F09F1">
              <w:rPr>
                <w:noProof/>
                <w:webHidden/>
              </w:rPr>
              <w:fldChar w:fldCharType="begin"/>
            </w:r>
            <w:r w:rsidRPr="007F09F1">
              <w:rPr>
                <w:noProof/>
                <w:webHidden/>
              </w:rPr>
              <w:instrText xml:space="preserve"> PAGEREF _Toc198129033 \h </w:instrText>
            </w:r>
          </w:ins>
          <w:r w:rsidRPr="007F09F1">
            <w:rPr>
              <w:noProof/>
              <w:webHidden/>
            </w:rPr>
          </w:r>
          <w:r w:rsidRPr="007F09F1">
            <w:rPr>
              <w:noProof/>
              <w:webHidden/>
            </w:rPr>
            <w:fldChar w:fldCharType="separate"/>
          </w:r>
          <w:ins w:id="53" w:author="Rulíková Lucie" w:date="2025-05-14T15:30:00Z" w16du:dateUtc="2025-05-14T13:30:00Z">
            <w:r w:rsidRPr="007F09F1">
              <w:rPr>
                <w:noProof/>
                <w:webHidden/>
              </w:rPr>
              <w:t>11</w:t>
            </w:r>
            <w:r w:rsidRPr="007F09F1">
              <w:rPr>
                <w:noProof/>
                <w:webHidden/>
              </w:rPr>
              <w:fldChar w:fldCharType="end"/>
            </w:r>
            <w:r w:rsidRPr="007F09F1">
              <w:rPr>
                <w:rStyle w:val="Hypertextovodkaz"/>
                <w:noProof/>
              </w:rPr>
              <w:fldChar w:fldCharType="end"/>
            </w:r>
          </w:ins>
        </w:p>
        <w:p w14:paraId="36CD1369" w14:textId="728DC011" w:rsidR="009B3C3A" w:rsidRPr="007F09F1" w:rsidRDefault="009B3C3A">
          <w:pPr>
            <w:pStyle w:val="Obsah3"/>
            <w:tabs>
              <w:tab w:val="left" w:pos="1320"/>
              <w:tab w:val="right" w:leader="dot" w:pos="9060"/>
            </w:tabs>
            <w:rPr>
              <w:ins w:id="54" w:author="Rulíková Lucie" w:date="2025-05-14T15:30:00Z" w16du:dateUtc="2025-05-14T13:30:00Z"/>
              <w:noProof/>
              <w:kern w:val="2"/>
              <w:sz w:val="24"/>
              <w:szCs w:val="24"/>
              <w14:ligatures w14:val="standardContextual"/>
            </w:rPr>
          </w:pPr>
          <w:ins w:id="55"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"_Toc198129034"</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3.2.4</w:t>
            </w:r>
            <w:r w:rsidRPr="007F09F1">
              <w:rPr>
                <w:noProof/>
                <w:kern w:val="2"/>
                <w:sz w:val="24"/>
                <w:szCs w:val="24"/>
                <w14:ligatures w14:val="standardContextual"/>
              </w:rPr>
              <w:tab/>
            </w:r>
            <w:r w:rsidRPr="007F09F1">
              <w:rPr>
                <w:rStyle w:val="Hypertextovodkaz"/>
                <w:noProof/>
              </w:rPr>
              <w:t>Proces hodnocení výsledků</w:t>
            </w:r>
            <w:r w:rsidRPr="007F09F1">
              <w:rPr>
                <w:noProof/>
                <w:webHidden/>
              </w:rPr>
              <w:tab/>
            </w:r>
            <w:r w:rsidRPr="007F09F1">
              <w:rPr>
                <w:noProof/>
                <w:webHidden/>
              </w:rPr>
              <w:fldChar w:fldCharType="begin"/>
            </w:r>
            <w:r w:rsidRPr="007F09F1">
              <w:rPr>
                <w:noProof/>
                <w:webHidden/>
              </w:rPr>
              <w:instrText xml:space="preserve"> PAGEREF _Toc198129034 \h </w:instrText>
            </w:r>
          </w:ins>
          <w:r w:rsidRPr="007F09F1">
            <w:rPr>
              <w:noProof/>
              <w:webHidden/>
            </w:rPr>
          </w:r>
          <w:r w:rsidRPr="007F09F1">
            <w:rPr>
              <w:noProof/>
              <w:webHidden/>
            </w:rPr>
            <w:fldChar w:fldCharType="separate"/>
          </w:r>
          <w:ins w:id="56" w:author="Rulíková Lucie" w:date="2025-05-14T15:30:00Z" w16du:dateUtc="2025-05-14T13:30:00Z">
            <w:r w:rsidRPr="007F09F1">
              <w:rPr>
                <w:noProof/>
                <w:webHidden/>
              </w:rPr>
              <w:t>12</w:t>
            </w:r>
            <w:r w:rsidRPr="007F09F1">
              <w:rPr>
                <w:noProof/>
                <w:webHidden/>
              </w:rPr>
              <w:fldChar w:fldCharType="end"/>
            </w:r>
            <w:r w:rsidRPr="007F09F1">
              <w:rPr>
                <w:rStyle w:val="Hypertextovodkaz"/>
                <w:noProof/>
              </w:rPr>
              <w:fldChar w:fldCharType="end"/>
            </w:r>
          </w:ins>
        </w:p>
        <w:p w14:paraId="746E715E" w14:textId="6860B13A" w:rsidR="009B3C3A" w:rsidRPr="007F09F1" w:rsidRDefault="009B3C3A">
          <w:pPr>
            <w:pStyle w:val="Obsah3"/>
            <w:tabs>
              <w:tab w:val="left" w:pos="1320"/>
              <w:tab w:val="right" w:leader="dot" w:pos="9060"/>
            </w:tabs>
            <w:rPr>
              <w:ins w:id="57" w:author="Rulíková Lucie" w:date="2025-05-14T15:30:00Z" w16du:dateUtc="2025-05-14T13:30:00Z"/>
              <w:noProof/>
              <w:kern w:val="2"/>
              <w:sz w:val="24"/>
              <w:szCs w:val="24"/>
              <w14:ligatures w14:val="standardContextual"/>
            </w:rPr>
          </w:pPr>
          <w:ins w:id="58"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"_Toc198129035"</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3.2.5</w:t>
            </w:r>
            <w:r w:rsidRPr="007F09F1">
              <w:rPr>
                <w:noProof/>
                <w:kern w:val="2"/>
                <w:sz w:val="24"/>
                <w:szCs w:val="24"/>
                <w14:ligatures w14:val="standardContextual"/>
              </w:rPr>
              <w:tab/>
            </w:r>
            <w:r w:rsidRPr="007F09F1">
              <w:rPr>
                <w:rStyle w:val="Hypertextovodkaz"/>
                <w:noProof/>
              </w:rPr>
              <w:t>Víceúrovňové rozhodování o zařazení výsledku na hodnoticí škále</w:t>
            </w:r>
            <w:r w:rsidRPr="007F09F1">
              <w:rPr>
                <w:noProof/>
                <w:webHidden/>
              </w:rPr>
              <w:tab/>
            </w:r>
            <w:r w:rsidRPr="007F09F1">
              <w:rPr>
                <w:noProof/>
                <w:webHidden/>
              </w:rPr>
              <w:fldChar w:fldCharType="begin"/>
            </w:r>
            <w:r w:rsidRPr="007F09F1">
              <w:rPr>
                <w:noProof/>
                <w:webHidden/>
              </w:rPr>
              <w:instrText xml:space="preserve"> PAGEREF _Toc198129035 \h </w:instrText>
            </w:r>
          </w:ins>
          <w:r w:rsidRPr="007F09F1">
            <w:rPr>
              <w:noProof/>
              <w:webHidden/>
            </w:rPr>
          </w:r>
          <w:r w:rsidRPr="007F09F1">
            <w:rPr>
              <w:noProof/>
              <w:webHidden/>
            </w:rPr>
            <w:fldChar w:fldCharType="separate"/>
          </w:r>
          <w:ins w:id="59" w:author="Rulíková Lucie" w:date="2025-05-14T15:30:00Z" w16du:dateUtc="2025-05-14T13:30:00Z">
            <w:r w:rsidRPr="007F09F1">
              <w:rPr>
                <w:noProof/>
                <w:webHidden/>
              </w:rPr>
              <w:t>12</w:t>
            </w:r>
            <w:r w:rsidRPr="007F09F1">
              <w:rPr>
                <w:noProof/>
                <w:webHidden/>
              </w:rPr>
              <w:fldChar w:fldCharType="end"/>
            </w:r>
            <w:r w:rsidRPr="007F09F1">
              <w:rPr>
                <w:rStyle w:val="Hypertextovodkaz"/>
                <w:noProof/>
              </w:rPr>
              <w:fldChar w:fldCharType="end"/>
            </w:r>
          </w:ins>
        </w:p>
        <w:p w14:paraId="4C001544" w14:textId="79F61EC8" w:rsidR="009B3C3A" w:rsidRPr="007F09F1" w:rsidRDefault="009B3C3A">
          <w:pPr>
            <w:pStyle w:val="Obsah3"/>
            <w:tabs>
              <w:tab w:val="left" w:pos="1320"/>
              <w:tab w:val="right" w:leader="dot" w:pos="9060"/>
            </w:tabs>
            <w:rPr>
              <w:ins w:id="60" w:author="Rulíková Lucie" w:date="2025-05-14T15:30:00Z" w16du:dateUtc="2025-05-14T13:30:00Z"/>
              <w:noProof/>
              <w:kern w:val="2"/>
              <w:sz w:val="24"/>
              <w:szCs w:val="24"/>
              <w14:ligatures w14:val="standardContextual"/>
            </w:rPr>
          </w:pPr>
          <w:ins w:id="61"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"_Toc198129036"</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3.2.6</w:t>
            </w:r>
            <w:r w:rsidRPr="007F09F1">
              <w:rPr>
                <w:noProof/>
                <w:kern w:val="2"/>
                <w:sz w:val="24"/>
                <w:szCs w:val="24"/>
                <w14:ligatures w14:val="standardContextual"/>
              </w:rPr>
              <w:tab/>
            </w:r>
            <w:r w:rsidRPr="007F09F1">
              <w:rPr>
                <w:rStyle w:val="Hypertextovodkaz"/>
                <w:noProof/>
              </w:rPr>
              <w:t>Hodnocení společného výsledku více VO</w:t>
            </w:r>
            <w:r w:rsidRPr="007F09F1">
              <w:rPr>
                <w:noProof/>
                <w:webHidden/>
              </w:rPr>
              <w:tab/>
            </w:r>
            <w:r w:rsidRPr="007F09F1">
              <w:rPr>
                <w:noProof/>
                <w:webHidden/>
              </w:rPr>
              <w:fldChar w:fldCharType="begin"/>
            </w:r>
            <w:r w:rsidRPr="007F09F1">
              <w:rPr>
                <w:noProof/>
                <w:webHidden/>
              </w:rPr>
              <w:instrText xml:space="preserve"> PAGEREF _Toc198129036 \h </w:instrText>
            </w:r>
          </w:ins>
          <w:r w:rsidRPr="007F09F1">
            <w:rPr>
              <w:noProof/>
              <w:webHidden/>
            </w:rPr>
          </w:r>
          <w:r w:rsidRPr="007F09F1">
            <w:rPr>
              <w:noProof/>
              <w:webHidden/>
            </w:rPr>
            <w:fldChar w:fldCharType="separate"/>
          </w:r>
          <w:ins w:id="62" w:author="Rulíková Lucie" w:date="2025-05-14T15:30:00Z" w16du:dateUtc="2025-05-14T13:30:00Z">
            <w:r w:rsidRPr="007F09F1">
              <w:rPr>
                <w:noProof/>
                <w:webHidden/>
              </w:rPr>
              <w:t>15</w:t>
            </w:r>
            <w:r w:rsidRPr="007F09F1">
              <w:rPr>
                <w:noProof/>
                <w:webHidden/>
              </w:rPr>
              <w:fldChar w:fldCharType="end"/>
            </w:r>
            <w:r w:rsidRPr="007F09F1">
              <w:rPr>
                <w:rStyle w:val="Hypertextovodkaz"/>
                <w:noProof/>
              </w:rPr>
              <w:fldChar w:fldCharType="end"/>
            </w:r>
          </w:ins>
        </w:p>
        <w:p w14:paraId="3A3C9DC2" w14:textId="0E55B93A" w:rsidR="009B3C3A" w:rsidRPr="007F09F1" w:rsidRDefault="009B3C3A">
          <w:pPr>
            <w:pStyle w:val="Obsah3"/>
            <w:tabs>
              <w:tab w:val="left" w:pos="1320"/>
              <w:tab w:val="right" w:leader="dot" w:pos="9060"/>
            </w:tabs>
            <w:rPr>
              <w:ins w:id="63" w:author="Rulíková Lucie" w:date="2025-05-14T15:30:00Z" w16du:dateUtc="2025-05-14T13:30:00Z"/>
              <w:noProof/>
              <w:kern w:val="2"/>
              <w:sz w:val="24"/>
              <w:szCs w:val="24"/>
              <w14:ligatures w14:val="standardContextual"/>
            </w:rPr>
          </w:pPr>
          <w:ins w:id="64"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"_Toc198129037"</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3.2.7</w:t>
            </w:r>
            <w:r w:rsidRPr="007F09F1">
              <w:rPr>
                <w:noProof/>
                <w:kern w:val="2"/>
                <w:sz w:val="24"/>
                <w:szCs w:val="24"/>
                <w14:ligatures w14:val="standardContextual"/>
              </w:rPr>
              <w:tab/>
            </w:r>
            <w:r w:rsidRPr="007F09F1">
              <w:rPr>
                <w:rStyle w:val="Hypertextovodkaz"/>
                <w:noProof/>
              </w:rPr>
              <w:t>Hodnocení interdisciplinárních výsledků</w:t>
            </w:r>
            <w:r w:rsidRPr="007F09F1">
              <w:rPr>
                <w:noProof/>
                <w:webHidden/>
              </w:rPr>
              <w:tab/>
            </w:r>
            <w:r w:rsidRPr="007F09F1">
              <w:rPr>
                <w:noProof/>
                <w:webHidden/>
              </w:rPr>
              <w:fldChar w:fldCharType="begin"/>
            </w:r>
            <w:r w:rsidRPr="007F09F1">
              <w:rPr>
                <w:noProof/>
                <w:webHidden/>
              </w:rPr>
              <w:instrText xml:space="preserve"> PAGEREF _Toc198129037 \h </w:instrText>
            </w:r>
          </w:ins>
          <w:r w:rsidRPr="007F09F1">
            <w:rPr>
              <w:noProof/>
              <w:webHidden/>
            </w:rPr>
          </w:r>
          <w:r w:rsidRPr="007F09F1">
            <w:rPr>
              <w:noProof/>
              <w:webHidden/>
            </w:rPr>
            <w:fldChar w:fldCharType="separate"/>
          </w:r>
          <w:ins w:id="65" w:author="Rulíková Lucie" w:date="2025-05-14T15:30:00Z" w16du:dateUtc="2025-05-14T13:30:00Z">
            <w:r w:rsidRPr="007F09F1">
              <w:rPr>
                <w:noProof/>
                <w:webHidden/>
              </w:rPr>
              <w:t>15</w:t>
            </w:r>
            <w:r w:rsidRPr="007F09F1">
              <w:rPr>
                <w:noProof/>
                <w:webHidden/>
              </w:rPr>
              <w:fldChar w:fldCharType="end"/>
            </w:r>
            <w:r w:rsidRPr="007F09F1">
              <w:rPr>
                <w:rStyle w:val="Hypertextovodkaz"/>
                <w:noProof/>
              </w:rPr>
              <w:fldChar w:fldCharType="end"/>
            </w:r>
          </w:ins>
        </w:p>
        <w:p w14:paraId="427CDCF7" w14:textId="525A6F99" w:rsidR="009B3C3A" w:rsidRPr="007F09F1" w:rsidRDefault="009B3C3A">
          <w:pPr>
            <w:pStyle w:val="Obsah3"/>
            <w:tabs>
              <w:tab w:val="left" w:pos="1320"/>
              <w:tab w:val="right" w:leader="dot" w:pos="9060"/>
            </w:tabs>
            <w:rPr>
              <w:ins w:id="66" w:author="Rulíková Lucie" w:date="2025-05-14T15:30:00Z" w16du:dateUtc="2025-05-14T13:30:00Z"/>
              <w:noProof/>
              <w:kern w:val="2"/>
              <w:sz w:val="24"/>
              <w:szCs w:val="24"/>
              <w14:ligatures w14:val="standardContextual"/>
            </w:rPr>
          </w:pPr>
          <w:ins w:id="67"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"_Toc198129038"</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3.2.8</w:t>
            </w:r>
            <w:r w:rsidRPr="007F09F1">
              <w:rPr>
                <w:noProof/>
                <w:kern w:val="2"/>
                <w:sz w:val="24"/>
                <w:szCs w:val="24"/>
                <w14:ligatures w14:val="standardContextual"/>
              </w:rPr>
              <w:tab/>
            </w:r>
            <w:r w:rsidRPr="007F09F1">
              <w:rPr>
                <w:rStyle w:val="Hypertextovodkaz"/>
                <w:noProof/>
              </w:rPr>
              <w:t>Kontrolní a opravné mechanismy</w:t>
            </w:r>
            <w:r w:rsidRPr="007F09F1">
              <w:rPr>
                <w:noProof/>
                <w:webHidden/>
              </w:rPr>
              <w:tab/>
            </w:r>
            <w:r w:rsidRPr="007F09F1">
              <w:rPr>
                <w:noProof/>
                <w:webHidden/>
              </w:rPr>
              <w:fldChar w:fldCharType="begin"/>
            </w:r>
            <w:r w:rsidRPr="007F09F1">
              <w:rPr>
                <w:noProof/>
                <w:webHidden/>
              </w:rPr>
              <w:instrText xml:space="preserve"> PAGEREF _Toc198129038 \h </w:instrText>
            </w:r>
          </w:ins>
          <w:r w:rsidRPr="007F09F1">
            <w:rPr>
              <w:noProof/>
              <w:webHidden/>
            </w:rPr>
          </w:r>
          <w:r w:rsidRPr="007F09F1">
            <w:rPr>
              <w:noProof/>
              <w:webHidden/>
            </w:rPr>
            <w:fldChar w:fldCharType="separate"/>
          </w:r>
          <w:ins w:id="68" w:author="Rulíková Lucie" w:date="2025-05-14T15:30:00Z" w16du:dateUtc="2025-05-14T13:30:00Z">
            <w:r w:rsidRPr="007F09F1">
              <w:rPr>
                <w:noProof/>
                <w:webHidden/>
              </w:rPr>
              <w:t>16</w:t>
            </w:r>
            <w:r w:rsidRPr="007F09F1">
              <w:rPr>
                <w:noProof/>
                <w:webHidden/>
              </w:rPr>
              <w:fldChar w:fldCharType="end"/>
            </w:r>
            <w:r w:rsidRPr="007F09F1">
              <w:rPr>
                <w:rStyle w:val="Hypertextovodkaz"/>
                <w:noProof/>
              </w:rPr>
              <w:fldChar w:fldCharType="end"/>
            </w:r>
          </w:ins>
        </w:p>
        <w:p w14:paraId="4B35C021" w14:textId="1BEEF9C6" w:rsidR="009B3C3A" w:rsidRPr="007F09F1" w:rsidRDefault="009B3C3A">
          <w:pPr>
            <w:pStyle w:val="Obsah2"/>
            <w:tabs>
              <w:tab w:val="left" w:pos="880"/>
              <w:tab w:val="right" w:leader="dot" w:pos="9060"/>
            </w:tabs>
            <w:rPr>
              <w:ins w:id="69" w:author="Rulíková Lucie" w:date="2025-05-14T15:30:00Z" w16du:dateUtc="2025-05-14T13:30:00Z"/>
              <w:b w:val="0"/>
              <w:bCs w:val="0"/>
              <w:noProof/>
              <w:kern w:val="2"/>
              <w:sz w:val="24"/>
              <w:szCs w:val="24"/>
              <w14:ligatures w14:val="standardContextual"/>
            </w:rPr>
          </w:pPr>
          <w:ins w:id="70"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"_Toc198129039"</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3.3</w:t>
            </w:r>
            <w:r w:rsidRPr="007F09F1">
              <w:rPr>
                <w:b w:val="0"/>
                <w:bCs w:val="0"/>
                <w:noProof/>
                <w:kern w:val="2"/>
                <w:sz w:val="24"/>
                <w:szCs w:val="24"/>
                <w14:ligatures w14:val="standardContextual"/>
              </w:rPr>
              <w:tab/>
            </w:r>
            <w:r w:rsidRPr="007F09F1">
              <w:rPr>
                <w:rStyle w:val="Hypertextovodkaz"/>
                <w:noProof/>
              </w:rPr>
              <w:t>Modul 2 – Komentované statistiky</w:t>
            </w:r>
            <w:r w:rsidRPr="007F09F1">
              <w:rPr>
                <w:noProof/>
                <w:webHidden/>
              </w:rPr>
              <w:tab/>
            </w:r>
            <w:r w:rsidRPr="007F09F1">
              <w:rPr>
                <w:noProof/>
                <w:webHidden/>
              </w:rPr>
              <w:fldChar w:fldCharType="begin"/>
            </w:r>
            <w:r w:rsidRPr="007F09F1">
              <w:rPr>
                <w:noProof/>
                <w:webHidden/>
              </w:rPr>
              <w:instrText xml:space="preserve"> PAGEREF _Toc198129039 \h </w:instrText>
            </w:r>
          </w:ins>
          <w:r w:rsidRPr="007F09F1">
            <w:rPr>
              <w:noProof/>
              <w:webHidden/>
            </w:rPr>
          </w:r>
          <w:r w:rsidRPr="007F09F1">
            <w:rPr>
              <w:noProof/>
              <w:webHidden/>
            </w:rPr>
            <w:fldChar w:fldCharType="separate"/>
          </w:r>
          <w:ins w:id="71" w:author="Rulíková Lucie" w:date="2025-05-14T15:30:00Z" w16du:dateUtc="2025-05-14T13:30:00Z">
            <w:r w:rsidRPr="007F09F1">
              <w:rPr>
                <w:noProof/>
                <w:webHidden/>
              </w:rPr>
              <w:t>17</w:t>
            </w:r>
            <w:r w:rsidRPr="007F09F1">
              <w:rPr>
                <w:noProof/>
                <w:webHidden/>
              </w:rPr>
              <w:fldChar w:fldCharType="end"/>
            </w:r>
            <w:r w:rsidRPr="007F09F1">
              <w:rPr>
                <w:rStyle w:val="Hypertextovodkaz"/>
                <w:noProof/>
              </w:rPr>
              <w:fldChar w:fldCharType="end"/>
            </w:r>
          </w:ins>
        </w:p>
        <w:p w14:paraId="68188801" w14:textId="5CF74ED6" w:rsidR="009B3C3A" w:rsidRPr="007F09F1" w:rsidRDefault="009B3C3A">
          <w:pPr>
            <w:pStyle w:val="Obsah3"/>
            <w:tabs>
              <w:tab w:val="left" w:pos="1320"/>
              <w:tab w:val="right" w:leader="dot" w:pos="9060"/>
            </w:tabs>
            <w:rPr>
              <w:ins w:id="72" w:author="Rulíková Lucie" w:date="2025-05-14T15:30:00Z" w16du:dateUtc="2025-05-14T13:30:00Z"/>
              <w:noProof/>
              <w:kern w:val="2"/>
              <w:sz w:val="24"/>
              <w:szCs w:val="24"/>
              <w14:ligatures w14:val="standardContextual"/>
            </w:rPr>
          </w:pPr>
          <w:ins w:id="73"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"_Toc198129040"</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3.3.1</w:t>
            </w:r>
            <w:r w:rsidRPr="007F09F1">
              <w:rPr>
                <w:noProof/>
                <w:kern w:val="2"/>
                <w:sz w:val="24"/>
                <w:szCs w:val="24"/>
                <w14:ligatures w14:val="standardContextual"/>
              </w:rPr>
              <w:tab/>
            </w:r>
            <w:r w:rsidRPr="007F09F1">
              <w:rPr>
                <w:rStyle w:val="Hypertextovodkaz"/>
                <w:noProof/>
              </w:rPr>
              <w:t>Principy hodnocení a obsah reportů</w:t>
            </w:r>
            <w:r w:rsidRPr="007F09F1">
              <w:rPr>
                <w:noProof/>
                <w:webHidden/>
              </w:rPr>
              <w:tab/>
            </w:r>
            <w:r w:rsidRPr="007F09F1">
              <w:rPr>
                <w:noProof/>
                <w:webHidden/>
              </w:rPr>
              <w:fldChar w:fldCharType="begin"/>
            </w:r>
            <w:r w:rsidRPr="007F09F1">
              <w:rPr>
                <w:noProof/>
                <w:webHidden/>
              </w:rPr>
              <w:instrText xml:space="preserve"> PAGEREF _Toc198129040 \h </w:instrText>
            </w:r>
          </w:ins>
          <w:r w:rsidRPr="007F09F1">
            <w:rPr>
              <w:noProof/>
              <w:webHidden/>
            </w:rPr>
          </w:r>
          <w:r w:rsidRPr="007F09F1">
            <w:rPr>
              <w:noProof/>
              <w:webHidden/>
            </w:rPr>
            <w:fldChar w:fldCharType="separate"/>
          </w:r>
          <w:ins w:id="74" w:author="Rulíková Lucie" w:date="2025-05-14T15:30:00Z" w16du:dateUtc="2025-05-14T13:30:00Z">
            <w:r w:rsidRPr="007F09F1">
              <w:rPr>
                <w:noProof/>
                <w:webHidden/>
              </w:rPr>
              <w:t>18</w:t>
            </w:r>
            <w:r w:rsidRPr="007F09F1">
              <w:rPr>
                <w:noProof/>
                <w:webHidden/>
              </w:rPr>
              <w:fldChar w:fldCharType="end"/>
            </w:r>
            <w:r w:rsidRPr="007F09F1">
              <w:rPr>
                <w:rStyle w:val="Hypertextovodkaz"/>
                <w:noProof/>
              </w:rPr>
              <w:fldChar w:fldCharType="end"/>
            </w:r>
          </w:ins>
        </w:p>
        <w:p w14:paraId="10267C49" w14:textId="19DC644D" w:rsidR="009B3C3A" w:rsidRPr="007F09F1" w:rsidRDefault="009B3C3A">
          <w:pPr>
            <w:pStyle w:val="Obsah3"/>
            <w:tabs>
              <w:tab w:val="left" w:pos="1320"/>
              <w:tab w:val="right" w:leader="dot" w:pos="9060"/>
            </w:tabs>
            <w:rPr>
              <w:ins w:id="75" w:author="Rulíková Lucie" w:date="2025-05-14T15:30:00Z" w16du:dateUtc="2025-05-14T13:30:00Z"/>
              <w:noProof/>
              <w:kern w:val="2"/>
              <w:sz w:val="24"/>
              <w:szCs w:val="24"/>
              <w14:ligatures w14:val="standardContextual"/>
            </w:rPr>
          </w:pPr>
          <w:ins w:id="76"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"_Toc198129041"</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3.3.2</w:t>
            </w:r>
            <w:r w:rsidRPr="007F09F1">
              <w:rPr>
                <w:noProof/>
                <w:kern w:val="2"/>
                <w:sz w:val="24"/>
                <w:szCs w:val="24"/>
                <w14:ligatures w14:val="standardContextual"/>
              </w:rPr>
              <w:tab/>
            </w:r>
            <w:r w:rsidRPr="007F09F1">
              <w:rPr>
                <w:rStyle w:val="Hypertextovodkaz"/>
                <w:noProof/>
              </w:rPr>
              <w:t>Report 1: Bibliometrie podle mezinárodní databáze</w:t>
            </w:r>
            <w:r w:rsidRPr="007F09F1">
              <w:rPr>
                <w:noProof/>
                <w:webHidden/>
              </w:rPr>
              <w:tab/>
            </w:r>
            <w:r w:rsidRPr="007F09F1">
              <w:rPr>
                <w:noProof/>
                <w:webHidden/>
              </w:rPr>
              <w:fldChar w:fldCharType="begin"/>
            </w:r>
            <w:r w:rsidRPr="007F09F1">
              <w:rPr>
                <w:noProof/>
                <w:webHidden/>
              </w:rPr>
              <w:instrText xml:space="preserve"> PAGEREF _Toc198129041 \h </w:instrText>
            </w:r>
          </w:ins>
          <w:r w:rsidRPr="007F09F1">
            <w:rPr>
              <w:noProof/>
              <w:webHidden/>
            </w:rPr>
          </w:r>
          <w:r w:rsidRPr="007F09F1">
            <w:rPr>
              <w:noProof/>
              <w:webHidden/>
            </w:rPr>
            <w:fldChar w:fldCharType="separate"/>
          </w:r>
          <w:ins w:id="77" w:author="Rulíková Lucie" w:date="2025-05-14T15:30:00Z" w16du:dateUtc="2025-05-14T13:30:00Z">
            <w:r w:rsidRPr="007F09F1">
              <w:rPr>
                <w:noProof/>
                <w:webHidden/>
              </w:rPr>
              <w:t>18</w:t>
            </w:r>
            <w:r w:rsidRPr="007F09F1">
              <w:rPr>
                <w:noProof/>
                <w:webHidden/>
              </w:rPr>
              <w:fldChar w:fldCharType="end"/>
            </w:r>
            <w:r w:rsidRPr="007F09F1">
              <w:rPr>
                <w:rStyle w:val="Hypertextovodkaz"/>
                <w:noProof/>
              </w:rPr>
              <w:fldChar w:fldCharType="end"/>
            </w:r>
          </w:ins>
        </w:p>
        <w:p w14:paraId="2F7AC1E8" w14:textId="5F270C52" w:rsidR="009B3C3A" w:rsidRPr="007F09F1" w:rsidRDefault="009B3C3A">
          <w:pPr>
            <w:pStyle w:val="Obsah3"/>
            <w:tabs>
              <w:tab w:val="left" w:pos="1320"/>
              <w:tab w:val="right" w:leader="dot" w:pos="9060"/>
            </w:tabs>
            <w:rPr>
              <w:ins w:id="78" w:author="Rulíková Lucie" w:date="2025-05-14T15:30:00Z" w16du:dateUtc="2025-05-14T13:30:00Z"/>
              <w:noProof/>
              <w:kern w:val="2"/>
              <w:sz w:val="24"/>
              <w:szCs w:val="24"/>
              <w14:ligatures w14:val="standardContextual"/>
            </w:rPr>
          </w:pPr>
          <w:ins w:id="79"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"_Toc198129042"</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3.3.3</w:t>
            </w:r>
            <w:r w:rsidRPr="007F09F1">
              <w:rPr>
                <w:noProof/>
                <w:kern w:val="2"/>
                <w:sz w:val="24"/>
                <w:szCs w:val="24"/>
                <w14:ligatures w14:val="standardContextual"/>
              </w:rPr>
              <w:tab/>
            </w:r>
            <w:r w:rsidRPr="007F09F1">
              <w:rPr>
                <w:rStyle w:val="Hypertextovodkaz"/>
                <w:noProof/>
              </w:rPr>
              <w:t>Report 2: Produktivita podle AIS</w:t>
            </w:r>
            <w:r w:rsidRPr="007F09F1">
              <w:rPr>
                <w:noProof/>
                <w:webHidden/>
              </w:rPr>
              <w:tab/>
            </w:r>
            <w:r w:rsidRPr="007F09F1">
              <w:rPr>
                <w:noProof/>
                <w:webHidden/>
              </w:rPr>
              <w:fldChar w:fldCharType="begin"/>
            </w:r>
            <w:r w:rsidRPr="007F09F1">
              <w:rPr>
                <w:noProof/>
                <w:webHidden/>
              </w:rPr>
              <w:instrText xml:space="preserve"> PAGEREF _Toc198129042 \h </w:instrText>
            </w:r>
          </w:ins>
          <w:r w:rsidRPr="007F09F1">
            <w:rPr>
              <w:noProof/>
              <w:webHidden/>
            </w:rPr>
          </w:r>
          <w:r w:rsidRPr="007F09F1">
            <w:rPr>
              <w:noProof/>
              <w:webHidden/>
            </w:rPr>
            <w:fldChar w:fldCharType="separate"/>
          </w:r>
          <w:ins w:id="80" w:author="Rulíková Lucie" w:date="2025-05-14T15:30:00Z" w16du:dateUtc="2025-05-14T13:30:00Z">
            <w:r w:rsidRPr="007F09F1">
              <w:rPr>
                <w:noProof/>
                <w:webHidden/>
              </w:rPr>
              <w:t>19</w:t>
            </w:r>
            <w:r w:rsidRPr="007F09F1">
              <w:rPr>
                <w:noProof/>
                <w:webHidden/>
              </w:rPr>
              <w:fldChar w:fldCharType="end"/>
            </w:r>
            <w:r w:rsidRPr="007F09F1">
              <w:rPr>
                <w:rStyle w:val="Hypertextovodkaz"/>
                <w:noProof/>
              </w:rPr>
              <w:fldChar w:fldCharType="end"/>
            </w:r>
          </w:ins>
        </w:p>
        <w:p w14:paraId="136D9C67" w14:textId="117B23F1" w:rsidR="009B3C3A" w:rsidRPr="007F09F1" w:rsidRDefault="009B3C3A">
          <w:pPr>
            <w:pStyle w:val="Obsah3"/>
            <w:tabs>
              <w:tab w:val="left" w:pos="1320"/>
              <w:tab w:val="right" w:leader="dot" w:pos="9060"/>
            </w:tabs>
            <w:rPr>
              <w:ins w:id="81" w:author="Rulíková Lucie" w:date="2025-05-14T15:30:00Z" w16du:dateUtc="2025-05-14T13:30:00Z"/>
              <w:noProof/>
              <w:kern w:val="2"/>
              <w:sz w:val="24"/>
              <w:szCs w:val="24"/>
              <w14:ligatures w14:val="standardContextual"/>
            </w:rPr>
          </w:pPr>
          <w:ins w:id="82"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"_Toc198129043"</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3.3.4</w:t>
            </w:r>
            <w:r w:rsidRPr="007F09F1">
              <w:rPr>
                <w:noProof/>
                <w:kern w:val="2"/>
                <w:sz w:val="24"/>
                <w:szCs w:val="24"/>
                <w14:ligatures w14:val="standardContextual"/>
              </w:rPr>
              <w:tab/>
            </w:r>
            <w:r w:rsidRPr="007F09F1">
              <w:rPr>
                <w:rStyle w:val="Hypertextovodkaz"/>
                <w:noProof/>
              </w:rPr>
              <w:t>Report 3: Statistické přehledy o výsledcích dle RIV</w:t>
            </w:r>
            <w:r w:rsidRPr="007F09F1">
              <w:rPr>
                <w:noProof/>
                <w:webHidden/>
              </w:rPr>
              <w:tab/>
            </w:r>
            <w:r w:rsidRPr="007F09F1">
              <w:rPr>
                <w:noProof/>
                <w:webHidden/>
              </w:rPr>
              <w:fldChar w:fldCharType="begin"/>
            </w:r>
            <w:r w:rsidRPr="007F09F1">
              <w:rPr>
                <w:noProof/>
                <w:webHidden/>
              </w:rPr>
              <w:instrText xml:space="preserve"> PAGEREF _Toc198129043 \h </w:instrText>
            </w:r>
          </w:ins>
          <w:r w:rsidRPr="007F09F1">
            <w:rPr>
              <w:noProof/>
              <w:webHidden/>
            </w:rPr>
          </w:r>
          <w:r w:rsidRPr="007F09F1">
            <w:rPr>
              <w:noProof/>
              <w:webHidden/>
            </w:rPr>
            <w:fldChar w:fldCharType="separate"/>
          </w:r>
          <w:ins w:id="83" w:author="Rulíková Lucie" w:date="2025-05-14T15:30:00Z" w16du:dateUtc="2025-05-14T13:30:00Z">
            <w:r w:rsidRPr="007F09F1">
              <w:rPr>
                <w:noProof/>
                <w:webHidden/>
              </w:rPr>
              <w:t>20</w:t>
            </w:r>
            <w:r w:rsidRPr="007F09F1">
              <w:rPr>
                <w:noProof/>
                <w:webHidden/>
              </w:rPr>
              <w:fldChar w:fldCharType="end"/>
            </w:r>
            <w:r w:rsidRPr="007F09F1">
              <w:rPr>
                <w:rStyle w:val="Hypertextovodkaz"/>
                <w:noProof/>
              </w:rPr>
              <w:fldChar w:fldCharType="end"/>
            </w:r>
          </w:ins>
        </w:p>
        <w:p w14:paraId="6F15DAF4" w14:textId="1064C79F" w:rsidR="009B3C3A" w:rsidRPr="007F09F1" w:rsidRDefault="009B3C3A">
          <w:pPr>
            <w:pStyle w:val="Obsah2"/>
            <w:tabs>
              <w:tab w:val="left" w:pos="880"/>
              <w:tab w:val="right" w:leader="dot" w:pos="9060"/>
            </w:tabs>
            <w:rPr>
              <w:ins w:id="84" w:author="Rulíková Lucie" w:date="2025-05-14T15:30:00Z" w16du:dateUtc="2025-05-14T13:30:00Z"/>
              <w:b w:val="0"/>
              <w:bCs w:val="0"/>
              <w:noProof/>
              <w:kern w:val="2"/>
              <w:sz w:val="24"/>
              <w:szCs w:val="24"/>
              <w14:ligatures w14:val="standardContextual"/>
            </w:rPr>
          </w:pPr>
          <w:ins w:id="85"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"_Toc198129044"</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3.4</w:t>
            </w:r>
            <w:r w:rsidRPr="007F09F1">
              <w:rPr>
                <w:b w:val="0"/>
                <w:bCs w:val="0"/>
                <w:noProof/>
                <w:kern w:val="2"/>
                <w:sz w:val="24"/>
                <w:szCs w:val="24"/>
                <w14:ligatures w14:val="standardContextual"/>
              </w:rPr>
              <w:tab/>
            </w:r>
            <w:r w:rsidRPr="007F09F1">
              <w:rPr>
                <w:rStyle w:val="Hypertextovodkaz"/>
                <w:noProof/>
              </w:rPr>
              <w:t>Výstupy hodnocení na národní úrovni</w:t>
            </w:r>
            <w:r w:rsidRPr="007F09F1">
              <w:rPr>
                <w:noProof/>
                <w:webHidden/>
              </w:rPr>
              <w:tab/>
            </w:r>
            <w:r w:rsidRPr="007F09F1">
              <w:rPr>
                <w:noProof/>
                <w:webHidden/>
              </w:rPr>
              <w:fldChar w:fldCharType="begin"/>
            </w:r>
            <w:r w:rsidRPr="007F09F1">
              <w:rPr>
                <w:noProof/>
                <w:webHidden/>
              </w:rPr>
              <w:instrText xml:space="preserve"> PAGEREF _Toc198129044 \h </w:instrText>
            </w:r>
          </w:ins>
          <w:r w:rsidRPr="007F09F1">
            <w:rPr>
              <w:noProof/>
              <w:webHidden/>
            </w:rPr>
          </w:r>
          <w:r w:rsidRPr="007F09F1">
            <w:rPr>
              <w:noProof/>
              <w:webHidden/>
            </w:rPr>
            <w:fldChar w:fldCharType="separate"/>
          </w:r>
          <w:ins w:id="86" w:author="Rulíková Lucie" w:date="2025-05-14T15:30:00Z" w16du:dateUtc="2025-05-14T13:30:00Z">
            <w:r w:rsidRPr="007F09F1">
              <w:rPr>
                <w:noProof/>
                <w:webHidden/>
              </w:rPr>
              <w:t>20</w:t>
            </w:r>
            <w:r w:rsidRPr="007F09F1">
              <w:rPr>
                <w:noProof/>
                <w:webHidden/>
              </w:rPr>
              <w:fldChar w:fldCharType="end"/>
            </w:r>
            <w:r w:rsidRPr="007F09F1">
              <w:rPr>
                <w:rStyle w:val="Hypertextovodkaz"/>
                <w:noProof/>
              </w:rPr>
              <w:fldChar w:fldCharType="end"/>
            </w:r>
          </w:ins>
        </w:p>
        <w:p w14:paraId="347DC40B" w14:textId="27E67DE5" w:rsidR="009B3C3A" w:rsidRPr="007F09F1" w:rsidRDefault="009B3C3A">
          <w:pPr>
            <w:pStyle w:val="Obsah3"/>
            <w:tabs>
              <w:tab w:val="left" w:pos="1320"/>
              <w:tab w:val="right" w:leader="dot" w:pos="9060"/>
            </w:tabs>
            <w:rPr>
              <w:ins w:id="87" w:author="Rulíková Lucie" w:date="2025-05-14T15:30:00Z" w16du:dateUtc="2025-05-14T13:30:00Z"/>
              <w:noProof/>
              <w:kern w:val="2"/>
              <w:sz w:val="24"/>
              <w:szCs w:val="24"/>
              <w14:ligatures w14:val="standardContextual"/>
            </w:rPr>
          </w:pPr>
          <w:ins w:id="88"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"_Toc198129045"</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3.4.1</w:t>
            </w:r>
            <w:r w:rsidRPr="007F09F1">
              <w:rPr>
                <w:noProof/>
                <w:kern w:val="2"/>
                <w:sz w:val="24"/>
                <w:szCs w:val="24"/>
                <w14:ligatures w14:val="standardContextual"/>
              </w:rPr>
              <w:tab/>
            </w:r>
            <w:r w:rsidRPr="007F09F1">
              <w:rPr>
                <w:rStyle w:val="Hypertextovodkaz"/>
                <w:noProof/>
              </w:rPr>
              <w:t>Přehled hodnocení vybraných výsledků v Modulu 1</w:t>
            </w:r>
            <w:r w:rsidRPr="007F09F1">
              <w:rPr>
                <w:noProof/>
                <w:webHidden/>
              </w:rPr>
              <w:tab/>
            </w:r>
            <w:r w:rsidRPr="007F09F1">
              <w:rPr>
                <w:noProof/>
                <w:webHidden/>
              </w:rPr>
              <w:fldChar w:fldCharType="begin"/>
            </w:r>
            <w:r w:rsidRPr="007F09F1">
              <w:rPr>
                <w:noProof/>
                <w:webHidden/>
              </w:rPr>
              <w:instrText xml:space="preserve"> PAGEREF _Toc198129045 \h </w:instrText>
            </w:r>
          </w:ins>
          <w:r w:rsidRPr="007F09F1">
            <w:rPr>
              <w:noProof/>
              <w:webHidden/>
            </w:rPr>
          </w:r>
          <w:r w:rsidRPr="007F09F1">
            <w:rPr>
              <w:noProof/>
              <w:webHidden/>
            </w:rPr>
            <w:fldChar w:fldCharType="separate"/>
          </w:r>
          <w:ins w:id="89" w:author="Rulíková Lucie" w:date="2025-05-14T15:30:00Z" w16du:dateUtc="2025-05-14T13:30:00Z">
            <w:r w:rsidRPr="007F09F1">
              <w:rPr>
                <w:noProof/>
                <w:webHidden/>
              </w:rPr>
              <w:t>20</w:t>
            </w:r>
            <w:r w:rsidRPr="007F09F1">
              <w:rPr>
                <w:noProof/>
                <w:webHidden/>
              </w:rPr>
              <w:fldChar w:fldCharType="end"/>
            </w:r>
            <w:r w:rsidRPr="007F09F1">
              <w:rPr>
                <w:rStyle w:val="Hypertextovodkaz"/>
                <w:noProof/>
              </w:rPr>
              <w:fldChar w:fldCharType="end"/>
            </w:r>
          </w:ins>
        </w:p>
        <w:p w14:paraId="57D6A825" w14:textId="421CC0B8" w:rsidR="009B3C3A" w:rsidRPr="007F09F1" w:rsidRDefault="009B3C3A">
          <w:pPr>
            <w:pStyle w:val="Obsah3"/>
            <w:tabs>
              <w:tab w:val="left" w:pos="1320"/>
              <w:tab w:val="right" w:leader="dot" w:pos="9060"/>
            </w:tabs>
            <w:rPr>
              <w:ins w:id="90" w:author="Rulíková Lucie" w:date="2025-05-14T15:30:00Z" w16du:dateUtc="2025-05-14T13:30:00Z"/>
              <w:noProof/>
              <w:kern w:val="2"/>
              <w:sz w:val="24"/>
              <w:szCs w:val="24"/>
              <w14:ligatures w14:val="standardContextual"/>
            </w:rPr>
          </w:pPr>
          <w:ins w:id="91"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"_Toc198129046"</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3.4.2</w:t>
            </w:r>
            <w:r w:rsidRPr="007F09F1">
              <w:rPr>
                <w:noProof/>
                <w:kern w:val="2"/>
                <w:sz w:val="24"/>
                <w:szCs w:val="24"/>
                <w14:ligatures w14:val="standardContextual"/>
              </w:rPr>
              <w:tab/>
            </w:r>
            <w:r w:rsidRPr="007F09F1">
              <w:rPr>
                <w:rStyle w:val="Hypertextovodkaz"/>
                <w:noProof/>
              </w:rPr>
              <w:t>Bibliometrické zprávy a komentáře za Modul 2</w:t>
            </w:r>
            <w:r w:rsidRPr="007F09F1">
              <w:rPr>
                <w:noProof/>
                <w:webHidden/>
              </w:rPr>
              <w:tab/>
            </w:r>
            <w:r w:rsidRPr="007F09F1">
              <w:rPr>
                <w:noProof/>
                <w:webHidden/>
              </w:rPr>
              <w:fldChar w:fldCharType="begin"/>
            </w:r>
            <w:r w:rsidRPr="007F09F1">
              <w:rPr>
                <w:noProof/>
                <w:webHidden/>
              </w:rPr>
              <w:instrText xml:space="preserve"> PAGEREF _Toc198129046 \h </w:instrText>
            </w:r>
          </w:ins>
          <w:r w:rsidRPr="007F09F1">
            <w:rPr>
              <w:noProof/>
              <w:webHidden/>
            </w:rPr>
          </w:r>
          <w:r w:rsidRPr="007F09F1">
            <w:rPr>
              <w:noProof/>
              <w:webHidden/>
            </w:rPr>
            <w:fldChar w:fldCharType="separate"/>
          </w:r>
          <w:ins w:id="92" w:author="Rulíková Lucie" w:date="2025-05-14T15:30:00Z" w16du:dateUtc="2025-05-14T13:30:00Z">
            <w:r w:rsidRPr="007F09F1">
              <w:rPr>
                <w:noProof/>
                <w:webHidden/>
              </w:rPr>
              <w:t>20</w:t>
            </w:r>
            <w:r w:rsidRPr="007F09F1">
              <w:rPr>
                <w:noProof/>
                <w:webHidden/>
              </w:rPr>
              <w:fldChar w:fldCharType="end"/>
            </w:r>
            <w:r w:rsidRPr="007F09F1">
              <w:rPr>
                <w:rStyle w:val="Hypertextovodkaz"/>
                <w:noProof/>
              </w:rPr>
              <w:fldChar w:fldCharType="end"/>
            </w:r>
          </w:ins>
        </w:p>
        <w:p w14:paraId="60FD7E96" w14:textId="095F301D" w:rsidR="009B3C3A" w:rsidRPr="007F09F1" w:rsidRDefault="009B3C3A">
          <w:pPr>
            <w:pStyle w:val="Obsah3"/>
            <w:tabs>
              <w:tab w:val="left" w:pos="1320"/>
              <w:tab w:val="right" w:leader="dot" w:pos="9060"/>
            </w:tabs>
            <w:rPr>
              <w:ins w:id="93" w:author="Rulíková Lucie" w:date="2025-05-14T15:30:00Z" w16du:dateUtc="2025-05-14T13:30:00Z"/>
              <w:noProof/>
              <w:kern w:val="2"/>
              <w:sz w:val="24"/>
              <w:szCs w:val="24"/>
              <w14:ligatures w14:val="standardContextual"/>
            </w:rPr>
          </w:pPr>
          <w:ins w:id="94"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"_Toc198129047"</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3.4.3</w:t>
            </w:r>
            <w:r w:rsidRPr="007F09F1">
              <w:rPr>
                <w:noProof/>
                <w:kern w:val="2"/>
                <w:sz w:val="24"/>
                <w:szCs w:val="24"/>
                <w14:ligatures w14:val="standardContextual"/>
              </w:rPr>
              <w:tab/>
            </w:r>
            <w:r w:rsidRPr="007F09F1">
              <w:rPr>
                <w:rStyle w:val="Hypertextovodkaz"/>
                <w:noProof/>
              </w:rPr>
              <w:t>Zprávy pro poskytovatele a VO z národní úrovně</w:t>
            </w:r>
            <w:r w:rsidRPr="007F09F1">
              <w:rPr>
                <w:noProof/>
                <w:webHidden/>
              </w:rPr>
              <w:tab/>
            </w:r>
            <w:r w:rsidRPr="007F09F1">
              <w:rPr>
                <w:noProof/>
                <w:webHidden/>
              </w:rPr>
              <w:fldChar w:fldCharType="begin"/>
            </w:r>
            <w:r w:rsidRPr="007F09F1">
              <w:rPr>
                <w:noProof/>
                <w:webHidden/>
              </w:rPr>
              <w:instrText xml:space="preserve"> PAGEREF _Toc198129047 \h </w:instrText>
            </w:r>
          </w:ins>
          <w:r w:rsidRPr="007F09F1">
            <w:rPr>
              <w:noProof/>
              <w:webHidden/>
            </w:rPr>
          </w:r>
          <w:r w:rsidRPr="007F09F1">
            <w:rPr>
              <w:noProof/>
              <w:webHidden/>
            </w:rPr>
            <w:fldChar w:fldCharType="separate"/>
          </w:r>
          <w:ins w:id="95" w:author="Rulíková Lucie" w:date="2025-05-14T15:30:00Z" w16du:dateUtc="2025-05-14T13:30:00Z">
            <w:r w:rsidRPr="007F09F1">
              <w:rPr>
                <w:noProof/>
                <w:webHidden/>
              </w:rPr>
              <w:t>20</w:t>
            </w:r>
            <w:r w:rsidRPr="007F09F1">
              <w:rPr>
                <w:noProof/>
                <w:webHidden/>
              </w:rPr>
              <w:fldChar w:fldCharType="end"/>
            </w:r>
            <w:r w:rsidRPr="007F09F1">
              <w:rPr>
                <w:rStyle w:val="Hypertextovodkaz"/>
                <w:noProof/>
              </w:rPr>
              <w:fldChar w:fldCharType="end"/>
            </w:r>
          </w:ins>
        </w:p>
        <w:p w14:paraId="77EE36F3" w14:textId="4FB42366" w:rsidR="009B3C3A" w:rsidRPr="007F09F1" w:rsidRDefault="009B3C3A">
          <w:pPr>
            <w:pStyle w:val="Obsah3"/>
            <w:tabs>
              <w:tab w:val="left" w:pos="1320"/>
              <w:tab w:val="right" w:leader="dot" w:pos="9060"/>
            </w:tabs>
            <w:rPr>
              <w:ins w:id="96" w:author="Rulíková Lucie" w:date="2025-05-14T15:30:00Z" w16du:dateUtc="2025-05-14T13:30:00Z"/>
              <w:noProof/>
              <w:kern w:val="2"/>
              <w:sz w:val="24"/>
              <w:szCs w:val="24"/>
              <w14:ligatures w14:val="standardContextual"/>
            </w:rPr>
          </w:pPr>
          <w:ins w:id="97"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"_Toc198129048"</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3.4.4</w:t>
            </w:r>
            <w:r w:rsidRPr="007F09F1">
              <w:rPr>
                <w:noProof/>
                <w:kern w:val="2"/>
                <w:sz w:val="24"/>
                <w:szCs w:val="24"/>
                <w14:ligatures w14:val="standardContextual"/>
              </w:rPr>
              <w:tab/>
            </w:r>
            <w:r w:rsidRPr="007F09F1">
              <w:rPr>
                <w:rStyle w:val="Hypertextovodkaz"/>
                <w:noProof/>
              </w:rPr>
              <w:t>Námitky vůči hodnocení na národní úrovni</w:t>
            </w:r>
            <w:r w:rsidRPr="007F09F1">
              <w:rPr>
                <w:noProof/>
                <w:webHidden/>
              </w:rPr>
              <w:tab/>
            </w:r>
            <w:r w:rsidRPr="007F09F1">
              <w:rPr>
                <w:noProof/>
                <w:webHidden/>
              </w:rPr>
              <w:fldChar w:fldCharType="begin"/>
            </w:r>
            <w:r w:rsidRPr="007F09F1">
              <w:rPr>
                <w:noProof/>
                <w:webHidden/>
              </w:rPr>
              <w:instrText xml:space="preserve"> PAGEREF _Toc198129048 \h </w:instrText>
            </w:r>
          </w:ins>
          <w:r w:rsidRPr="007F09F1">
            <w:rPr>
              <w:noProof/>
              <w:webHidden/>
            </w:rPr>
          </w:r>
          <w:r w:rsidRPr="007F09F1">
            <w:rPr>
              <w:noProof/>
              <w:webHidden/>
            </w:rPr>
            <w:fldChar w:fldCharType="separate"/>
          </w:r>
          <w:ins w:id="98" w:author="Rulíková Lucie" w:date="2025-05-14T15:30:00Z" w16du:dateUtc="2025-05-14T13:30:00Z">
            <w:r w:rsidRPr="007F09F1">
              <w:rPr>
                <w:noProof/>
                <w:webHidden/>
              </w:rPr>
              <w:t>20</w:t>
            </w:r>
            <w:r w:rsidRPr="007F09F1">
              <w:rPr>
                <w:noProof/>
                <w:webHidden/>
              </w:rPr>
              <w:fldChar w:fldCharType="end"/>
            </w:r>
            <w:r w:rsidRPr="007F09F1">
              <w:rPr>
                <w:rStyle w:val="Hypertextovodkaz"/>
                <w:noProof/>
              </w:rPr>
              <w:fldChar w:fldCharType="end"/>
            </w:r>
          </w:ins>
        </w:p>
        <w:p w14:paraId="24B4FCD9" w14:textId="2D28B470" w:rsidR="009B3C3A" w:rsidRPr="007F09F1" w:rsidRDefault="009B3C3A" w:rsidP="006D5514">
          <w:pPr>
            <w:pStyle w:val="Obsah1"/>
            <w:tabs>
              <w:tab w:val="left" w:pos="660"/>
              <w:tab w:val="right" w:leader="dot" w:pos="9060"/>
            </w:tabs>
            <w:rPr>
              <w:ins w:id="99" w:author="Rulíková Lucie" w:date="2025-05-14T15:30:00Z" w16du:dateUtc="2025-05-14T13:30:00Z"/>
              <w:rStyle w:val="Hypertextovodkaz"/>
            </w:rPr>
          </w:pPr>
          <w:ins w:id="100"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rStyle w:val="Hypertextovodkaz"/>
              </w:rPr>
              <w:instrText>HYPERLINK \l "_Toc198129050"</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4.</w:t>
            </w:r>
          </w:ins>
          <w:ins w:id="101" w:author="Rulíková Lucie" w:date="2025-05-14T15:32:00Z" w16du:dateUtc="2025-05-14T13:32:00Z">
            <w:r w:rsidR="006D5514" w:rsidRPr="007F09F1">
              <w:rPr>
                <w:rStyle w:val="Hypertextovodkaz"/>
                <w:noProof/>
              </w:rPr>
              <w:tab/>
            </w:r>
          </w:ins>
          <w:ins w:id="102" w:author="Rulíková Lucie" w:date="2025-05-14T15:31:00Z" w16du:dateUtc="2025-05-14T13:31:00Z">
            <w:r w:rsidRPr="007F09F1">
              <w:rPr>
                <w:rStyle w:val="Hypertextovodkaz"/>
                <w:noProof/>
              </w:rPr>
              <w:t>Hodnocení  na úrovni poskytovatele</w:t>
            </w:r>
          </w:ins>
          <w:ins w:id="103" w:author="Rulíková Lucie" w:date="2025-05-14T15:30:00Z" w16du:dateUtc="2025-05-14T13:30:00Z">
            <w:r w:rsidRPr="007F09F1">
              <w:rPr>
                <w:rStyle w:val="Hypertextovodkaz"/>
                <w:webHidden/>
              </w:rPr>
              <w:tab/>
            </w:r>
            <w:r w:rsidRPr="007F09F1">
              <w:rPr>
                <w:rStyle w:val="Hypertextovodkaz"/>
                <w:webHidden/>
              </w:rPr>
              <w:fldChar w:fldCharType="begin"/>
            </w:r>
            <w:r w:rsidRPr="007F09F1">
              <w:rPr>
                <w:rStyle w:val="Hypertextovodkaz"/>
                <w:webHidden/>
              </w:rPr>
              <w:instrText xml:space="preserve"> PAGEREF _Toc198129050 \h </w:instrText>
            </w:r>
          </w:ins>
          <w:r w:rsidRPr="007F09F1">
            <w:rPr>
              <w:rStyle w:val="Hypertextovodkaz"/>
              <w:webHidden/>
            </w:rPr>
          </w:r>
          <w:r w:rsidRPr="007F09F1">
            <w:rPr>
              <w:rStyle w:val="Hypertextovodkaz"/>
              <w:webHidden/>
            </w:rPr>
            <w:fldChar w:fldCharType="separate"/>
          </w:r>
          <w:ins w:id="104" w:author="Rulíková Lucie" w:date="2025-05-14T15:30:00Z" w16du:dateUtc="2025-05-14T13:30:00Z">
            <w:r w:rsidRPr="007F09F1">
              <w:rPr>
                <w:rStyle w:val="Hypertextovodkaz"/>
                <w:webHidden/>
              </w:rPr>
              <w:t>21</w:t>
            </w:r>
            <w:r w:rsidRPr="007F09F1">
              <w:rPr>
                <w:rStyle w:val="Hypertextovodkaz"/>
                <w:webHidden/>
              </w:rPr>
              <w:fldChar w:fldCharType="end"/>
            </w:r>
            <w:r w:rsidRPr="007F09F1">
              <w:rPr>
                <w:rStyle w:val="Hypertextovodkaz"/>
                <w:noProof/>
              </w:rPr>
              <w:fldChar w:fldCharType="end"/>
            </w:r>
          </w:ins>
        </w:p>
        <w:p w14:paraId="4E54D4B7" w14:textId="65C2A2C9" w:rsidR="009B3C3A" w:rsidRPr="007F09F1" w:rsidRDefault="009B3C3A">
          <w:pPr>
            <w:pStyle w:val="Obsah2"/>
            <w:tabs>
              <w:tab w:val="left" w:pos="880"/>
              <w:tab w:val="right" w:leader="dot" w:pos="9060"/>
            </w:tabs>
            <w:rPr>
              <w:ins w:id="105" w:author="Rulíková Lucie" w:date="2025-05-14T15:30:00Z" w16du:dateUtc="2025-05-14T13:30:00Z"/>
              <w:b w:val="0"/>
              <w:bCs w:val="0"/>
              <w:noProof/>
              <w:kern w:val="2"/>
              <w:sz w:val="24"/>
              <w:szCs w:val="24"/>
              <w14:ligatures w14:val="standardContextual"/>
            </w:rPr>
          </w:pPr>
          <w:ins w:id="106"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"_Toc198129051"</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4.1</w:t>
            </w:r>
            <w:r w:rsidRPr="007F09F1">
              <w:rPr>
                <w:b w:val="0"/>
                <w:bCs w:val="0"/>
                <w:noProof/>
                <w:kern w:val="2"/>
                <w:sz w:val="24"/>
                <w:szCs w:val="24"/>
                <w14:ligatures w14:val="standardContextual"/>
              </w:rPr>
              <w:tab/>
            </w:r>
            <w:r w:rsidRPr="007F09F1">
              <w:rPr>
                <w:rStyle w:val="Hypertextovodkaz"/>
                <w:noProof/>
              </w:rPr>
              <w:t>Činnost evaluačních panelů poskytovatele (nástroj 3)</w:t>
            </w:r>
            <w:r w:rsidRPr="007F09F1">
              <w:rPr>
                <w:noProof/>
                <w:webHidden/>
              </w:rPr>
              <w:tab/>
            </w:r>
            <w:r w:rsidRPr="007F09F1">
              <w:rPr>
                <w:noProof/>
                <w:webHidden/>
              </w:rPr>
              <w:fldChar w:fldCharType="begin"/>
            </w:r>
            <w:r w:rsidRPr="007F09F1">
              <w:rPr>
                <w:noProof/>
                <w:webHidden/>
              </w:rPr>
              <w:instrText xml:space="preserve"> PAGEREF _Toc198129051 \h </w:instrText>
            </w:r>
          </w:ins>
          <w:r w:rsidRPr="007F09F1">
            <w:rPr>
              <w:noProof/>
              <w:webHidden/>
            </w:rPr>
          </w:r>
          <w:r w:rsidRPr="007F09F1">
            <w:rPr>
              <w:noProof/>
              <w:webHidden/>
            </w:rPr>
            <w:fldChar w:fldCharType="separate"/>
          </w:r>
          <w:ins w:id="107" w:author="Rulíková Lucie" w:date="2025-05-14T15:30:00Z" w16du:dateUtc="2025-05-14T13:30:00Z">
            <w:r w:rsidRPr="007F09F1">
              <w:rPr>
                <w:noProof/>
                <w:webHidden/>
              </w:rPr>
              <w:t>21</w:t>
            </w:r>
            <w:r w:rsidRPr="007F09F1">
              <w:rPr>
                <w:noProof/>
                <w:webHidden/>
              </w:rPr>
              <w:fldChar w:fldCharType="end"/>
            </w:r>
            <w:r w:rsidRPr="007F09F1">
              <w:rPr>
                <w:rStyle w:val="Hypertextovodkaz"/>
                <w:noProof/>
              </w:rPr>
              <w:fldChar w:fldCharType="end"/>
            </w:r>
          </w:ins>
        </w:p>
        <w:p w14:paraId="2771600D" w14:textId="75691803" w:rsidR="009B3C3A" w:rsidRPr="007F09F1" w:rsidRDefault="009B3C3A">
          <w:pPr>
            <w:pStyle w:val="Obsah2"/>
            <w:tabs>
              <w:tab w:val="left" w:pos="880"/>
              <w:tab w:val="right" w:leader="dot" w:pos="9060"/>
            </w:tabs>
            <w:rPr>
              <w:ins w:id="108" w:author="Rulíková Lucie" w:date="2025-05-14T15:30:00Z" w16du:dateUtc="2025-05-14T13:30:00Z"/>
              <w:b w:val="0"/>
              <w:bCs w:val="0"/>
              <w:noProof/>
              <w:kern w:val="2"/>
              <w:sz w:val="24"/>
              <w:szCs w:val="24"/>
              <w14:ligatures w14:val="standardContextual"/>
            </w:rPr>
          </w:pPr>
          <w:ins w:id="109"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"_Toc198129052"</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4.2</w:t>
            </w:r>
            <w:r w:rsidRPr="007F09F1">
              <w:rPr>
                <w:b w:val="0"/>
                <w:bCs w:val="0"/>
                <w:noProof/>
                <w:kern w:val="2"/>
                <w:sz w:val="24"/>
                <w:szCs w:val="24"/>
                <w14:ligatures w14:val="standardContextual"/>
              </w:rPr>
              <w:tab/>
            </w:r>
            <w:r w:rsidRPr="007F09F1">
              <w:rPr>
                <w:rStyle w:val="Hypertextovodkaz"/>
                <w:noProof/>
              </w:rPr>
              <w:t>Společně sledované oblasti a informace</w:t>
            </w:r>
            <w:r w:rsidRPr="007F09F1">
              <w:rPr>
                <w:noProof/>
                <w:webHidden/>
              </w:rPr>
              <w:tab/>
            </w:r>
            <w:r w:rsidRPr="007F09F1">
              <w:rPr>
                <w:noProof/>
                <w:webHidden/>
              </w:rPr>
              <w:fldChar w:fldCharType="begin"/>
            </w:r>
            <w:r w:rsidRPr="007F09F1">
              <w:rPr>
                <w:noProof/>
                <w:webHidden/>
              </w:rPr>
              <w:instrText xml:space="preserve"> PAGEREF _Toc198129052 \h </w:instrText>
            </w:r>
          </w:ins>
          <w:r w:rsidRPr="007F09F1">
            <w:rPr>
              <w:noProof/>
              <w:webHidden/>
            </w:rPr>
          </w:r>
          <w:r w:rsidRPr="007F09F1">
            <w:rPr>
              <w:noProof/>
              <w:webHidden/>
            </w:rPr>
            <w:fldChar w:fldCharType="separate"/>
          </w:r>
          <w:ins w:id="110" w:author="Rulíková Lucie" w:date="2025-05-14T15:30:00Z" w16du:dateUtc="2025-05-14T13:30:00Z">
            <w:r w:rsidRPr="007F09F1">
              <w:rPr>
                <w:noProof/>
                <w:webHidden/>
              </w:rPr>
              <w:t>22</w:t>
            </w:r>
            <w:r w:rsidRPr="007F09F1">
              <w:rPr>
                <w:noProof/>
                <w:webHidden/>
              </w:rPr>
              <w:fldChar w:fldCharType="end"/>
            </w:r>
            <w:r w:rsidRPr="007F09F1">
              <w:rPr>
                <w:rStyle w:val="Hypertextovodkaz"/>
                <w:noProof/>
              </w:rPr>
              <w:fldChar w:fldCharType="end"/>
            </w:r>
          </w:ins>
        </w:p>
        <w:p w14:paraId="437E97F5" w14:textId="1233BD5B" w:rsidR="009B3C3A" w:rsidRPr="007F09F1" w:rsidRDefault="009B3C3A">
          <w:pPr>
            <w:pStyle w:val="Obsah2"/>
            <w:tabs>
              <w:tab w:val="left" w:pos="880"/>
              <w:tab w:val="right" w:leader="dot" w:pos="9060"/>
            </w:tabs>
            <w:rPr>
              <w:ins w:id="111" w:author="Rulíková Lucie" w:date="2025-05-14T15:30:00Z" w16du:dateUtc="2025-05-14T13:30:00Z"/>
              <w:b w:val="0"/>
              <w:bCs w:val="0"/>
              <w:noProof/>
              <w:kern w:val="2"/>
              <w:sz w:val="24"/>
              <w:szCs w:val="24"/>
              <w14:ligatures w14:val="standardContextual"/>
            </w:rPr>
          </w:pPr>
          <w:ins w:id="112"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"_Toc198129053"</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4.3</w:t>
            </w:r>
            <w:r w:rsidRPr="007F09F1">
              <w:rPr>
                <w:b w:val="0"/>
                <w:bCs w:val="0"/>
                <w:noProof/>
                <w:kern w:val="2"/>
                <w:sz w:val="24"/>
                <w:szCs w:val="24"/>
                <w14:ligatures w14:val="standardContextual"/>
              </w:rPr>
              <w:tab/>
            </w:r>
            <w:r w:rsidRPr="007F09F1">
              <w:rPr>
                <w:rStyle w:val="Hypertextovodkaz"/>
                <w:noProof/>
              </w:rPr>
              <w:t>Stanovisko k souladu metodik poskytovatelů</w:t>
            </w:r>
            <w:r w:rsidRPr="007F09F1">
              <w:rPr>
                <w:noProof/>
                <w:webHidden/>
              </w:rPr>
              <w:tab/>
            </w:r>
            <w:r w:rsidRPr="007F09F1">
              <w:rPr>
                <w:noProof/>
                <w:webHidden/>
              </w:rPr>
              <w:fldChar w:fldCharType="begin"/>
            </w:r>
            <w:r w:rsidRPr="007F09F1">
              <w:rPr>
                <w:noProof/>
                <w:webHidden/>
              </w:rPr>
              <w:instrText xml:space="preserve"> PAGEREF _Toc198129053 \h </w:instrText>
            </w:r>
          </w:ins>
          <w:r w:rsidRPr="007F09F1">
            <w:rPr>
              <w:noProof/>
              <w:webHidden/>
            </w:rPr>
          </w:r>
          <w:r w:rsidRPr="007F09F1">
            <w:rPr>
              <w:noProof/>
              <w:webHidden/>
            </w:rPr>
            <w:fldChar w:fldCharType="separate"/>
          </w:r>
          <w:ins w:id="113" w:author="Rulíková Lucie" w:date="2025-05-14T15:30:00Z" w16du:dateUtc="2025-05-14T13:30:00Z">
            <w:r w:rsidRPr="007F09F1">
              <w:rPr>
                <w:noProof/>
                <w:webHidden/>
              </w:rPr>
              <w:t>22</w:t>
            </w:r>
            <w:r w:rsidRPr="007F09F1">
              <w:rPr>
                <w:noProof/>
                <w:webHidden/>
              </w:rPr>
              <w:fldChar w:fldCharType="end"/>
            </w:r>
            <w:r w:rsidRPr="007F09F1">
              <w:rPr>
                <w:rStyle w:val="Hypertextovodkaz"/>
                <w:noProof/>
              </w:rPr>
              <w:fldChar w:fldCharType="end"/>
            </w:r>
          </w:ins>
        </w:p>
        <w:p w14:paraId="6A98658C" w14:textId="5C6C72B7" w:rsidR="009B3C3A" w:rsidRPr="007F09F1" w:rsidRDefault="009B3C3A">
          <w:pPr>
            <w:pStyle w:val="Obsah2"/>
            <w:tabs>
              <w:tab w:val="left" w:pos="880"/>
              <w:tab w:val="right" w:leader="dot" w:pos="9060"/>
            </w:tabs>
            <w:rPr>
              <w:ins w:id="114" w:author="Rulíková Lucie" w:date="2025-05-14T15:30:00Z" w16du:dateUtc="2025-05-14T13:30:00Z"/>
              <w:b w:val="0"/>
              <w:bCs w:val="0"/>
              <w:noProof/>
              <w:kern w:val="2"/>
              <w:sz w:val="24"/>
              <w:szCs w:val="24"/>
              <w14:ligatures w14:val="standardContextual"/>
            </w:rPr>
          </w:pPr>
          <w:ins w:id="115"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"_Toc198129054"</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4.4</w:t>
            </w:r>
            <w:r w:rsidRPr="007F09F1">
              <w:rPr>
                <w:b w:val="0"/>
                <w:bCs w:val="0"/>
                <w:noProof/>
                <w:kern w:val="2"/>
                <w:sz w:val="24"/>
                <w:szCs w:val="24"/>
                <w14:ligatures w14:val="standardContextual"/>
              </w:rPr>
              <w:tab/>
            </w:r>
            <w:r w:rsidRPr="007F09F1">
              <w:rPr>
                <w:rStyle w:val="Hypertextovodkaz"/>
                <w:noProof/>
              </w:rPr>
              <w:t>Výstupy z hodnocení poskytovatelů pro jednání tripartit</w:t>
            </w:r>
            <w:r w:rsidRPr="007F09F1">
              <w:rPr>
                <w:noProof/>
                <w:webHidden/>
              </w:rPr>
              <w:tab/>
            </w:r>
            <w:r w:rsidRPr="007F09F1">
              <w:rPr>
                <w:noProof/>
                <w:webHidden/>
              </w:rPr>
              <w:fldChar w:fldCharType="begin"/>
            </w:r>
            <w:r w:rsidRPr="007F09F1">
              <w:rPr>
                <w:noProof/>
                <w:webHidden/>
              </w:rPr>
              <w:instrText xml:space="preserve"> PAGEREF _Toc198129054 \h </w:instrText>
            </w:r>
          </w:ins>
          <w:r w:rsidRPr="007F09F1">
            <w:rPr>
              <w:noProof/>
              <w:webHidden/>
            </w:rPr>
          </w:r>
          <w:r w:rsidRPr="007F09F1">
            <w:rPr>
              <w:noProof/>
              <w:webHidden/>
            </w:rPr>
            <w:fldChar w:fldCharType="separate"/>
          </w:r>
          <w:ins w:id="116" w:author="Rulíková Lucie" w:date="2025-05-14T15:30:00Z" w16du:dateUtc="2025-05-14T13:30:00Z">
            <w:r w:rsidRPr="007F09F1">
              <w:rPr>
                <w:noProof/>
                <w:webHidden/>
              </w:rPr>
              <w:t>23</w:t>
            </w:r>
            <w:r w:rsidRPr="007F09F1">
              <w:rPr>
                <w:noProof/>
                <w:webHidden/>
              </w:rPr>
              <w:fldChar w:fldCharType="end"/>
            </w:r>
            <w:r w:rsidRPr="007F09F1">
              <w:rPr>
                <w:rStyle w:val="Hypertextovodkaz"/>
                <w:noProof/>
              </w:rPr>
              <w:fldChar w:fldCharType="end"/>
            </w:r>
          </w:ins>
        </w:p>
        <w:p w14:paraId="737C9A00" w14:textId="527991A1" w:rsidR="009B3C3A" w:rsidRPr="007F09F1" w:rsidRDefault="009B3C3A">
          <w:pPr>
            <w:pStyle w:val="Obsah1"/>
            <w:tabs>
              <w:tab w:val="left" w:pos="660"/>
              <w:tab w:val="right" w:leader="dot" w:pos="9060"/>
            </w:tabs>
            <w:rPr>
              <w:ins w:id="117" w:author="Rulíková Lucie" w:date="2025-05-14T15:30:00Z" w16du:dateUtc="2025-05-14T13:30:00Z"/>
              <w:b w:val="0"/>
              <w:bCs w:val="0"/>
              <w:i w:val="0"/>
              <w:iCs w:val="0"/>
              <w:noProof/>
              <w:kern w:val="2"/>
              <w14:ligatures w14:val="standardContextual"/>
            </w:rPr>
          </w:pPr>
          <w:ins w:id="118" w:author="Rulíková Lucie" w:date="2025-05-14T15:30:00Z" w16du:dateUtc="2025-05-14T13:30:00Z">
            <w:r w:rsidRPr="007F09F1">
              <w:rPr>
                <w:rStyle w:val="Hypertextovodkaz"/>
                <w:noProof/>
              </w:rPr>
              <w:lastRenderedPageBreak/>
              <w:fldChar w:fldCharType="begin"/>
            </w:r>
            <w:r w:rsidRPr="007F09F1">
              <w:rPr>
                <w:rStyle w:val="Hypertextovodkaz"/>
                <w:noProof/>
              </w:rPr>
              <w:instrText xml:space="preserve"> </w:instrText>
            </w:r>
            <w:r w:rsidRPr="007F09F1">
              <w:rPr>
                <w:noProof/>
              </w:rPr>
              <w:instrText>HYPERLINK \l "_Toc198129055"</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rPr>
              <w:t>5.</w:t>
            </w:r>
            <w:r w:rsidRPr="007F09F1">
              <w:rPr>
                <w:b w:val="0"/>
                <w:bCs w:val="0"/>
                <w:i w:val="0"/>
                <w:iCs w:val="0"/>
                <w:noProof/>
                <w:kern w:val="2"/>
                <w14:ligatures w14:val="standardContextual"/>
              </w:rPr>
              <w:tab/>
            </w:r>
            <w:r w:rsidRPr="007F09F1">
              <w:rPr>
                <w:rStyle w:val="Hypertextovodkaz"/>
                <w:noProof/>
              </w:rPr>
              <w:t>Projednání výsledků hodnocení formou tripartit</w:t>
            </w:r>
            <w:r w:rsidRPr="007F09F1">
              <w:rPr>
                <w:noProof/>
                <w:webHidden/>
              </w:rPr>
              <w:tab/>
            </w:r>
            <w:r w:rsidRPr="007F09F1">
              <w:rPr>
                <w:noProof/>
                <w:webHidden/>
              </w:rPr>
              <w:fldChar w:fldCharType="begin"/>
            </w:r>
            <w:r w:rsidRPr="007F09F1">
              <w:rPr>
                <w:noProof/>
                <w:webHidden/>
              </w:rPr>
              <w:instrText xml:space="preserve"> PAGEREF _Toc198129055 \h </w:instrText>
            </w:r>
          </w:ins>
          <w:r w:rsidRPr="007F09F1">
            <w:rPr>
              <w:noProof/>
              <w:webHidden/>
            </w:rPr>
          </w:r>
          <w:r w:rsidRPr="007F09F1">
            <w:rPr>
              <w:noProof/>
              <w:webHidden/>
            </w:rPr>
            <w:fldChar w:fldCharType="separate"/>
          </w:r>
          <w:ins w:id="119" w:author="Rulíková Lucie" w:date="2025-05-14T15:30:00Z" w16du:dateUtc="2025-05-14T13:30:00Z">
            <w:r w:rsidRPr="007F09F1">
              <w:rPr>
                <w:noProof/>
                <w:webHidden/>
              </w:rPr>
              <w:t>24</w:t>
            </w:r>
            <w:r w:rsidRPr="007F09F1">
              <w:rPr>
                <w:noProof/>
                <w:webHidden/>
              </w:rPr>
              <w:fldChar w:fldCharType="end"/>
            </w:r>
            <w:r w:rsidRPr="007F09F1">
              <w:rPr>
                <w:rStyle w:val="Hypertextovodkaz"/>
                <w:noProof/>
              </w:rPr>
              <w:fldChar w:fldCharType="end"/>
            </w:r>
          </w:ins>
        </w:p>
        <w:p w14:paraId="0E2CF2A8" w14:textId="679EB096" w:rsidR="009B3C3A" w:rsidRPr="007F09F1" w:rsidRDefault="009B3C3A">
          <w:pPr>
            <w:pStyle w:val="Obsah2"/>
            <w:tabs>
              <w:tab w:val="left" w:pos="880"/>
              <w:tab w:val="right" w:leader="dot" w:pos="9060"/>
            </w:tabs>
            <w:rPr>
              <w:ins w:id="120" w:author="Rulíková Lucie" w:date="2025-05-14T15:30:00Z" w16du:dateUtc="2025-05-14T13:30:00Z"/>
              <w:b w:val="0"/>
              <w:bCs w:val="0"/>
              <w:noProof/>
              <w:kern w:val="2"/>
              <w:sz w:val="24"/>
              <w:szCs w:val="24"/>
              <w14:ligatures w14:val="standardContextual"/>
            </w:rPr>
          </w:pPr>
          <w:ins w:id="121"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"_Toc198129056"</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5.1</w:t>
            </w:r>
            <w:r w:rsidRPr="007F09F1">
              <w:rPr>
                <w:b w:val="0"/>
                <w:bCs w:val="0"/>
                <w:noProof/>
                <w:kern w:val="2"/>
                <w:sz w:val="24"/>
                <w:szCs w:val="24"/>
                <w14:ligatures w14:val="standardContextual"/>
              </w:rPr>
              <w:tab/>
            </w:r>
            <w:r w:rsidRPr="007F09F1">
              <w:rPr>
                <w:rStyle w:val="Hypertextovodkaz"/>
                <w:noProof/>
              </w:rPr>
              <w:t>Formát jednání</w:t>
            </w:r>
            <w:r w:rsidRPr="007F09F1">
              <w:rPr>
                <w:noProof/>
                <w:webHidden/>
              </w:rPr>
              <w:tab/>
            </w:r>
            <w:r w:rsidRPr="007F09F1">
              <w:rPr>
                <w:noProof/>
                <w:webHidden/>
              </w:rPr>
              <w:fldChar w:fldCharType="begin"/>
            </w:r>
            <w:r w:rsidRPr="007F09F1">
              <w:rPr>
                <w:noProof/>
                <w:webHidden/>
              </w:rPr>
              <w:instrText xml:space="preserve"> PAGEREF _Toc198129056 \h </w:instrText>
            </w:r>
          </w:ins>
          <w:r w:rsidRPr="007F09F1">
            <w:rPr>
              <w:noProof/>
              <w:webHidden/>
            </w:rPr>
          </w:r>
          <w:r w:rsidRPr="007F09F1">
            <w:rPr>
              <w:noProof/>
              <w:webHidden/>
            </w:rPr>
            <w:fldChar w:fldCharType="separate"/>
          </w:r>
          <w:ins w:id="122" w:author="Rulíková Lucie" w:date="2025-05-14T15:30:00Z" w16du:dateUtc="2025-05-14T13:30:00Z">
            <w:r w:rsidRPr="007F09F1">
              <w:rPr>
                <w:noProof/>
                <w:webHidden/>
              </w:rPr>
              <w:t>24</w:t>
            </w:r>
            <w:r w:rsidRPr="007F09F1">
              <w:rPr>
                <w:noProof/>
                <w:webHidden/>
              </w:rPr>
              <w:fldChar w:fldCharType="end"/>
            </w:r>
            <w:r w:rsidRPr="007F09F1">
              <w:rPr>
                <w:rStyle w:val="Hypertextovodkaz"/>
                <w:noProof/>
              </w:rPr>
              <w:fldChar w:fldCharType="end"/>
            </w:r>
          </w:ins>
        </w:p>
        <w:p w14:paraId="6D65C5DC" w14:textId="41A40154" w:rsidR="009B3C3A" w:rsidRPr="007F09F1" w:rsidRDefault="009B3C3A">
          <w:pPr>
            <w:pStyle w:val="Obsah2"/>
            <w:tabs>
              <w:tab w:val="left" w:pos="880"/>
              <w:tab w:val="right" w:leader="dot" w:pos="9060"/>
            </w:tabs>
            <w:rPr>
              <w:ins w:id="123" w:author="Rulíková Lucie" w:date="2025-05-14T15:30:00Z" w16du:dateUtc="2025-05-14T13:30:00Z"/>
              <w:b w:val="0"/>
              <w:bCs w:val="0"/>
              <w:noProof/>
              <w:kern w:val="2"/>
              <w:sz w:val="24"/>
              <w:szCs w:val="24"/>
              <w14:ligatures w14:val="standardContextual"/>
            </w:rPr>
          </w:pPr>
          <w:ins w:id="124"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"_Toc198129057"</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5.2</w:t>
            </w:r>
            <w:r w:rsidRPr="007F09F1">
              <w:rPr>
                <w:b w:val="0"/>
                <w:bCs w:val="0"/>
                <w:noProof/>
                <w:kern w:val="2"/>
                <w:sz w:val="24"/>
                <w:szCs w:val="24"/>
                <w14:ligatures w14:val="standardContextual"/>
              </w:rPr>
              <w:tab/>
            </w:r>
            <w:r w:rsidRPr="007F09F1">
              <w:rPr>
                <w:rStyle w:val="Hypertextovodkaz"/>
                <w:noProof/>
              </w:rPr>
              <w:t>Předmět a výstupy jednání kompletní tripartity</w:t>
            </w:r>
            <w:r w:rsidRPr="007F09F1">
              <w:rPr>
                <w:noProof/>
                <w:webHidden/>
              </w:rPr>
              <w:tab/>
            </w:r>
            <w:r w:rsidRPr="007F09F1">
              <w:rPr>
                <w:noProof/>
                <w:webHidden/>
              </w:rPr>
              <w:fldChar w:fldCharType="begin"/>
            </w:r>
            <w:r w:rsidRPr="007F09F1">
              <w:rPr>
                <w:noProof/>
                <w:webHidden/>
              </w:rPr>
              <w:instrText xml:space="preserve"> PAGEREF _Toc198129057 \h </w:instrText>
            </w:r>
          </w:ins>
          <w:r w:rsidRPr="007F09F1">
            <w:rPr>
              <w:noProof/>
              <w:webHidden/>
            </w:rPr>
          </w:r>
          <w:r w:rsidRPr="007F09F1">
            <w:rPr>
              <w:noProof/>
              <w:webHidden/>
            </w:rPr>
            <w:fldChar w:fldCharType="separate"/>
          </w:r>
          <w:ins w:id="125" w:author="Rulíková Lucie" w:date="2025-05-14T15:30:00Z" w16du:dateUtc="2025-05-14T13:30:00Z">
            <w:r w:rsidRPr="007F09F1">
              <w:rPr>
                <w:noProof/>
                <w:webHidden/>
              </w:rPr>
              <w:t>24</w:t>
            </w:r>
            <w:r w:rsidRPr="007F09F1">
              <w:rPr>
                <w:noProof/>
                <w:webHidden/>
              </w:rPr>
              <w:fldChar w:fldCharType="end"/>
            </w:r>
            <w:r w:rsidRPr="007F09F1">
              <w:rPr>
                <w:rStyle w:val="Hypertextovodkaz"/>
                <w:noProof/>
              </w:rPr>
              <w:fldChar w:fldCharType="end"/>
            </w:r>
          </w:ins>
        </w:p>
        <w:p w14:paraId="746476EA" w14:textId="437BC2CB" w:rsidR="009B3C3A" w:rsidRPr="007F09F1" w:rsidRDefault="009B3C3A">
          <w:pPr>
            <w:pStyle w:val="Obsah2"/>
            <w:tabs>
              <w:tab w:val="left" w:pos="880"/>
              <w:tab w:val="right" w:leader="dot" w:pos="9060"/>
            </w:tabs>
            <w:rPr>
              <w:ins w:id="126" w:author="Rulíková Lucie" w:date="2025-05-14T15:30:00Z" w16du:dateUtc="2025-05-14T13:30:00Z"/>
              <w:b w:val="0"/>
              <w:bCs w:val="0"/>
              <w:noProof/>
              <w:kern w:val="2"/>
              <w:sz w:val="24"/>
              <w:szCs w:val="24"/>
              <w14:ligatures w14:val="standardContextual"/>
            </w:rPr>
          </w:pPr>
          <w:ins w:id="127"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"_Toc198129058"</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5.3</w:t>
            </w:r>
            <w:r w:rsidRPr="007F09F1">
              <w:rPr>
                <w:b w:val="0"/>
                <w:bCs w:val="0"/>
                <w:noProof/>
                <w:kern w:val="2"/>
                <w:sz w:val="24"/>
                <w:szCs w:val="24"/>
                <w14:ligatures w14:val="standardContextual"/>
              </w:rPr>
              <w:tab/>
            </w:r>
            <w:r w:rsidRPr="007F09F1">
              <w:rPr>
                <w:rStyle w:val="Hypertextovodkaz"/>
                <w:noProof/>
              </w:rPr>
              <w:t>Monitorovací jednání tripartity</w:t>
            </w:r>
            <w:r w:rsidRPr="007F09F1">
              <w:rPr>
                <w:noProof/>
                <w:webHidden/>
              </w:rPr>
              <w:tab/>
            </w:r>
            <w:r w:rsidRPr="007F09F1">
              <w:rPr>
                <w:noProof/>
                <w:webHidden/>
              </w:rPr>
              <w:fldChar w:fldCharType="begin"/>
            </w:r>
            <w:r w:rsidRPr="007F09F1">
              <w:rPr>
                <w:noProof/>
                <w:webHidden/>
              </w:rPr>
              <w:instrText xml:space="preserve"> PAGEREF _Toc198129058 \h </w:instrText>
            </w:r>
          </w:ins>
          <w:r w:rsidRPr="007F09F1">
            <w:rPr>
              <w:noProof/>
              <w:webHidden/>
            </w:rPr>
          </w:r>
          <w:r w:rsidRPr="007F09F1">
            <w:rPr>
              <w:noProof/>
              <w:webHidden/>
            </w:rPr>
            <w:fldChar w:fldCharType="separate"/>
          </w:r>
          <w:ins w:id="128" w:author="Rulíková Lucie" w:date="2025-05-14T15:30:00Z" w16du:dateUtc="2025-05-14T13:30:00Z">
            <w:r w:rsidRPr="007F09F1">
              <w:rPr>
                <w:noProof/>
                <w:webHidden/>
              </w:rPr>
              <w:t>25</w:t>
            </w:r>
            <w:r w:rsidRPr="007F09F1">
              <w:rPr>
                <w:noProof/>
                <w:webHidden/>
              </w:rPr>
              <w:fldChar w:fldCharType="end"/>
            </w:r>
            <w:r w:rsidRPr="007F09F1">
              <w:rPr>
                <w:rStyle w:val="Hypertextovodkaz"/>
                <w:noProof/>
              </w:rPr>
              <w:fldChar w:fldCharType="end"/>
            </w:r>
          </w:ins>
        </w:p>
        <w:p w14:paraId="4D32E1B9" w14:textId="3FB18F04" w:rsidR="009B3C3A" w:rsidRPr="007F09F1" w:rsidRDefault="009B3C3A">
          <w:pPr>
            <w:pStyle w:val="Obsah2"/>
            <w:tabs>
              <w:tab w:val="left" w:pos="880"/>
              <w:tab w:val="right" w:leader="dot" w:pos="9060"/>
            </w:tabs>
            <w:rPr>
              <w:ins w:id="129" w:author="Rulíková Lucie" w:date="2025-05-14T15:30:00Z" w16du:dateUtc="2025-05-14T13:30:00Z"/>
              <w:b w:val="0"/>
              <w:bCs w:val="0"/>
              <w:noProof/>
              <w:kern w:val="2"/>
              <w:sz w:val="24"/>
              <w:szCs w:val="24"/>
              <w14:ligatures w14:val="standardContextual"/>
            </w:rPr>
          </w:pPr>
          <w:ins w:id="130"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"_Toc198129059"</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5.4</w:t>
            </w:r>
            <w:r w:rsidRPr="007F09F1">
              <w:rPr>
                <w:b w:val="0"/>
                <w:bCs w:val="0"/>
                <w:noProof/>
                <w:kern w:val="2"/>
                <w:sz w:val="24"/>
                <w:szCs w:val="24"/>
                <w14:ligatures w14:val="standardContextual"/>
              </w:rPr>
              <w:tab/>
            </w:r>
            <w:r w:rsidRPr="007F09F1">
              <w:rPr>
                <w:rStyle w:val="Hypertextovodkaz"/>
                <w:noProof/>
              </w:rPr>
              <w:t>Výsledná hodnoticí škála</w:t>
            </w:r>
            <w:r w:rsidRPr="007F09F1">
              <w:rPr>
                <w:noProof/>
                <w:webHidden/>
              </w:rPr>
              <w:tab/>
            </w:r>
            <w:r w:rsidRPr="007F09F1">
              <w:rPr>
                <w:noProof/>
                <w:webHidden/>
              </w:rPr>
              <w:fldChar w:fldCharType="begin"/>
            </w:r>
            <w:r w:rsidRPr="007F09F1">
              <w:rPr>
                <w:noProof/>
                <w:webHidden/>
              </w:rPr>
              <w:instrText xml:space="preserve"> PAGEREF _Toc198129059 \h </w:instrText>
            </w:r>
          </w:ins>
          <w:r w:rsidRPr="007F09F1">
            <w:rPr>
              <w:noProof/>
              <w:webHidden/>
            </w:rPr>
          </w:r>
          <w:r w:rsidRPr="007F09F1">
            <w:rPr>
              <w:noProof/>
              <w:webHidden/>
            </w:rPr>
            <w:fldChar w:fldCharType="separate"/>
          </w:r>
          <w:ins w:id="131" w:author="Rulíková Lucie" w:date="2025-05-14T15:30:00Z" w16du:dateUtc="2025-05-14T13:30:00Z">
            <w:r w:rsidRPr="007F09F1">
              <w:rPr>
                <w:noProof/>
                <w:webHidden/>
              </w:rPr>
              <w:t>26</w:t>
            </w:r>
            <w:r w:rsidRPr="007F09F1">
              <w:rPr>
                <w:noProof/>
                <w:webHidden/>
              </w:rPr>
              <w:fldChar w:fldCharType="end"/>
            </w:r>
            <w:r w:rsidRPr="007F09F1">
              <w:rPr>
                <w:rStyle w:val="Hypertextovodkaz"/>
                <w:noProof/>
              </w:rPr>
              <w:fldChar w:fldCharType="end"/>
            </w:r>
          </w:ins>
        </w:p>
        <w:p w14:paraId="340A53A5" w14:textId="03CDFDEC" w:rsidR="009B3C3A" w:rsidRPr="007F09F1" w:rsidRDefault="009B3C3A">
          <w:pPr>
            <w:pStyle w:val="Obsah2"/>
            <w:tabs>
              <w:tab w:val="left" w:pos="880"/>
              <w:tab w:val="right" w:leader="dot" w:pos="9060"/>
            </w:tabs>
            <w:rPr>
              <w:ins w:id="132" w:author="Rulíková Lucie" w:date="2025-05-14T15:30:00Z" w16du:dateUtc="2025-05-14T13:30:00Z"/>
              <w:b w:val="0"/>
              <w:bCs w:val="0"/>
              <w:noProof/>
              <w:kern w:val="2"/>
              <w:sz w:val="24"/>
              <w:szCs w:val="24"/>
              <w14:ligatures w14:val="standardContextual"/>
            </w:rPr>
          </w:pPr>
          <w:ins w:id="133" w:author="Rulíková Lucie" w:date="2025-05-14T15:30:00Z" w16du:dateUtc="2025-05-14T13:30:00Z">
            <w:r w:rsidRPr="007F09F1">
              <w:rPr>
                <w:rStyle w:val="Hypertextovodkaz"/>
                <w:noProof/>
              </w:rPr>
              <w:fldChar w:fldCharType="begin"/>
            </w:r>
            <w:r w:rsidRPr="007F09F1">
              <w:rPr>
                <w:rStyle w:val="Hypertextovodkaz"/>
                <w:noProof/>
              </w:rPr>
              <w:instrText xml:space="preserve"> </w:instrText>
            </w:r>
            <w:r w:rsidRPr="007F09F1">
              <w:rPr>
                <w:noProof/>
              </w:rPr>
              <w:instrText>HYPERLINK \l "_Toc198129060"</w:instrText>
            </w:r>
            <w:r w:rsidRPr="007F09F1">
              <w:rPr>
                <w:rStyle w:val="Hypertextovodkaz"/>
                <w:noProof/>
              </w:rPr>
              <w:instrText xml:space="preserve"> </w:instrText>
            </w:r>
            <w:r w:rsidRPr="007F09F1">
              <w:rPr>
                <w:rStyle w:val="Hypertextovodkaz"/>
                <w:noProof/>
              </w:rPr>
            </w:r>
            <w:r w:rsidRPr="007F09F1">
              <w:rPr>
                <w:rStyle w:val="Hypertextovodkaz"/>
                <w:noProof/>
              </w:rPr>
              <w:fldChar w:fldCharType="separate"/>
            </w:r>
            <w:r w:rsidRPr="007F09F1">
              <w:rPr>
                <w:rStyle w:val="Hypertextovodkaz"/>
                <w:noProof/>
                <w14:scene3d>
                  <w14:camera w14:prst="orthographicFront"/>
                  <w14:lightRig w14:rig="threePt" w14:dir="t">
                    <w14:rot w14:lat="0" w14:lon="0" w14:rev="0"/>
                  </w14:lightRig>
                </w14:scene3d>
              </w:rPr>
              <w:t>5.5</w:t>
            </w:r>
            <w:r w:rsidRPr="007F09F1">
              <w:rPr>
                <w:b w:val="0"/>
                <w:bCs w:val="0"/>
                <w:noProof/>
                <w:kern w:val="2"/>
                <w:sz w:val="24"/>
                <w:szCs w:val="24"/>
                <w14:ligatures w14:val="standardContextual"/>
              </w:rPr>
              <w:tab/>
            </w:r>
            <w:r w:rsidRPr="007F09F1">
              <w:rPr>
                <w:rStyle w:val="Hypertextovodkaz"/>
                <w:noProof/>
              </w:rPr>
              <w:t>Harmonogram</w:t>
            </w:r>
            <w:r w:rsidRPr="007F09F1">
              <w:rPr>
                <w:noProof/>
                <w:webHidden/>
              </w:rPr>
              <w:tab/>
            </w:r>
            <w:r w:rsidRPr="007F09F1">
              <w:rPr>
                <w:noProof/>
                <w:webHidden/>
              </w:rPr>
              <w:fldChar w:fldCharType="begin"/>
            </w:r>
            <w:r w:rsidRPr="007F09F1">
              <w:rPr>
                <w:noProof/>
                <w:webHidden/>
              </w:rPr>
              <w:instrText xml:space="preserve"> PAGEREF _Toc198129060 \h </w:instrText>
            </w:r>
          </w:ins>
          <w:r w:rsidRPr="007F09F1">
            <w:rPr>
              <w:noProof/>
              <w:webHidden/>
            </w:rPr>
          </w:r>
          <w:r w:rsidRPr="007F09F1">
            <w:rPr>
              <w:noProof/>
              <w:webHidden/>
            </w:rPr>
            <w:fldChar w:fldCharType="separate"/>
          </w:r>
          <w:ins w:id="134" w:author="Rulíková Lucie" w:date="2025-05-14T15:30:00Z" w16du:dateUtc="2025-05-14T13:30:00Z">
            <w:r w:rsidRPr="007F09F1">
              <w:rPr>
                <w:noProof/>
                <w:webHidden/>
              </w:rPr>
              <w:t>27</w:t>
            </w:r>
            <w:r w:rsidRPr="007F09F1">
              <w:rPr>
                <w:noProof/>
                <w:webHidden/>
              </w:rPr>
              <w:fldChar w:fldCharType="end"/>
            </w:r>
            <w:r w:rsidRPr="007F09F1">
              <w:rPr>
                <w:rStyle w:val="Hypertextovodkaz"/>
                <w:noProof/>
              </w:rPr>
              <w:fldChar w:fldCharType="end"/>
            </w:r>
          </w:ins>
        </w:p>
        <w:p w14:paraId="7393259F" w14:textId="0B37A7D4" w:rsidR="007A50EF" w:rsidRPr="007F09F1" w:rsidDel="00BF1DE4" w:rsidRDefault="007A50EF">
          <w:pPr>
            <w:pStyle w:val="Obsah1"/>
            <w:tabs>
              <w:tab w:val="left" w:pos="660"/>
              <w:tab w:val="right" w:leader="dot" w:pos="9060"/>
            </w:tabs>
            <w:rPr>
              <w:del w:id="135" w:author="Rulíková Lucie" w:date="2025-05-14T15:27:00Z" w16du:dateUtc="2025-05-14T13:27:00Z"/>
              <w:b w:val="0"/>
              <w:bCs w:val="0"/>
              <w:i w:val="0"/>
              <w:iCs w:val="0"/>
              <w:noProof/>
              <w:kern w:val="2"/>
              <w14:ligatures w14:val="standardContextual"/>
            </w:rPr>
          </w:pPr>
          <w:del w:id="136" w:author="Rulíková Lucie" w:date="2025-05-14T15:27:00Z" w16du:dateUtc="2025-05-14T13:27:00Z">
            <w:r w:rsidRPr="007F09F1" w:rsidDel="00BF1DE4">
              <w:rPr>
                <w:noProof/>
              </w:rPr>
              <w:delText>1.</w:delText>
            </w:r>
            <w:r w:rsidRPr="007F09F1" w:rsidDel="00BF1DE4">
              <w:rPr>
                <w:b w:val="0"/>
                <w:bCs w:val="0"/>
                <w:i w:val="0"/>
                <w:iCs w:val="0"/>
                <w:noProof/>
                <w:kern w:val="2"/>
                <w14:ligatures w14:val="standardContextual"/>
              </w:rPr>
              <w:tab/>
            </w:r>
            <w:r w:rsidRPr="007F09F1" w:rsidDel="00BF1DE4">
              <w:rPr>
                <w:noProof/>
              </w:rPr>
              <w:delText>Východiska Metodiky hodnocení výzkumných organizací</w:delText>
            </w:r>
            <w:r w:rsidRPr="007F09F1" w:rsidDel="00BF1DE4">
              <w:rPr>
                <w:noProof/>
                <w:webHidden/>
              </w:rPr>
              <w:tab/>
              <w:delText>3</w:delText>
            </w:r>
          </w:del>
        </w:p>
        <w:p w14:paraId="6F173E11" w14:textId="7AEFF8FE" w:rsidR="007A50EF" w:rsidRPr="007F09F1" w:rsidDel="00BF1DE4" w:rsidRDefault="007A50EF">
          <w:pPr>
            <w:pStyle w:val="Obsah2"/>
            <w:tabs>
              <w:tab w:val="left" w:pos="880"/>
              <w:tab w:val="right" w:leader="dot" w:pos="9060"/>
            </w:tabs>
            <w:rPr>
              <w:del w:id="137" w:author="Rulíková Lucie" w:date="2025-05-14T15:27:00Z" w16du:dateUtc="2025-05-14T13:27:00Z"/>
              <w:b w:val="0"/>
              <w:bCs w:val="0"/>
              <w:noProof/>
              <w:kern w:val="2"/>
              <w:sz w:val="24"/>
              <w:szCs w:val="24"/>
              <w14:ligatures w14:val="standardContextual"/>
            </w:rPr>
          </w:pPr>
          <w:del w:id="138" w:author="Rulíková Lucie" w:date="2025-05-14T15:27:00Z" w16du:dateUtc="2025-05-14T13:27:00Z">
            <w:r w:rsidRPr="007F09F1" w:rsidDel="00BF1DE4">
              <w:rPr>
                <w:noProof/>
                <w14:scene3d>
                  <w14:camera w14:prst="orthographicFront"/>
                  <w14:lightRig w14:rig="threePt" w14:dir="t">
                    <w14:rot w14:lat="0" w14:lon="0" w14:rev="0"/>
                  </w14:lightRig>
                </w14:scene3d>
              </w:rPr>
              <w:delText>1.1</w:delText>
            </w:r>
            <w:r w:rsidRPr="007F09F1" w:rsidDel="00BF1DE4">
              <w:rPr>
                <w:b w:val="0"/>
                <w:bCs w:val="0"/>
                <w:noProof/>
                <w:kern w:val="2"/>
                <w:sz w:val="24"/>
                <w:szCs w:val="24"/>
                <w14:ligatures w14:val="standardContextual"/>
              </w:rPr>
              <w:tab/>
            </w:r>
            <w:r w:rsidRPr="007F09F1" w:rsidDel="00BF1DE4">
              <w:rPr>
                <w:noProof/>
              </w:rPr>
              <w:delText>Cíle</w:delText>
            </w:r>
            <w:r w:rsidRPr="007F09F1" w:rsidDel="00BF1DE4">
              <w:rPr>
                <w:noProof/>
                <w:webHidden/>
              </w:rPr>
              <w:tab/>
              <w:delText>3</w:delText>
            </w:r>
          </w:del>
        </w:p>
        <w:p w14:paraId="69B5155F" w14:textId="2B32B3FA" w:rsidR="007A50EF" w:rsidRPr="007F09F1" w:rsidDel="00BF1DE4" w:rsidRDefault="007A50EF">
          <w:pPr>
            <w:pStyle w:val="Obsah2"/>
            <w:tabs>
              <w:tab w:val="left" w:pos="880"/>
              <w:tab w:val="right" w:leader="dot" w:pos="9060"/>
            </w:tabs>
            <w:rPr>
              <w:del w:id="139" w:author="Rulíková Lucie" w:date="2025-05-14T15:27:00Z" w16du:dateUtc="2025-05-14T13:27:00Z"/>
              <w:b w:val="0"/>
              <w:bCs w:val="0"/>
              <w:noProof/>
              <w:kern w:val="2"/>
              <w:sz w:val="24"/>
              <w:szCs w:val="24"/>
              <w14:ligatures w14:val="standardContextual"/>
            </w:rPr>
          </w:pPr>
          <w:del w:id="140" w:author="Rulíková Lucie" w:date="2025-05-14T15:27:00Z" w16du:dateUtc="2025-05-14T13:27:00Z">
            <w:r w:rsidRPr="007F09F1" w:rsidDel="00BF1DE4">
              <w:rPr>
                <w:noProof/>
                <w14:scene3d>
                  <w14:camera w14:prst="orthographicFront"/>
                  <w14:lightRig w14:rig="threePt" w14:dir="t">
                    <w14:rot w14:lat="0" w14:lon="0" w14:rev="0"/>
                  </w14:lightRig>
                </w14:scene3d>
              </w:rPr>
              <w:delText>1.2</w:delText>
            </w:r>
            <w:r w:rsidRPr="007F09F1" w:rsidDel="00BF1DE4">
              <w:rPr>
                <w:b w:val="0"/>
                <w:bCs w:val="0"/>
                <w:noProof/>
                <w:kern w:val="2"/>
                <w:sz w:val="24"/>
                <w:szCs w:val="24"/>
                <w14:ligatures w14:val="standardContextual"/>
              </w:rPr>
              <w:tab/>
            </w:r>
            <w:r w:rsidRPr="007F09F1" w:rsidDel="00BF1DE4">
              <w:rPr>
                <w:noProof/>
              </w:rPr>
              <w:delText>Základní východiska hodnocení</w:delText>
            </w:r>
            <w:r w:rsidRPr="007F09F1" w:rsidDel="00BF1DE4">
              <w:rPr>
                <w:noProof/>
                <w:webHidden/>
              </w:rPr>
              <w:tab/>
              <w:delText>4</w:delText>
            </w:r>
          </w:del>
        </w:p>
        <w:p w14:paraId="6301DFCF" w14:textId="6FB194C9" w:rsidR="007A50EF" w:rsidRPr="007F09F1" w:rsidDel="00BF1DE4" w:rsidRDefault="007A50EF">
          <w:pPr>
            <w:pStyle w:val="Obsah2"/>
            <w:tabs>
              <w:tab w:val="left" w:pos="880"/>
              <w:tab w:val="right" w:leader="dot" w:pos="9060"/>
            </w:tabs>
            <w:rPr>
              <w:del w:id="141" w:author="Rulíková Lucie" w:date="2025-05-14T15:27:00Z" w16du:dateUtc="2025-05-14T13:27:00Z"/>
              <w:b w:val="0"/>
              <w:bCs w:val="0"/>
              <w:noProof/>
              <w:kern w:val="2"/>
              <w:sz w:val="24"/>
              <w:szCs w:val="24"/>
              <w14:ligatures w14:val="standardContextual"/>
            </w:rPr>
          </w:pPr>
          <w:del w:id="142" w:author="Rulíková Lucie" w:date="2025-05-14T15:27:00Z" w16du:dateUtc="2025-05-14T13:27:00Z">
            <w:r w:rsidRPr="007F09F1" w:rsidDel="00BF1DE4">
              <w:rPr>
                <w:noProof/>
                <w14:scene3d>
                  <w14:camera w14:prst="orthographicFront"/>
                  <w14:lightRig w14:rig="threePt" w14:dir="t">
                    <w14:rot w14:lat="0" w14:lon="0" w14:rev="0"/>
                  </w14:lightRig>
                </w14:scene3d>
              </w:rPr>
              <w:delText>1.3</w:delText>
            </w:r>
            <w:r w:rsidRPr="007F09F1" w:rsidDel="00BF1DE4">
              <w:rPr>
                <w:b w:val="0"/>
                <w:bCs w:val="0"/>
                <w:noProof/>
                <w:kern w:val="2"/>
                <w:sz w:val="24"/>
                <w:szCs w:val="24"/>
                <w14:ligatures w14:val="standardContextual"/>
              </w:rPr>
              <w:tab/>
            </w:r>
            <w:r w:rsidRPr="007F09F1" w:rsidDel="00BF1DE4">
              <w:rPr>
                <w:noProof/>
              </w:rPr>
              <w:delText>Vstup VO do hodnocení podle Metodiky</w:delText>
            </w:r>
            <w:r w:rsidRPr="007F09F1" w:rsidDel="00BF1DE4">
              <w:rPr>
                <w:noProof/>
                <w:webHidden/>
              </w:rPr>
              <w:tab/>
              <w:delText>5</w:delText>
            </w:r>
          </w:del>
        </w:p>
        <w:p w14:paraId="59F40388" w14:textId="6301BBEE" w:rsidR="007A50EF" w:rsidRPr="007F09F1" w:rsidDel="00BF1DE4" w:rsidRDefault="007A50EF">
          <w:pPr>
            <w:pStyle w:val="Obsah2"/>
            <w:tabs>
              <w:tab w:val="left" w:pos="880"/>
              <w:tab w:val="right" w:leader="dot" w:pos="9060"/>
            </w:tabs>
            <w:rPr>
              <w:del w:id="143" w:author="Rulíková Lucie" w:date="2025-05-14T15:27:00Z" w16du:dateUtc="2025-05-14T13:27:00Z"/>
              <w:b w:val="0"/>
              <w:bCs w:val="0"/>
              <w:noProof/>
              <w:kern w:val="2"/>
              <w:sz w:val="24"/>
              <w:szCs w:val="24"/>
              <w14:ligatures w14:val="standardContextual"/>
            </w:rPr>
          </w:pPr>
          <w:del w:id="144" w:author="Rulíková Lucie" w:date="2025-05-14T15:27:00Z" w16du:dateUtc="2025-05-14T13:27:00Z">
            <w:r w:rsidRPr="007F09F1" w:rsidDel="00BF1DE4">
              <w:rPr>
                <w:noProof/>
                <w14:scene3d>
                  <w14:camera w14:prst="orthographicFront"/>
                  <w14:lightRig w14:rig="threePt" w14:dir="t">
                    <w14:rot w14:lat="0" w14:lon="0" w14:rev="0"/>
                  </w14:lightRig>
                </w14:scene3d>
              </w:rPr>
              <w:delText>1.4</w:delText>
            </w:r>
            <w:r w:rsidRPr="007F09F1" w:rsidDel="00BF1DE4">
              <w:rPr>
                <w:b w:val="0"/>
                <w:bCs w:val="0"/>
                <w:noProof/>
                <w:kern w:val="2"/>
                <w:sz w:val="24"/>
                <w:szCs w:val="24"/>
                <w14:ligatures w14:val="standardContextual"/>
              </w:rPr>
              <w:tab/>
            </w:r>
            <w:r w:rsidRPr="007F09F1" w:rsidDel="00BF1DE4">
              <w:rPr>
                <w:noProof/>
              </w:rPr>
              <w:delText>Hlavní účastníci hodnocení a jejich role</w:delText>
            </w:r>
            <w:r w:rsidRPr="007F09F1" w:rsidDel="00BF1DE4">
              <w:rPr>
                <w:noProof/>
                <w:webHidden/>
              </w:rPr>
              <w:tab/>
              <w:delText>5</w:delText>
            </w:r>
          </w:del>
        </w:p>
        <w:p w14:paraId="01385180" w14:textId="4271D737" w:rsidR="007A50EF" w:rsidRPr="007F09F1" w:rsidDel="00BF1DE4" w:rsidRDefault="007A50EF">
          <w:pPr>
            <w:pStyle w:val="Obsah1"/>
            <w:tabs>
              <w:tab w:val="left" w:pos="660"/>
              <w:tab w:val="right" w:leader="dot" w:pos="9060"/>
            </w:tabs>
            <w:rPr>
              <w:del w:id="145" w:author="Rulíková Lucie" w:date="2025-05-14T15:27:00Z" w16du:dateUtc="2025-05-14T13:27:00Z"/>
              <w:b w:val="0"/>
              <w:bCs w:val="0"/>
              <w:i w:val="0"/>
              <w:iCs w:val="0"/>
              <w:noProof/>
              <w:kern w:val="2"/>
              <w14:ligatures w14:val="standardContextual"/>
            </w:rPr>
          </w:pPr>
          <w:del w:id="146" w:author="Rulíková Lucie" w:date="2025-05-14T15:27:00Z" w16du:dateUtc="2025-05-14T13:27:00Z">
            <w:r w:rsidRPr="007F09F1" w:rsidDel="00BF1DE4">
              <w:rPr>
                <w:noProof/>
              </w:rPr>
              <w:delText>2.</w:delText>
            </w:r>
            <w:r w:rsidRPr="007F09F1" w:rsidDel="00BF1DE4">
              <w:rPr>
                <w:b w:val="0"/>
                <w:bCs w:val="0"/>
                <w:i w:val="0"/>
                <w:iCs w:val="0"/>
                <w:noProof/>
                <w:kern w:val="2"/>
                <w14:ligatures w14:val="standardContextual"/>
              </w:rPr>
              <w:tab/>
            </w:r>
            <w:r w:rsidRPr="007F09F1" w:rsidDel="00BF1DE4">
              <w:rPr>
                <w:noProof/>
              </w:rPr>
              <w:delText>Základní charakteristika modulů hodnocení</w:delText>
            </w:r>
            <w:r w:rsidRPr="007F09F1" w:rsidDel="00BF1DE4">
              <w:rPr>
                <w:noProof/>
                <w:webHidden/>
              </w:rPr>
              <w:tab/>
              <w:delText>7</w:delText>
            </w:r>
          </w:del>
        </w:p>
        <w:p w14:paraId="689B4DDA" w14:textId="6C9E3969" w:rsidR="007A50EF" w:rsidRPr="007F09F1" w:rsidDel="00BF1DE4" w:rsidRDefault="007A50EF">
          <w:pPr>
            <w:pStyle w:val="Obsah2"/>
            <w:tabs>
              <w:tab w:val="left" w:pos="880"/>
              <w:tab w:val="right" w:leader="dot" w:pos="9060"/>
            </w:tabs>
            <w:rPr>
              <w:del w:id="147" w:author="Rulíková Lucie" w:date="2025-05-14T15:27:00Z" w16du:dateUtc="2025-05-14T13:27:00Z"/>
              <w:b w:val="0"/>
              <w:bCs w:val="0"/>
              <w:noProof/>
              <w:kern w:val="2"/>
              <w:sz w:val="24"/>
              <w:szCs w:val="24"/>
              <w14:ligatures w14:val="standardContextual"/>
            </w:rPr>
          </w:pPr>
          <w:del w:id="148" w:author="Rulíková Lucie" w:date="2025-05-14T15:27:00Z" w16du:dateUtc="2025-05-14T13:27:00Z">
            <w:r w:rsidRPr="007F09F1" w:rsidDel="00BF1DE4">
              <w:rPr>
                <w:noProof/>
                <w14:scene3d>
                  <w14:camera w14:prst="orthographicFront"/>
                  <w14:lightRig w14:rig="threePt" w14:dir="t">
                    <w14:rot w14:lat="0" w14:lon="0" w14:rev="0"/>
                  </w14:lightRig>
                </w14:scene3d>
              </w:rPr>
              <w:delText>2.1</w:delText>
            </w:r>
            <w:r w:rsidRPr="007F09F1" w:rsidDel="00BF1DE4">
              <w:rPr>
                <w:b w:val="0"/>
                <w:bCs w:val="0"/>
                <w:noProof/>
                <w:kern w:val="2"/>
                <w:sz w:val="24"/>
                <w:szCs w:val="24"/>
                <w14:ligatures w14:val="standardContextual"/>
              </w:rPr>
              <w:tab/>
            </w:r>
            <w:r w:rsidRPr="007F09F1" w:rsidDel="00BF1DE4">
              <w:rPr>
                <w:noProof/>
              </w:rPr>
              <w:delText>Modul 1 – Kvalita vybraných výsledků</w:delText>
            </w:r>
            <w:r w:rsidRPr="007F09F1" w:rsidDel="00BF1DE4">
              <w:rPr>
                <w:noProof/>
                <w:webHidden/>
              </w:rPr>
              <w:tab/>
              <w:delText>7</w:delText>
            </w:r>
          </w:del>
        </w:p>
        <w:p w14:paraId="2906806F" w14:textId="45FC16A9" w:rsidR="007A50EF" w:rsidRPr="007F09F1" w:rsidDel="00BF1DE4" w:rsidRDefault="007A50EF">
          <w:pPr>
            <w:pStyle w:val="Obsah2"/>
            <w:tabs>
              <w:tab w:val="left" w:pos="880"/>
              <w:tab w:val="right" w:leader="dot" w:pos="9060"/>
            </w:tabs>
            <w:rPr>
              <w:del w:id="149" w:author="Rulíková Lucie" w:date="2025-05-14T15:27:00Z" w16du:dateUtc="2025-05-14T13:27:00Z"/>
              <w:b w:val="0"/>
              <w:bCs w:val="0"/>
              <w:noProof/>
              <w:kern w:val="2"/>
              <w:sz w:val="24"/>
              <w:szCs w:val="24"/>
              <w14:ligatures w14:val="standardContextual"/>
            </w:rPr>
          </w:pPr>
          <w:del w:id="150" w:author="Rulíková Lucie" w:date="2025-05-14T15:27:00Z" w16du:dateUtc="2025-05-14T13:27:00Z">
            <w:r w:rsidRPr="007F09F1" w:rsidDel="00BF1DE4">
              <w:rPr>
                <w:noProof/>
                <w14:scene3d>
                  <w14:camera w14:prst="orthographicFront"/>
                  <w14:lightRig w14:rig="threePt" w14:dir="t">
                    <w14:rot w14:lat="0" w14:lon="0" w14:rev="0"/>
                  </w14:lightRig>
                </w14:scene3d>
              </w:rPr>
              <w:delText>2.2</w:delText>
            </w:r>
            <w:r w:rsidRPr="007F09F1" w:rsidDel="00BF1DE4">
              <w:rPr>
                <w:b w:val="0"/>
                <w:bCs w:val="0"/>
                <w:noProof/>
                <w:kern w:val="2"/>
                <w:sz w:val="24"/>
                <w:szCs w:val="24"/>
                <w14:ligatures w14:val="standardContextual"/>
              </w:rPr>
              <w:tab/>
            </w:r>
            <w:r w:rsidRPr="007F09F1" w:rsidDel="00BF1DE4">
              <w:rPr>
                <w:noProof/>
              </w:rPr>
              <w:delText>Modul 2 – Komentované statistiky</w:delText>
            </w:r>
            <w:r w:rsidRPr="007F09F1" w:rsidDel="00BF1DE4">
              <w:rPr>
                <w:noProof/>
                <w:webHidden/>
              </w:rPr>
              <w:tab/>
              <w:delText>7</w:delText>
            </w:r>
          </w:del>
        </w:p>
        <w:p w14:paraId="7979F844" w14:textId="6CE8889C" w:rsidR="007A50EF" w:rsidRPr="007F09F1" w:rsidDel="00BF1DE4" w:rsidRDefault="007A50EF">
          <w:pPr>
            <w:pStyle w:val="Obsah2"/>
            <w:tabs>
              <w:tab w:val="left" w:pos="880"/>
              <w:tab w:val="right" w:leader="dot" w:pos="9060"/>
            </w:tabs>
            <w:rPr>
              <w:del w:id="151" w:author="Rulíková Lucie" w:date="2025-05-14T15:27:00Z" w16du:dateUtc="2025-05-14T13:27:00Z"/>
              <w:b w:val="0"/>
              <w:bCs w:val="0"/>
              <w:noProof/>
              <w:kern w:val="2"/>
              <w:sz w:val="24"/>
              <w:szCs w:val="24"/>
              <w14:ligatures w14:val="standardContextual"/>
            </w:rPr>
          </w:pPr>
          <w:del w:id="152" w:author="Rulíková Lucie" w:date="2025-05-14T15:27:00Z" w16du:dateUtc="2025-05-14T13:27:00Z">
            <w:r w:rsidRPr="007F09F1" w:rsidDel="00BF1DE4">
              <w:rPr>
                <w:noProof/>
                <w14:scene3d>
                  <w14:camera w14:prst="orthographicFront"/>
                  <w14:lightRig w14:rig="threePt" w14:dir="t">
                    <w14:rot w14:lat="0" w14:lon="0" w14:rev="0"/>
                  </w14:lightRig>
                </w14:scene3d>
              </w:rPr>
              <w:delText>2.3</w:delText>
            </w:r>
            <w:r w:rsidRPr="007F09F1" w:rsidDel="00BF1DE4">
              <w:rPr>
                <w:b w:val="0"/>
                <w:bCs w:val="0"/>
                <w:noProof/>
                <w:kern w:val="2"/>
                <w:sz w:val="24"/>
                <w:szCs w:val="24"/>
                <w14:ligatures w14:val="standardContextual"/>
              </w:rPr>
              <w:tab/>
            </w:r>
            <w:r w:rsidRPr="007F09F1" w:rsidDel="00BF1DE4">
              <w:rPr>
                <w:noProof/>
              </w:rPr>
              <w:delText>Modul 3 – Společenský význam VO</w:delText>
            </w:r>
            <w:r w:rsidRPr="007F09F1" w:rsidDel="00BF1DE4">
              <w:rPr>
                <w:noProof/>
                <w:webHidden/>
              </w:rPr>
              <w:tab/>
              <w:delText>8</w:delText>
            </w:r>
          </w:del>
        </w:p>
        <w:p w14:paraId="57362FA7" w14:textId="5E1C586C" w:rsidR="007A50EF" w:rsidRPr="007F09F1" w:rsidDel="00BF1DE4" w:rsidRDefault="007A50EF">
          <w:pPr>
            <w:pStyle w:val="Obsah2"/>
            <w:tabs>
              <w:tab w:val="left" w:pos="880"/>
              <w:tab w:val="right" w:leader="dot" w:pos="9060"/>
            </w:tabs>
            <w:rPr>
              <w:del w:id="153" w:author="Rulíková Lucie" w:date="2025-05-14T15:27:00Z" w16du:dateUtc="2025-05-14T13:27:00Z"/>
              <w:b w:val="0"/>
              <w:bCs w:val="0"/>
              <w:noProof/>
              <w:kern w:val="2"/>
              <w:sz w:val="24"/>
              <w:szCs w:val="24"/>
              <w14:ligatures w14:val="standardContextual"/>
            </w:rPr>
          </w:pPr>
          <w:del w:id="154" w:author="Rulíková Lucie" w:date="2025-05-14T15:27:00Z" w16du:dateUtc="2025-05-14T13:27:00Z">
            <w:r w:rsidRPr="007F09F1" w:rsidDel="00BF1DE4">
              <w:rPr>
                <w:noProof/>
                <w14:scene3d>
                  <w14:camera w14:prst="orthographicFront"/>
                  <w14:lightRig w14:rig="threePt" w14:dir="t">
                    <w14:rot w14:lat="0" w14:lon="0" w14:rev="0"/>
                  </w14:lightRig>
                </w14:scene3d>
              </w:rPr>
              <w:delText>2.4</w:delText>
            </w:r>
            <w:r w:rsidRPr="007F09F1" w:rsidDel="00BF1DE4">
              <w:rPr>
                <w:b w:val="0"/>
                <w:bCs w:val="0"/>
                <w:noProof/>
                <w:kern w:val="2"/>
                <w:sz w:val="24"/>
                <w:szCs w:val="24"/>
                <w14:ligatures w14:val="standardContextual"/>
              </w:rPr>
              <w:tab/>
            </w:r>
            <w:r w:rsidRPr="007F09F1" w:rsidDel="00BF1DE4">
              <w:rPr>
                <w:noProof/>
              </w:rPr>
              <w:delText>Modul 4 – Řízení VO</w:delText>
            </w:r>
            <w:r w:rsidRPr="007F09F1" w:rsidDel="00BF1DE4">
              <w:rPr>
                <w:noProof/>
                <w:webHidden/>
              </w:rPr>
              <w:tab/>
              <w:delText>8</w:delText>
            </w:r>
          </w:del>
        </w:p>
        <w:p w14:paraId="54CF09AF" w14:textId="5765CFDD" w:rsidR="007A50EF" w:rsidRPr="007F09F1" w:rsidDel="00BF1DE4" w:rsidRDefault="007A50EF">
          <w:pPr>
            <w:pStyle w:val="Obsah2"/>
            <w:tabs>
              <w:tab w:val="left" w:pos="880"/>
              <w:tab w:val="right" w:leader="dot" w:pos="9060"/>
            </w:tabs>
            <w:rPr>
              <w:del w:id="155" w:author="Rulíková Lucie" w:date="2025-05-14T15:27:00Z" w16du:dateUtc="2025-05-14T13:27:00Z"/>
              <w:b w:val="0"/>
              <w:bCs w:val="0"/>
              <w:noProof/>
              <w:kern w:val="2"/>
              <w:sz w:val="24"/>
              <w:szCs w:val="24"/>
              <w14:ligatures w14:val="standardContextual"/>
            </w:rPr>
          </w:pPr>
          <w:del w:id="156" w:author="Rulíková Lucie" w:date="2025-05-14T15:27:00Z" w16du:dateUtc="2025-05-14T13:27:00Z">
            <w:r w:rsidRPr="007F09F1" w:rsidDel="00BF1DE4">
              <w:rPr>
                <w:noProof/>
                <w14:scene3d>
                  <w14:camera w14:prst="orthographicFront"/>
                  <w14:lightRig w14:rig="threePt" w14:dir="t">
                    <w14:rot w14:lat="0" w14:lon="0" w14:rev="0"/>
                  </w14:lightRig>
                </w14:scene3d>
              </w:rPr>
              <w:delText>2.5</w:delText>
            </w:r>
            <w:r w:rsidRPr="007F09F1" w:rsidDel="00BF1DE4">
              <w:rPr>
                <w:b w:val="0"/>
                <w:bCs w:val="0"/>
                <w:noProof/>
                <w:kern w:val="2"/>
                <w:sz w:val="24"/>
                <w:szCs w:val="24"/>
                <w14:ligatures w14:val="standardContextual"/>
              </w:rPr>
              <w:tab/>
            </w:r>
            <w:r w:rsidRPr="007F09F1" w:rsidDel="00BF1DE4">
              <w:rPr>
                <w:noProof/>
              </w:rPr>
              <w:delText>Modul 5 – Strategie a koncepce</w:delText>
            </w:r>
            <w:r w:rsidRPr="007F09F1" w:rsidDel="00BF1DE4">
              <w:rPr>
                <w:noProof/>
                <w:webHidden/>
              </w:rPr>
              <w:tab/>
              <w:delText>8</w:delText>
            </w:r>
          </w:del>
        </w:p>
        <w:p w14:paraId="25B36D9F" w14:textId="7F6EF925" w:rsidR="007A50EF" w:rsidRPr="007F09F1" w:rsidDel="00BF1DE4" w:rsidRDefault="007A50EF">
          <w:pPr>
            <w:pStyle w:val="Obsah1"/>
            <w:tabs>
              <w:tab w:val="left" w:pos="660"/>
              <w:tab w:val="right" w:leader="dot" w:pos="9060"/>
            </w:tabs>
            <w:rPr>
              <w:del w:id="157" w:author="Rulíková Lucie" w:date="2025-05-14T15:27:00Z" w16du:dateUtc="2025-05-14T13:27:00Z"/>
              <w:b w:val="0"/>
              <w:bCs w:val="0"/>
              <w:i w:val="0"/>
              <w:iCs w:val="0"/>
              <w:noProof/>
              <w:kern w:val="2"/>
              <w14:ligatures w14:val="standardContextual"/>
            </w:rPr>
          </w:pPr>
          <w:del w:id="158" w:author="Rulíková Lucie" w:date="2025-05-14T15:27:00Z" w16du:dateUtc="2025-05-14T13:27:00Z">
            <w:r w:rsidRPr="007F09F1" w:rsidDel="00BF1DE4">
              <w:rPr>
                <w:noProof/>
              </w:rPr>
              <w:delText>3.</w:delText>
            </w:r>
            <w:r w:rsidRPr="007F09F1" w:rsidDel="00BF1DE4">
              <w:rPr>
                <w:b w:val="0"/>
                <w:bCs w:val="0"/>
                <w:i w:val="0"/>
                <w:iCs w:val="0"/>
                <w:noProof/>
                <w:kern w:val="2"/>
                <w14:ligatures w14:val="standardContextual"/>
              </w:rPr>
              <w:tab/>
            </w:r>
            <w:r w:rsidRPr="007F09F1" w:rsidDel="00BF1DE4">
              <w:rPr>
                <w:noProof/>
              </w:rPr>
              <w:delText>Národní úroveň hodnocení</w:delText>
            </w:r>
            <w:r w:rsidRPr="007F09F1" w:rsidDel="00BF1DE4">
              <w:rPr>
                <w:noProof/>
                <w:webHidden/>
              </w:rPr>
              <w:tab/>
              <w:delText>9</w:delText>
            </w:r>
          </w:del>
        </w:p>
        <w:p w14:paraId="6F812794" w14:textId="55EDA928" w:rsidR="007A50EF" w:rsidRPr="007F09F1" w:rsidDel="00BF1DE4" w:rsidRDefault="007A50EF">
          <w:pPr>
            <w:pStyle w:val="Obsah2"/>
            <w:tabs>
              <w:tab w:val="left" w:pos="880"/>
              <w:tab w:val="right" w:leader="dot" w:pos="9060"/>
            </w:tabs>
            <w:rPr>
              <w:del w:id="159" w:author="Rulíková Lucie" w:date="2025-05-14T15:27:00Z" w16du:dateUtc="2025-05-14T13:27:00Z"/>
              <w:b w:val="0"/>
              <w:bCs w:val="0"/>
              <w:noProof/>
              <w:kern w:val="2"/>
              <w:sz w:val="24"/>
              <w:szCs w:val="24"/>
              <w14:ligatures w14:val="standardContextual"/>
            </w:rPr>
          </w:pPr>
          <w:del w:id="160" w:author="Rulíková Lucie" w:date="2025-05-14T15:27:00Z" w16du:dateUtc="2025-05-14T13:27:00Z">
            <w:r w:rsidRPr="007F09F1" w:rsidDel="00BF1DE4">
              <w:rPr>
                <w:noProof/>
                <w14:scene3d>
                  <w14:camera w14:prst="orthographicFront"/>
                  <w14:lightRig w14:rig="threePt" w14:dir="t">
                    <w14:rot w14:lat="0" w14:lon="0" w14:rev="0"/>
                  </w14:lightRig>
                </w14:scene3d>
              </w:rPr>
              <w:delText>3.1</w:delText>
            </w:r>
            <w:r w:rsidRPr="007F09F1" w:rsidDel="00BF1DE4">
              <w:rPr>
                <w:b w:val="0"/>
                <w:bCs w:val="0"/>
                <w:noProof/>
                <w:kern w:val="2"/>
                <w:sz w:val="24"/>
                <w:szCs w:val="24"/>
                <w14:ligatures w14:val="standardContextual"/>
              </w:rPr>
              <w:tab/>
            </w:r>
            <w:r w:rsidRPr="007F09F1" w:rsidDel="00BF1DE4">
              <w:rPr>
                <w:noProof/>
              </w:rPr>
              <w:delText>Odborné panely</w:delText>
            </w:r>
            <w:r w:rsidRPr="007F09F1" w:rsidDel="00BF1DE4">
              <w:rPr>
                <w:noProof/>
                <w:webHidden/>
              </w:rPr>
              <w:tab/>
              <w:delText>9</w:delText>
            </w:r>
          </w:del>
        </w:p>
        <w:p w14:paraId="48D84928" w14:textId="2AB4A6E0" w:rsidR="007A50EF" w:rsidRPr="007F09F1" w:rsidDel="00BF1DE4" w:rsidRDefault="007A50EF">
          <w:pPr>
            <w:pStyle w:val="Obsah2"/>
            <w:tabs>
              <w:tab w:val="left" w:pos="880"/>
              <w:tab w:val="right" w:leader="dot" w:pos="9060"/>
            </w:tabs>
            <w:rPr>
              <w:del w:id="161" w:author="Rulíková Lucie" w:date="2025-05-14T15:27:00Z" w16du:dateUtc="2025-05-14T13:27:00Z"/>
              <w:b w:val="0"/>
              <w:bCs w:val="0"/>
              <w:noProof/>
              <w:kern w:val="2"/>
              <w:sz w:val="24"/>
              <w:szCs w:val="24"/>
              <w14:ligatures w14:val="standardContextual"/>
            </w:rPr>
          </w:pPr>
          <w:del w:id="162" w:author="Rulíková Lucie" w:date="2025-05-14T15:27:00Z" w16du:dateUtc="2025-05-14T13:27:00Z">
            <w:r w:rsidRPr="007F09F1" w:rsidDel="00BF1DE4">
              <w:rPr>
                <w:noProof/>
                <w14:scene3d>
                  <w14:camera w14:prst="orthographicFront"/>
                  <w14:lightRig w14:rig="threePt" w14:dir="t">
                    <w14:rot w14:lat="0" w14:lon="0" w14:rev="0"/>
                  </w14:lightRig>
                </w14:scene3d>
              </w:rPr>
              <w:delText>3.2</w:delText>
            </w:r>
            <w:r w:rsidRPr="007F09F1" w:rsidDel="00BF1DE4">
              <w:rPr>
                <w:b w:val="0"/>
                <w:bCs w:val="0"/>
                <w:noProof/>
                <w:kern w:val="2"/>
                <w:sz w:val="24"/>
                <w:szCs w:val="24"/>
                <w14:ligatures w14:val="standardContextual"/>
              </w:rPr>
              <w:tab/>
            </w:r>
            <w:r w:rsidRPr="007F09F1" w:rsidDel="00BF1DE4">
              <w:rPr>
                <w:noProof/>
              </w:rPr>
              <w:delText>Modul 1 – kvalita vybraných výsledků</w:delText>
            </w:r>
            <w:r w:rsidRPr="007F09F1" w:rsidDel="00BF1DE4">
              <w:rPr>
                <w:noProof/>
                <w:webHidden/>
              </w:rPr>
              <w:tab/>
              <w:delText>9</w:delText>
            </w:r>
          </w:del>
        </w:p>
        <w:p w14:paraId="2C7B6F0E" w14:textId="3142FD54" w:rsidR="007A50EF" w:rsidRPr="007F09F1" w:rsidDel="00BF1DE4" w:rsidRDefault="007A50EF">
          <w:pPr>
            <w:pStyle w:val="Obsah3"/>
            <w:tabs>
              <w:tab w:val="left" w:pos="1320"/>
              <w:tab w:val="right" w:leader="dot" w:pos="9060"/>
            </w:tabs>
            <w:rPr>
              <w:del w:id="163" w:author="Rulíková Lucie" w:date="2025-05-14T15:27:00Z" w16du:dateUtc="2025-05-14T13:27:00Z"/>
              <w:noProof/>
              <w:kern w:val="2"/>
              <w:sz w:val="24"/>
              <w:szCs w:val="24"/>
              <w14:ligatures w14:val="standardContextual"/>
            </w:rPr>
          </w:pPr>
          <w:del w:id="164" w:author="Rulíková Lucie" w:date="2025-05-14T15:27:00Z" w16du:dateUtc="2025-05-14T13:27:00Z">
            <w:r w:rsidRPr="007F09F1" w:rsidDel="00BF1DE4">
              <w:rPr>
                <w:noProof/>
              </w:rPr>
              <w:delText>3.2.1</w:delText>
            </w:r>
            <w:r w:rsidRPr="007F09F1" w:rsidDel="00BF1DE4">
              <w:rPr>
                <w:noProof/>
                <w:kern w:val="2"/>
                <w:sz w:val="24"/>
                <w:szCs w:val="24"/>
                <w14:ligatures w14:val="standardContextual"/>
              </w:rPr>
              <w:tab/>
            </w:r>
            <w:r w:rsidRPr="007F09F1" w:rsidDel="00BF1DE4">
              <w:rPr>
                <w:noProof/>
              </w:rPr>
              <w:delText>Hodnotitelé</w:delText>
            </w:r>
            <w:r w:rsidRPr="007F09F1" w:rsidDel="00BF1DE4">
              <w:rPr>
                <w:noProof/>
                <w:webHidden/>
              </w:rPr>
              <w:tab/>
              <w:delText>9</w:delText>
            </w:r>
          </w:del>
        </w:p>
        <w:p w14:paraId="166038AA" w14:textId="20ECB0BF" w:rsidR="007A50EF" w:rsidRPr="007F09F1" w:rsidDel="00BF1DE4" w:rsidRDefault="007A50EF">
          <w:pPr>
            <w:pStyle w:val="Obsah3"/>
            <w:tabs>
              <w:tab w:val="left" w:pos="1320"/>
              <w:tab w:val="right" w:leader="dot" w:pos="9060"/>
            </w:tabs>
            <w:rPr>
              <w:del w:id="165" w:author="Rulíková Lucie" w:date="2025-05-14T15:27:00Z" w16du:dateUtc="2025-05-14T13:27:00Z"/>
              <w:noProof/>
              <w:kern w:val="2"/>
              <w:sz w:val="24"/>
              <w:szCs w:val="24"/>
              <w14:ligatures w14:val="standardContextual"/>
            </w:rPr>
          </w:pPr>
          <w:del w:id="166" w:author="Rulíková Lucie" w:date="2025-05-14T15:27:00Z" w16du:dateUtc="2025-05-14T13:27:00Z">
            <w:r w:rsidRPr="007F09F1" w:rsidDel="00BF1DE4">
              <w:rPr>
                <w:noProof/>
              </w:rPr>
              <w:delText>3.2.2</w:delText>
            </w:r>
            <w:r w:rsidRPr="007F09F1" w:rsidDel="00BF1DE4">
              <w:rPr>
                <w:noProof/>
                <w:kern w:val="2"/>
                <w:sz w:val="24"/>
                <w:szCs w:val="24"/>
                <w14:ligatures w14:val="standardContextual"/>
              </w:rPr>
              <w:tab/>
            </w:r>
            <w:r w:rsidRPr="007F09F1" w:rsidDel="00BF1DE4">
              <w:rPr>
                <w:noProof/>
              </w:rPr>
              <w:delText>Přihlašování vybraných výsledků do hodnocení</w:delText>
            </w:r>
            <w:r w:rsidRPr="007F09F1" w:rsidDel="00BF1DE4">
              <w:rPr>
                <w:noProof/>
                <w:webHidden/>
              </w:rPr>
              <w:tab/>
              <w:delText>10</w:delText>
            </w:r>
          </w:del>
        </w:p>
        <w:p w14:paraId="046A9DAA" w14:textId="7A1966F8" w:rsidR="007A50EF" w:rsidRPr="007F09F1" w:rsidDel="00BF1DE4" w:rsidRDefault="007A50EF">
          <w:pPr>
            <w:pStyle w:val="Obsah3"/>
            <w:tabs>
              <w:tab w:val="left" w:pos="1320"/>
              <w:tab w:val="right" w:leader="dot" w:pos="9060"/>
            </w:tabs>
            <w:rPr>
              <w:del w:id="167" w:author="Rulíková Lucie" w:date="2025-05-14T15:27:00Z" w16du:dateUtc="2025-05-14T13:27:00Z"/>
              <w:noProof/>
              <w:kern w:val="2"/>
              <w:sz w:val="24"/>
              <w:szCs w:val="24"/>
              <w14:ligatures w14:val="standardContextual"/>
            </w:rPr>
          </w:pPr>
          <w:del w:id="168" w:author="Rulíková Lucie" w:date="2025-05-14T15:27:00Z" w16du:dateUtc="2025-05-14T13:27:00Z">
            <w:r w:rsidRPr="007F09F1" w:rsidDel="00BF1DE4">
              <w:rPr>
                <w:noProof/>
              </w:rPr>
              <w:delText>3.2.3</w:delText>
            </w:r>
            <w:r w:rsidRPr="007F09F1" w:rsidDel="00BF1DE4">
              <w:rPr>
                <w:noProof/>
                <w:kern w:val="2"/>
                <w:sz w:val="24"/>
                <w:szCs w:val="24"/>
                <w14:ligatures w14:val="standardContextual"/>
              </w:rPr>
              <w:tab/>
            </w:r>
            <w:r w:rsidRPr="007F09F1" w:rsidDel="00BF1DE4">
              <w:rPr>
                <w:noProof/>
              </w:rPr>
              <w:delText>Počet předložených výsledků</w:delText>
            </w:r>
            <w:r w:rsidRPr="007F09F1" w:rsidDel="00BF1DE4">
              <w:rPr>
                <w:noProof/>
                <w:webHidden/>
              </w:rPr>
              <w:tab/>
              <w:delText>11</w:delText>
            </w:r>
          </w:del>
        </w:p>
        <w:p w14:paraId="092F3650" w14:textId="60A40414" w:rsidR="007A50EF" w:rsidRPr="007F09F1" w:rsidDel="00BF1DE4" w:rsidRDefault="007A50EF">
          <w:pPr>
            <w:pStyle w:val="Obsah3"/>
            <w:tabs>
              <w:tab w:val="left" w:pos="1320"/>
              <w:tab w:val="right" w:leader="dot" w:pos="9060"/>
            </w:tabs>
            <w:rPr>
              <w:del w:id="169" w:author="Rulíková Lucie" w:date="2025-05-14T15:27:00Z" w16du:dateUtc="2025-05-14T13:27:00Z"/>
              <w:noProof/>
              <w:kern w:val="2"/>
              <w:sz w:val="24"/>
              <w:szCs w:val="24"/>
              <w14:ligatures w14:val="standardContextual"/>
            </w:rPr>
          </w:pPr>
          <w:del w:id="170" w:author="Rulíková Lucie" w:date="2025-05-14T15:27:00Z" w16du:dateUtc="2025-05-14T13:27:00Z">
            <w:r w:rsidRPr="007F09F1" w:rsidDel="00BF1DE4">
              <w:rPr>
                <w:noProof/>
              </w:rPr>
              <w:delText>3.2.4</w:delText>
            </w:r>
            <w:r w:rsidRPr="007F09F1" w:rsidDel="00BF1DE4">
              <w:rPr>
                <w:noProof/>
                <w:kern w:val="2"/>
                <w:sz w:val="24"/>
                <w:szCs w:val="24"/>
                <w14:ligatures w14:val="standardContextual"/>
              </w:rPr>
              <w:tab/>
            </w:r>
            <w:r w:rsidRPr="007F09F1" w:rsidDel="00BF1DE4">
              <w:rPr>
                <w:noProof/>
              </w:rPr>
              <w:delText>Proces hodnocení výsledků</w:delText>
            </w:r>
            <w:r w:rsidRPr="007F09F1" w:rsidDel="00BF1DE4">
              <w:rPr>
                <w:noProof/>
                <w:webHidden/>
              </w:rPr>
              <w:tab/>
              <w:delText>11</w:delText>
            </w:r>
          </w:del>
        </w:p>
        <w:p w14:paraId="73434D56" w14:textId="51522BB3" w:rsidR="007A50EF" w:rsidRPr="007F09F1" w:rsidDel="00BF1DE4" w:rsidRDefault="007A50EF">
          <w:pPr>
            <w:pStyle w:val="Obsah3"/>
            <w:tabs>
              <w:tab w:val="left" w:pos="1320"/>
              <w:tab w:val="right" w:leader="dot" w:pos="9060"/>
            </w:tabs>
            <w:rPr>
              <w:del w:id="171" w:author="Rulíková Lucie" w:date="2025-05-14T15:27:00Z" w16du:dateUtc="2025-05-14T13:27:00Z"/>
              <w:noProof/>
              <w:kern w:val="2"/>
              <w:sz w:val="24"/>
              <w:szCs w:val="24"/>
              <w14:ligatures w14:val="standardContextual"/>
            </w:rPr>
          </w:pPr>
          <w:del w:id="172" w:author="Rulíková Lucie" w:date="2025-05-14T15:27:00Z" w16du:dateUtc="2025-05-14T13:27:00Z">
            <w:r w:rsidRPr="007F09F1" w:rsidDel="00BF1DE4">
              <w:rPr>
                <w:noProof/>
              </w:rPr>
              <w:delText>3.2.5</w:delText>
            </w:r>
            <w:r w:rsidRPr="007F09F1" w:rsidDel="00BF1DE4">
              <w:rPr>
                <w:noProof/>
                <w:kern w:val="2"/>
                <w:sz w:val="24"/>
                <w:szCs w:val="24"/>
                <w14:ligatures w14:val="standardContextual"/>
              </w:rPr>
              <w:tab/>
            </w:r>
            <w:r w:rsidRPr="007F09F1" w:rsidDel="00BF1DE4">
              <w:rPr>
                <w:noProof/>
              </w:rPr>
              <w:delText>Víceúrovňové rozhodování o zařazení výsledku na hodnoticí škále</w:delText>
            </w:r>
            <w:r w:rsidRPr="007F09F1" w:rsidDel="00BF1DE4">
              <w:rPr>
                <w:noProof/>
                <w:webHidden/>
              </w:rPr>
              <w:tab/>
              <w:delText>12</w:delText>
            </w:r>
          </w:del>
        </w:p>
        <w:p w14:paraId="77FAD7DF" w14:textId="4CD6A3D2" w:rsidR="007A50EF" w:rsidRPr="007F09F1" w:rsidDel="00BF1DE4" w:rsidRDefault="007A50EF">
          <w:pPr>
            <w:pStyle w:val="Obsah3"/>
            <w:tabs>
              <w:tab w:val="left" w:pos="1320"/>
              <w:tab w:val="right" w:leader="dot" w:pos="9060"/>
            </w:tabs>
            <w:rPr>
              <w:del w:id="173" w:author="Rulíková Lucie" w:date="2025-05-14T15:27:00Z" w16du:dateUtc="2025-05-14T13:27:00Z"/>
              <w:noProof/>
              <w:kern w:val="2"/>
              <w:sz w:val="24"/>
              <w:szCs w:val="24"/>
              <w14:ligatures w14:val="standardContextual"/>
            </w:rPr>
          </w:pPr>
          <w:del w:id="174" w:author="Rulíková Lucie" w:date="2025-05-14T15:27:00Z" w16du:dateUtc="2025-05-14T13:27:00Z">
            <w:r w:rsidRPr="007F09F1" w:rsidDel="00BF1DE4">
              <w:rPr>
                <w:noProof/>
              </w:rPr>
              <w:delText>3.2.6</w:delText>
            </w:r>
            <w:r w:rsidRPr="007F09F1" w:rsidDel="00BF1DE4">
              <w:rPr>
                <w:noProof/>
                <w:kern w:val="2"/>
                <w:sz w:val="24"/>
                <w:szCs w:val="24"/>
                <w14:ligatures w14:val="standardContextual"/>
              </w:rPr>
              <w:tab/>
            </w:r>
            <w:r w:rsidRPr="007F09F1" w:rsidDel="00BF1DE4">
              <w:rPr>
                <w:noProof/>
              </w:rPr>
              <w:delText>Hodnocení společného výsledku více VO</w:delText>
            </w:r>
            <w:r w:rsidRPr="007F09F1" w:rsidDel="00BF1DE4">
              <w:rPr>
                <w:noProof/>
                <w:webHidden/>
              </w:rPr>
              <w:tab/>
              <w:delText>15</w:delText>
            </w:r>
          </w:del>
        </w:p>
        <w:p w14:paraId="6D387B1F" w14:textId="6F659B4D" w:rsidR="007A50EF" w:rsidRPr="007F09F1" w:rsidDel="00BF1DE4" w:rsidRDefault="007A50EF">
          <w:pPr>
            <w:pStyle w:val="Obsah3"/>
            <w:tabs>
              <w:tab w:val="left" w:pos="1320"/>
              <w:tab w:val="right" w:leader="dot" w:pos="9060"/>
            </w:tabs>
            <w:rPr>
              <w:del w:id="175" w:author="Rulíková Lucie" w:date="2025-05-14T15:27:00Z" w16du:dateUtc="2025-05-14T13:27:00Z"/>
              <w:noProof/>
              <w:kern w:val="2"/>
              <w:sz w:val="24"/>
              <w:szCs w:val="24"/>
              <w14:ligatures w14:val="standardContextual"/>
            </w:rPr>
          </w:pPr>
          <w:del w:id="176" w:author="Rulíková Lucie" w:date="2025-05-14T15:27:00Z" w16du:dateUtc="2025-05-14T13:27:00Z">
            <w:r w:rsidRPr="007F09F1" w:rsidDel="00BF1DE4">
              <w:rPr>
                <w:noProof/>
              </w:rPr>
              <w:delText>3.2.7</w:delText>
            </w:r>
            <w:r w:rsidRPr="007F09F1" w:rsidDel="00BF1DE4">
              <w:rPr>
                <w:noProof/>
                <w:kern w:val="2"/>
                <w:sz w:val="24"/>
                <w:szCs w:val="24"/>
                <w14:ligatures w14:val="standardContextual"/>
              </w:rPr>
              <w:tab/>
            </w:r>
            <w:r w:rsidRPr="007F09F1" w:rsidDel="00BF1DE4">
              <w:rPr>
                <w:noProof/>
              </w:rPr>
              <w:delText>Hodnocení interdisciplinárních výsledků</w:delText>
            </w:r>
            <w:r w:rsidRPr="007F09F1" w:rsidDel="00BF1DE4">
              <w:rPr>
                <w:noProof/>
                <w:webHidden/>
              </w:rPr>
              <w:tab/>
              <w:delText>15</w:delText>
            </w:r>
          </w:del>
        </w:p>
        <w:p w14:paraId="2AD850DE" w14:textId="330B4B63" w:rsidR="007A50EF" w:rsidRPr="007F09F1" w:rsidDel="00BF1DE4" w:rsidRDefault="007A50EF">
          <w:pPr>
            <w:pStyle w:val="Obsah3"/>
            <w:tabs>
              <w:tab w:val="left" w:pos="1320"/>
              <w:tab w:val="right" w:leader="dot" w:pos="9060"/>
            </w:tabs>
            <w:rPr>
              <w:del w:id="177" w:author="Rulíková Lucie" w:date="2025-05-14T15:27:00Z" w16du:dateUtc="2025-05-14T13:27:00Z"/>
              <w:noProof/>
              <w:kern w:val="2"/>
              <w:sz w:val="24"/>
              <w:szCs w:val="24"/>
              <w14:ligatures w14:val="standardContextual"/>
            </w:rPr>
          </w:pPr>
          <w:del w:id="178" w:author="Rulíková Lucie" w:date="2025-05-14T15:27:00Z" w16du:dateUtc="2025-05-14T13:27:00Z">
            <w:r w:rsidRPr="007F09F1" w:rsidDel="00BF1DE4">
              <w:rPr>
                <w:noProof/>
              </w:rPr>
              <w:delText>3.2.8</w:delText>
            </w:r>
            <w:r w:rsidRPr="007F09F1" w:rsidDel="00BF1DE4">
              <w:rPr>
                <w:noProof/>
                <w:kern w:val="2"/>
                <w:sz w:val="24"/>
                <w:szCs w:val="24"/>
                <w14:ligatures w14:val="standardContextual"/>
              </w:rPr>
              <w:tab/>
            </w:r>
            <w:r w:rsidRPr="007F09F1" w:rsidDel="00BF1DE4">
              <w:rPr>
                <w:noProof/>
              </w:rPr>
              <w:delText>Kontrolní a opravné mechanismy</w:delText>
            </w:r>
            <w:r w:rsidRPr="007F09F1" w:rsidDel="00BF1DE4">
              <w:rPr>
                <w:noProof/>
                <w:webHidden/>
              </w:rPr>
              <w:tab/>
              <w:delText>16</w:delText>
            </w:r>
          </w:del>
        </w:p>
        <w:p w14:paraId="47A3312F" w14:textId="2054DF8A" w:rsidR="007A50EF" w:rsidRPr="007F09F1" w:rsidDel="00BF1DE4" w:rsidRDefault="007A50EF">
          <w:pPr>
            <w:pStyle w:val="Obsah2"/>
            <w:tabs>
              <w:tab w:val="left" w:pos="880"/>
              <w:tab w:val="right" w:leader="dot" w:pos="9060"/>
            </w:tabs>
            <w:rPr>
              <w:del w:id="179" w:author="Rulíková Lucie" w:date="2025-05-14T15:27:00Z" w16du:dateUtc="2025-05-14T13:27:00Z"/>
              <w:b w:val="0"/>
              <w:bCs w:val="0"/>
              <w:noProof/>
              <w:kern w:val="2"/>
              <w:sz w:val="24"/>
              <w:szCs w:val="24"/>
              <w14:ligatures w14:val="standardContextual"/>
            </w:rPr>
          </w:pPr>
          <w:del w:id="180" w:author="Rulíková Lucie" w:date="2025-05-14T15:27:00Z" w16du:dateUtc="2025-05-14T13:27:00Z">
            <w:r w:rsidRPr="007F09F1" w:rsidDel="00BF1DE4">
              <w:rPr>
                <w:noProof/>
                <w14:scene3d>
                  <w14:camera w14:prst="orthographicFront"/>
                  <w14:lightRig w14:rig="threePt" w14:dir="t">
                    <w14:rot w14:lat="0" w14:lon="0" w14:rev="0"/>
                  </w14:lightRig>
                </w14:scene3d>
              </w:rPr>
              <w:delText>3.3</w:delText>
            </w:r>
            <w:r w:rsidRPr="007F09F1" w:rsidDel="00BF1DE4">
              <w:rPr>
                <w:b w:val="0"/>
                <w:bCs w:val="0"/>
                <w:noProof/>
                <w:kern w:val="2"/>
                <w:sz w:val="24"/>
                <w:szCs w:val="24"/>
                <w14:ligatures w14:val="standardContextual"/>
              </w:rPr>
              <w:tab/>
            </w:r>
            <w:r w:rsidRPr="007F09F1" w:rsidDel="00BF1DE4">
              <w:rPr>
                <w:noProof/>
              </w:rPr>
              <w:delText>Modul 2 – Komentované statistiky</w:delText>
            </w:r>
            <w:r w:rsidRPr="007F09F1" w:rsidDel="00BF1DE4">
              <w:rPr>
                <w:noProof/>
                <w:webHidden/>
              </w:rPr>
              <w:tab/>
              <w:delText>17</w:delText>
            </w:r>
          </w:del>
        </w:p>
        <w:p w14:paraId="5AA2BE6D" w14:textId="548CEC24" w:rsidR="007A50EF" w:rsidRPr="007F09F1" w:rsidDel="00BF1DE4" w:rsidRDefault="007A50EF">
          <w:pPr>
            <w:pStyle w:val="Obsah3"/>
            <w:tabs>
              <w:tab w:val="left" w:pos="1320"/>
              <w:tab w:val="right" w:leader="dot" w:pos="9060"/>
            </w:tabs>
            <w:rPr>
              <w:del w:id="181" w:author="Rulíková Lucie" w:date="2025-05-14T15:27:00Z" w16du:dateUtc="2025-05-14T13:27:00Z"/>
              <w:noProof/>
              <w:kern w:val="2"/>
              <w:sz w:val="24"/>
              <w:szCs w:val="24"/>
              <w14:ligatures w14:val="standardContextual"/>
            </w:rPr>
          </w:pPr>
          <w:del w:id="182" w:author="Rulíková Lucie" w:date="2025-05-14T15:27:00Z" w16du:dateUtc="2025-05-14T13:27:00Z">
            <w:r w:rsidRPr="007F09F1" w:rsidDel="00BF1DE4">
              <w:rPr>
                <w:noProof/>
              </w:rPr>
              <w:delText>3.3.1</w:delText>
            </w:r>
            <w:r w:rsidRPr="007F09F1" w:rsidDel="00BF1DE4">
              <w:rPr>
                <w:noProof/>
                <w:kern w:val="2"/>
                <w:sz w:val="24"/>
                <w:szCs w:val="24"/>
                <w14:ligatures w14:val="standardContextual"/>
              </w:rPr>
              <w:tab/>
            </w:r>
            <w:r w:rsidRPr="007F09F1" w:rsidDel="00BF1DE4">
              <w:rPr>
                <w:noProof/>
              </w:rPr>
              <w:delText>Principy hodnocení a obsah reportů</w:delText>
            </w:r>
            <w:r w:rsidRPr="007F09F1" w:rsidDel="00BF1DE4">
              <w:rPr>
                <w:noProof/>
                <w:webHidden/>
              </w:rPr>
              <w:tab/>
              <w:delText>18</w:delText>
            </w:r>
          </w:del>
        </w:p>
        <w:p w14:paraId="30703A15" w14:textId="22044C0B" w:rsidR="007A50EF" w:rsidRPr="007F09F1" w:rsidDel="00BF1DE4" w:rsidRDefault="007A50EF">
          <w:pPr>
            <w:pStyle w:val="Obsah3"/>
            <w:tabs>
              <w:tab w:val="left" w:pos="1320"/>
              <w:tab w:val="right" w:leader="dot" w:pos="9060"/>
            </w:tabs>
            <w:rPr>
              <w:del w:id="183" w:author="Rulíková Lucie" w:date="2025-05-14T15:27:00Z" w16du:dateUtc="2025-05-14T13:27:00Z"/>
              <w:noProof/>
              <w:kern w:val="2"/>
              <w:sz w:val="24"/>
              <w:szCs w:val="24"/>
              <w14:ligatures w14:val="standardContextual"/>
            </w:rPr>
          </w:pPr>
          <w:del w:id="184" w:author="Rulíková Lucie" w:date="2025-05-14T15:27:00Z" w16du:dateUtc="2025-05-14T13:27:00Z">
            <w:r w:rsidRPr="007F09F1" w:rsidDel="00BF1DE4">
              <w:rPr>
                <w:noProof/>
              </w:rPr>
              <w:delText>3.3.2</w:delText>
            </w:r>
            <w:r w:rsidRPr="007F09F1" w:rsidDel="00BF1DE4">
              <w:rPr>
                <w:noProof/>
                <w:kern w:val="2"/>
                <w:sz w:val="24"/>
                <w:szCs w:val="24"/>
                <w14:ligatures w14:val="standardContextual"/>
              </w:rPr>
              <w:tab/>
            </w:r>
            <w:r w:rsidRPr="007F09F1" w:rsidDel="00BF1DE4">
              <w:rPr>
                <w:noProof/>
              </w:rPr>
              <w:delText>Report 1: Bibliometrie podle mezinárodní databáze</w:delText>
            </w:r>
            <w:r w:rsidRPr="007F09F1" w:rsidDel="00BF1DE4">
              <w:rPr>
                <w:noProof/>
                <w:webHidden/>
              </w:rPr>
              <w:tab/>
              <w:delText>18</w:delText>
            </w:r>
          </w:del>
        </w:p>
        <w:p w14:paraId="5C711357" w14:textId="465BA34C" w:rsidR="007A50EF" w:rsidRPr="007F09F1" w:rsidDel="00BF1DE4" w:rsidRDefault="007A50EF">
          <w:pPr>
            <w:pStyle w:val="Obsah3"/>
            <w:tabs>
              <w:tab w:val="left" w:pos="1320"/>
              <w:tab w:val="right" w:leader="dot" w:pos="9060"/>
            </w:tabs>
            <w:rPr>
              <w:del w:id="185" w:author="Rulíková Lucie" w:date="2025-05-14T15:27:00Z" w16du:dateUtc="2025-05-14T13:27:00Z"/>
              <w:noProof/>
              <w:kern w:val="2"/>
              <w:sz w:val="24"/>
              <w:szCs w:val="24"/>
              <w14:ligatures w14:val="standardContextual"/>
            </w:rPr>
          </w:pPr>
          <w:del w:id="186" w:author="Rulíková Lucie" w:date="2025-05-14T15:27:00Z" w16du:dateUtc="2025-05-14T13:27:00Z">
            <w:r w:rsidRPr="007F09F1" w:rsidDel="00BF1DE4">
              <w:rPr>
                <w:noProof/>
              </w:rPr>
              <w:delText>3.3.3</w:delText>
            </w:r>
            <w:r w:rsidRPr="007F09F1" w:rsidDel="00BF1DE4">
              <w:rPr>
                <w:noProof/>
                <w:kern w:val="2"/>
                <w:sz w:val="24"/>
                <w:szCs w:val="24"/>
                <w14:ligatures w14:val="standardContextual"/>
              </w:rPr>
              <w:tab/>
            </w:r>
            <w:r w:rsidRPr="007F09F1" w:rsidDel="00BF1DE4">
              <w:rPr>
                <w:noProof/>
              </w:rPr>
              <w:delText>Report 2: Produktivita podle AIS</w:delText>
            </w:r>
            <w:r w:rsidRPr="007F09F1" w:rsidDel="00BF1DE4">
              <w:rPr>
                <w:noProof/>
                <w:webHidden/>
              </w:rPr>
              <w:tab/>
              <w:delText>19</w:delText>
            </w:r>
          </w:del>
        </w:p>
        <w:p w14:paraId="78FFD707" w14:textId="4B09D94F" w:rsidR="007A50EF" w:rsidRPr="007F09F1" w:rsidDel="00BF1DE4" w:rsidRDefault="007A50EF">
          <w:pPr>
            <w:pStyle w:val="Obsah3"/>
            <w:tabs>
              <w:tab w:val="left" w:pos="1320"/>
              <w:tab w:val="right" w:leader="dot" w:pos="9060"/>
            </w:tabs>
            <w:rPr>
              <w:del w:id="187" w:author="Rulíková Lucie" w:date="2025-05-14T15:27:00Z" w16du:dateUtc="2025-05-14T13:27:00Z"/>
              <w:noProof/>
              <w:kern w:val="2"/>
              <w:sz w:val="24"/>
              <w:szCs w:val="24"/>
              <w14:ligatures w14:val="standardContextual"/>
            </w:rPr>
          </w:pPr>
          <w:del w:id="188" w:author="Rulíková Lucie" w:date="2025-05-14T15:27:00Z" w16du:dateUtc="2025-05-14T13:27:00Z">
            <w:r w:rsidRPr="007F09F1" w:rsidDel="00BF1DE4">
              <w:rPr>
                <w:noProof/>
              </w:rPr>
              <w:delText>3.3.4</w:delText>
            </w:r>
            <w:r w:rsidRPr="007F09F1" w:rsidDel="00BF1DE4">
              <w:rPr>
                <w:noProof/>
                <w:kern w:val="2"/>
                <w:sz w:val="24"/>
                <w:szCs w:val="24"/>
                <w14:ligatures w14:val="standardContextual"/>
              </w:rPr>
              <w:tab/>
            </w:r>
            <w:r w:rsidRPr="007F09F1" w:rsidDel="00BF1DE4">
              <w:rPr>
                <w:noProof/>
              </w:rPr>
              <w:delText>Report 3: Statistické přehledy o výsledcích dle RIV</w:delText>
            </w:r>
            <w:r w:rsidRPr="007F09F1" w:rsidDel="00BF1DE4">
              <w:rPr>
                <w:noProof/>
                <w:webHidden/>
              </w:rPr>
              <w:tab/>
              <w:delText>19</w:delText>
            </w:r>
          </w:del>
        </w:p>
        <w:p w14:paraId="09E9335D" w14:textId="3B3A7E9B" w:rsidR="007A50EF" w:rsidRPr="007F09F1" w:rsidDel="00BF1DE4" w:rsidRDefault="007A50EF">
          <w:pPr>
            <w:pStyle w:val="Obsah2"/>
            <w:tabs>
              <w:tab w:val="left" w:pos="880"/>
              <w:tab w:val="right" w:leader="dot" w:pos="9060"/>
            </w:tabs>
            <w:rPr>
              <w:del w:id="189" w:author="Rulíková Lucie" w:date="2025-05-14T15:27:00Z" w16du:dateUtc="2025-05-14T13:27:00Z"/>
              <w:b w:val="0"/>
              <w:bCs w:val="0"/>
              <w:noProof/>
              <w:kern w:val="2"/>
              <w:sz w:val="24"/>
              <w:szCs w:val="24"/>
              <w14:ligatures w14:val="standardContextual"/>
            </w:rPr>
          </w:pPr>
          <w:del w:id="190" w:author="Rulíková Lucie" w:date="2025-05-14T15:27:00Z" w16du:dateUtc="2025-05-14T13:27:00Z">
            <w:r w:rsidRPr="007F09F1" w:rsidDel="00BF1DE4">
              <w:rPr>
                <w:noProof/>
                <w14:scene3d>
                  <w14:camera w14:prst="orthographicFront"/>
                  <w14:lightRig w14:rig="threePt" w14:dir="t">
                    <w14:rot w14:lat="0" w14:lon="0" w14:rev="0"/>
                  </w14:lightRig>
                </w14:scene3d>
              </w:rPr>
              <w:delText>3.4</w:delText>
            </w:r>
            <w:r w:rsidRPr="007F09F1" w:rsidDel="00BF1DE4">
              <w:rPr>
                <w:b w:val="0"/>
                <w:bCs w:val="0"/>
                <w:noProof/>
                <w:kern w:val="2"/>
                <w:sz w:val="24"/>
                <w:szCs w:val="24"/>
                <w14:ligatures w14:val="standardContextual"/>
              </w:rPr>
              <w:tab/>
            </w:r>
            <w:r w:rsidRPr="007F09F1" w:rsidDel="00BF1DE4">
              <w:rPr>
                <w:noProof/>
              </w:rPr>
              <w:delText>Výstupy hodnocení na národní úrovni</w:delText>
            </w:r>
            <w:r w:rsidRPr="007F09F1" w:rsidDel="00BF1DE4">
              <w:rPr>
                <w:noProof/>
                <w:webHidden/>
              </w:rPr>
              <w:tab/>
              <w:delText>20</w:delText>
            </w:r>
          </w:del>
        </w:p>
        <w:p w14:paraId="52642829" w14:textId="38111272" w:rsidR="007A50EF" w:rsidRPr="007F09F1" w:rsidDel="00BF1DE4" w:rsidRDefault="007A50EF">
          <w:pPr>
            <w:pStyle w:val="Obsah3"/>
            <w:tabs>
              <w:tab w:val="left" w:pos="1320"/>
              <w:tab w:val="right" w:leader="dot" w:pos="9060"/>
            </w:tabs>
            <w:rPr>
              <w:del w:id="191" w:author="Rulíková Lucie" w:date="2025-05-14T15:27:00Z" w16du:dateUtc="2025-05-14T13:27:00Z"/>
              <w:noProof/>
              <w:kern w:val="2"/>
              <w:sz w:val="24"/>
              <w:szCs w:val="24"/>
              <w14:ligatures w14:val="standardContextual"/>
            </w:rPr>
          </w:pPr>
          <w:del w:id="192" w:author="Rulíková Lucie" w:date="2025-05-14T15:27:00Z" w16du:dateUtc="2025-05-14T13:27:00Z">
            <w:r w:rsidRPr="007F09F1" w:rsidDel="00BF1DE4">
              <w:rPr>
                <w:noProof/>
              </w:rPr>
              <w:delText>3.4.1</w:delText>
            </w:r>
            <w:r w:rsidRPr="007F09F1" w:rsidDel="00BF1DE4">
              <w:rPr>
                <w:noProof/>
                <w:kern w:val="2"/>
                <w:sz w:val="24"/>
                <w:szCs w:val="24"/>
                <w14:ligatures w14:val="standardContextual"/>
              </w:rPr>
              <w:tab/>
            </w:r>
            <w:r w:rsidRPr="007F09F1" w:rsidDel="00BF1DE4">
              <w:rPr>
                <w:noProof/>
              </w:rPr>
              <w:delText>Přehled hodnocení vybraných výsledků v Modulu 1</w:delText>
            </w:r>
            <w:r w:rsidRPr="007F09F1" w:rsidDel="00BF1DE4">
              <w:rPr>
                <w:noProof/>
                <w:webHidden/>
              </w:rPr>
              <w:tab/>
              <w:delText>20</w:delText>
            </w:r>
          </w:del>
        </w:p>
        <w:p w14:paraId="6765A1A1" w14:textId="1A91C4CF" w:rsidR="007A50EF" w:rsidRPr="007F09F1" w:rsidDel="00BF1DE4" w:rsidRDefault="007A50EF">
          <w:pPr>
            <w:pStyle w:val="Obsah3"/>
            <w:tabs>
              <w:tab w:val="left" w:pos="1320"/>
              <w:tab w:val="right" w:leader="dot" w:pos="9060"/>
            </w:tabs>
            <w:rPr>
              <w:del w:id="193" w:author="Rulíková Lucie" w:date="2025-05-14T15:27:00Z" w16du:dateUtc="2025-05-14T13:27:00Z"/>
              <w:noProof/>
              <w:kern w:val="2"/>
              <w:sz w:val="24"/>
              <w:szCs w:val="24"/>
              <w14:ligatures w14:val="standardContextual"/>
            </w:rPr>
          </w:pPr>
          <w:del w:id="194" w:author="Rulíková Lucie" w:date="2025-05-14T15:27:00Z" w16du:dateUtc="2025-05-14T13:27:00Z">
            <w:r w:rsidRPr="007F09F1" w:rsidDel="00BF1DE4">
              <w:rPr>
                <w:noProof/>
              </w:rPr>
              <w:delText>3.4.2</w:delText>
            </w:r>
            <w:r w:rsidRPr="007F09F1" w:rsidDel="00BF1DE4">
              <w:rPr>
                <w:noProof/>
                <w:kern w:val="2"/>
                <w:sz w:val="24"/>
                <w:szCs w:val="24"/>
                <w14:ligatures w14:val="standardContextual"/>
              </w:rPr>
              <w:tab/>
            </w:r>
            <w:r w:rsidRPr="007F09F1" w:rsidDel="00BF1DE4">
              <w:rPr>
                <w:noProof/>
              </w:rPr>
              <w:delText>Bibliometrické zprávy a komentáře za Modul 2</w:delText>
            </w:r>
            <w:r w:rsidRPr="007F09F1" w:rsidDel="00BF1DE4">
              <w:rPr>
                <w:noProof/>
                <w:webHidden/>
              </w:rPr>
              <w:tab/>
              <w:delText>20</w:delText>
            </w:r>
          </w:del>
        </w:p>
        <w:p w14:paraId="40F69D8A" w14:textId="3C23718D" w:rsidR="007A50EF" w:rsidRPr="007F09F1" w:rsidDel="00BF1DE4" w:rsidRDefault="007A50EF">
          <w:pPr>
            <w:pStyle w:val="Obsah3"/>
            <w:tabs>
              <w:tab w:val="left" w:pos="1320"/>
              <w:tab w:val="right" w:leader="dot" w:pos="9060"/>
            </w:tabs>
            <w:rPr>
              <w:del w:id="195" w:author="Rulíková Lucie" w:date="2025-05-14T15:27:00Z" w16du:dateUtc="2025-05-14T13:27:00Z"/>
              <w:noProof/>
              <w:kern w:val="2"/>
              <w:sz w:val="24"/>
              <w:szCs w:val="24"/>
              <w14:ligatures w14:val="standardContextual"/>
            </w:rPr>
          </w:pPr>
          <w:del w:id="196" w:author="Rulíková Lucie" w:date="2025-05-14T15:27:00Z" w16du:dateUtc="2025-05-14T13:27:00Z">
            <w:r w:rsidRPr="007F09F1" w:rsidDel="00BF1DE4">
              <w:rPr>
                <w:noProof/>
              </w:rPr>
              <w:delText>3.4.3</w:delText>
            </w:r>
            <w:r w:rsidRPr="007F09F1" w:rsidDel="00BF1DE4">
              <w:rPr>
                <w:noProof/>
                <w:kern w:val="2"/>
                <w:sz w:val="24"/>
                <w:szCs w:val="24"/>
                <w14:ligatures w14:val="standardContextual"/>
              </w:rPr>
              <w:tab/>
            </w:r>
            <w:r w:rsidRPr="007F09F1" w:rsidDel="00BF1DE4">
              <w:rPr>
                <w:noProof/>
              </w:rPr>
              <w:delText>Zprávy pro poskytovatele a VO z národní úrovně</w:delText>
            </w:r>
            <w:r w:rsidRPr="007F09F1" w:rsidDel="00BF1DE4">
              <w:rPr>
                <w:noProof/>
                <w:webHidden/>
              </w:rPr>
              <w:tab/>
              <w:delText>20</w:delText>
            </w:r>
          </w:del>
        </w:p>
        <w:p w14:paraId="5006A13B" w14:textId="5B237D0D" w:rsidR="007A50EF" w:rsidRPr="007F09F1" w:rsidDel="00BF1DE4" w:rsidRDefault="007A50EF">
          <w:pPr>
            <w:pStyle w:val="Obsah3"/>
            <w:tabs>
              <w:tab w:val="left" w:pos="1320"/>
              <w:tab w:val="right" w:leader="dot" w:pos="9060"/>
            </w:tabs>
            <w:rPr>
              <w:del w:id="197" w:author="Rulíková Lucie" w:date="2025-05-14T15:27:00Z" w16du:dateUtc="2025-05-14T13:27:00Z"/>
              <w:noProof/>
              <w:kern w:val="2"/>
              <w:sz w:val="24"/>
              <w:szCs w:val="24"/>
              <w14:ligatures w14:val="standardContextual"/>
            </w:rPr>
          </w:pPr>
          <w:del w:id="198" w:author="Rulíková Lucie" w:date="2025-05-14T15:27:00Z" w16du:dateUtc="2025-05-14T13:27:00Z">
            <w:r w:rsidRPr="007F09F1" w:rsidDel="00BF1DE4">
              <w:rPr>
                <w:noProof/>
              </w:rPr>
              <w:delText>3.4.4</w:delText>
            </w:r>
            <w:r w:rsidRPr="007F09F1" w:rsidDel="00BF1DE4">
              <w:rPr>
                <w:noProof/>
                <w:kern w:val="2"/>
                <w:sz w:val="24"/>
                <w:szCs w:val="24"/>
                <w14:ligatures w14:val="standardContextual"/>
              </w:rPr>
              <w:tab/>
            </w:r>
            <w:r w:rsidRPr="007F09F1" w:rsidDel="00BF1DE4">
              <w:rPr>
                <w:noProof/>
              </w:rPr>
              <w:delText>Námitky vůči hodnocení na národní úrovni</w:delText>
            </w:r>
            <w:r w:rsidRPr="007F09F1" w:rsidDel="00BF1DE4">
              <w:rPr>
                <w:noProof/>
                <w:webHidden/>
              </w:rPr>
              <w:tab/>
              <w:delText>20</w:delText>
            </w:r>
          </w:del>
        </w:p>
        <w:p w14:paraId="29643611" w14:textId="4E575EFE" w:rsidR="007A50EF" w:rsidRPr="007F09F1" w:rsidDel="00BF1DE4" w:rsidRDefault="007A50EF">
          <w:pPr>
            <w:pStyle w:val="Obsah1"/>
            <w:tabs>
              <w:tab w:val="left" w:pos="660"/>
              <w:tab w:val="right" w:leader="dot" w:pos="9060"/>
            </w:tabs>
            <w:rPr>
              <w:del w:id="199" w:author="Rulíková Lucie" w:date="2025-05-14T15:27:00Z" w16du:dateUtc="2025-05-14T13:27:00Z"/>
              <w:b w:val="0"/>
              <w:bCs w:val="0"/>
              <w:i w:val="0"/>
              <w:iCs w:val="0"/>
              <w:noProof/>
              <w:kern w:val="2"/>
              <w14:ligatures w14:val="standardContextual"/>
            </w:rPr>
          </w:pPr>
          <w:del w:id="200" w:author="Rulíková Lucie" w:date="2025-05-14T15:27:00Z" w16du:dateUtc="2025-05-14T13:27:00Z">
            <w:r w:rsidRPr="007F09F1" w:rsidDel="00BF1DE4">
              <w:rPr>
                <w:noProof/>
              </w:rPr>
              <w:lastRenderedPageBreak/>
              <w:delText>4.</w:delText>
            </w:r>
            <w:r w:rsidRPr="007F09F1" w:rsidDel="00BF1DE4">
              <w:rPr>
                <w:b w:val="0"/>
                <w:bCs w:val="0"/>
                <w:i w:val="0"/>
                <w:iCs w:val="0"/>
                <w:noProof/>
                <w:kern w:val="2"/>
                <w14:ligatures w14:val="standardContextual"/>
              </w:rPr>
              <w:tab/>
            </w:r>
            <w:r w:rsidRPr="007F09F1" w:rsidDel="00BF1DE4">
              <w:rPr>
                <w:noProof/>
              </w:rPr>
              <w:delText>Hodnocení na úrovni poskytovatele</w:delText>
            </w:r>
            <w:r w:rsidRPr="007F09F1" w:rsidDel="00BF1DE4">
              <w:rPr>
                <w:noProof/>
                <w:webHidden/>
              </w:rPr>
              <w:tab/>
              <w:delText>21</w:delText>
            </w:r>
          </w:del>
        </w:p>
        <w:p w14:paraId="047AF7A8" w14:textId="5A42CF1D" w:rsidR="007A50EF" w:rsidRPr="007F09F1" w:rsidDel="00BF1DE4" w:rsidRDefault="007A50EF">
          <w:pPr>
            <w:pStyle w:val="Obsah2"/>
            <w:tabs>
              <w:tab w:val="left" w:pos="880"/>
              <w:tab w:val="right" w:leader="dot" w:pos="9060"/>
            </w:tabs>
            <w:rPr>
              <w:del w:id="201" w:author="Rulíková Lucie" w:date="2025-05-14T15:27:00Z" w16du:dateUtc="2025-05-14T13:27:00Z"/>
              <w:b w:val="0"/>
              <w:bCs w:val="0"/>
              <w:noProof/>
              <w:kern w:val="2"/>
              <w:sz w:val="24"/>
              <w:szCs w:val="24"/>
              <w14:ligatures w14:val="standardContextual"/>
            </w:rPr>
          </w:pPr>
          <w:del w:id="202" w:author="Rulíková Lucie" w:date="2025-05-14T15:27:00Z" w16du:dateUtc="2025-05-14T13:27:00Z">
            <w:r w:rsidRPr="007F09F1" w:rsidDel="00BF1DE4">
              <w:rPr>
                <w:noProof/>
                <w14:scene3d>
                  <w14:camera w14:prst="orthographicFront"/>
                  <w14:lightRig w14:rig="threePt" w14:dir="t">
                    <w14:rot w14:lat="0" w14:lon="0" w14:rev="0"/>
                  </w14:lightRig>
                </w14:scene3d>
              </w:rPr>
              <w:delText>4.1</w:delText>
            </w:r>
            <w:r w:rsidRPr="007F09F1" w:rsidDel="00BF1DE4">
              <w:rPr>
                <w:b w:val="0"/>
                <w:bCs w:val="0"/>
                <w:noProof/>
                <w:kern w:val="2"/>
                <w:sz w:val="24"/>
                <w:szCs w:val="24"/>
                <w14:ligatures w14:val="standardContextual"/>
              </w:rPr>
              <w:tab/>
            </w:r>
            <w:r w:rsidRPr="007F09F1" w:rsidDel="00BF1DE4">
              <w:rPr>
                <w:noProof/>
              </w:rPr>
              <w:delText>Činnost evaluačních panelů poskytovatele (nástroj 3)</w:delText>
            </w:r>
            <w:r w:rsidRPr="007F09F1" w:rsidDel="00BF1DE4">
              <w:rPr>
                <w:noProof/>
                <w:webHidden/>
              </w:rPr>
              <w:tab/>
              <w:delText>21</w:delText>
            </w:r>
          </w:del>
        </w:p>
        <w:p w14:paraId="7C7B9476" w14:textId="440A743E" w:rsidR="007A50EF" w:rsidRPr="007F09F1" w:rsidDel="00BF1DE4" w:rsidRDefault="007A50EF">
          <w:pPr>
            <w:pStyle w:val="Obsah2"/>
            <w:tabs>
              <w:tab w:val="left" w:pos="880"/>
              <w:tab w:val="right" w:leader="dot" w:pos="9060"/>
            </w:tabs>
            <w:rPr>
              <w:del w:id="203" w:author="Rulíková Lucie" w:date="2025-05-14T15:27:00Z" w16du:dateUtc="2025-05-14T13:27:00Z"/>
              <w:b w:val="0"/>
              <w:bCs w:val="0"/>
              <w:noProof/>
              <w:kern w:val="2"/>
              <w:sz w:val="24"/>
              <w:szCs w:val="24"/>
              <w14:ligatures w14:val="standardContextual"/>
            </w:rPr>
          </w:pPr>
          <w:del w:id="204" w:author="Rulíková Lucie" w:date="2025-05-14T15:27:00Z" w16du:dateUtc="2025-05-14T13:27:00Z">
            <w:r w:rsidRPr="007F09F1" w:rsidDel="00BF1DE4">
              <w:rPr>
                <w:noProof/>
                <w14:scene3d>
                  <w14:camera w14:prst="orthographicFront"/>
                  <w14:lightRig w14:rig="threePt" w14:dir="t">
                    <w14:rot w14:lat="0" w14:lon="0" w14:rev="0"/>
                  </w14:lightRig>
                </w14:scene3d>
              </w:rPr>
              <w:delText>4.2</w:delText>
            </w:r>
            <w:r w:rsidRPr="007F09F1" w:rsidDel="00BF1DE4">
              <w:rPr>
                <w:b w:val="0"/>
                <w:bCs w:val="0"/>
                <w:noProof/>
                <w:kern w:val="2"/>
                <w:sz w:val="24"/>
                <w:szCs w:val="24"/>
                <w14:ligatures w14:val="standardContextual"/>
              </w:rPr>
              <w:tab/>
            </w:r>
            <w:r w:rsidRPr="007F09F1" w:rsidDel="00BF1DE4">
              <w:rPr>
                <w:noProof/>
              </w:rPr>
              <w:delText>Společně sledované oblasti a informace</w:delText>
            </w:r>
            <w:r w:rsidRPr="007F09F1" w:rsidDel="00BF1DE4">
              <w:rPr>
                <w:noProof/>
                <w:webHidden/>
              </w:rPr>
              <w:tab/>
              <w:delText>21</w:delText>
            </w:r>
          </w:del>
        </w:p>
        <w:p w14:paraId="2BFB680E" w14:textId="4040EAB6" w:rsidR="007A50EF" w:rsidRPr="007F09F1" w:rsidDel="00BF1DE4" w:rsidRDefault="007A50EF">
          <w:pPr>
            <w:pStyle w:val="Obsah2"/>
            <w:tabs>
              <w:tab w:val="left" w:pos="880"/>
              <w:tab w:val="right" w:leader="dot" w:pos="9060"/>
            </w:tabs>
            <w:rPr>
              <w:del w:id="205" w:author="Rulíková Lucie" w:date="2025-05-14T15:27:00Z" w16du:dateUtc="2025-05-14T13:27:00Z"/>
              <w:b w:val="0"/>
              <w:bCs w:val="0"/>
              <w:noProof/>
              <w:kern w:val="2"/>
              <w:sz w:val="24"/>
              <w:szCs w:val="24"/>
              <w14:ligatures w14:val="standardContextual"/>
            </w:rPr>
          </w:pPr>
          <w:del w:id="206" w:author="Rulíková Lucie" w:date="2025-05-14T15:27:00Z" w16du:dateUtc="2025-05-14T13:27:00Z">
            <w:r w:rsidRPr="007F09F1" w:rsidDel="00BF1DE4">
              <w:rPr>
                <w:noProof/>
                <w14:scene3d>
                  <w14:camera w14:prst="orthographicFront"/>
                  <w14:lightRig w14:rig="threePt" w14:dir="t">
                    <w14:rot w14:lat="0" w14:lon="0" w14:rev="0"/>
                  </w14:lightRig>
                </w14:scene3d>
              </w:rPr>
              <w:delText>4.3</w:delText>
            </w:r>
            <w:r w:rsidRPr="007F09F1" w:rsidDel="00BF1DE4">
              <w:rPr>
                <w:b w:val="0"/>
                <w:bCs w:val="0"/>
                <w:noProof/>
                <w:kern w:val="2"/>
                <w:sz w:val="24"/>
                <w:szCs w:val="24"/>
                <w14:ligatures w14:val="standardContextual"/>
              </w:rPr>
              <w:tab/>
            </w:r>
            <w:r w:rsidRPr="007F09F1" w:rsidDel="00BF1DE4">
              <w:rPr>
                <w:noProof/>
              </w:rPr>
              <w:delText>Stanovisko k souladu metodik poskytovatelů</w:delText>
            </w:r>
            <w:r w:rsidRPr="007F09F1" w:rsidDel="00BF1DE4">
              <w:rPr>
                <w:noProof/>
                <w:webHidden/>
              </w:rPr>
              <w:tab/>
              <w:delText>22</w:delText>
            </w:r>
          </w:del>
        </w:p>
        <w:p w14:paraId="66D3BE38" w14:textId="3ECE3317" w:rsidR="007A50EF" w:rsidRPr="007F09F1" w:rsidDel="00BF1DE4" w:rsidRDefault="007A50EF">
          <w:pPr>
            <w:pStyle w:val="Obsah2"/>
            <w:tabs>
              <w:tab w:val="left" w:pos="880"/>
              <w:tab w:val="right" w:leader="dot" w:pos="9060"/>
            </w:tabs>
            <w:rPr>
              <w:del w:id="207" w:author="Rulíková Lucie" w:date="2025-05-14T15:27:00Z" w16du:dateUtc="2025-05-14T13:27:00Z"/>
              <w:b w:val="0"/>
              <w:bCs w:val="0"/>
              <w:noProof/>
              <w:kern w:val="2"/>
              <w:sz w:val="24"/>
              <w:szCs w:val="24"/>
              <w14:ligatures w14:val="standardContextual"/>
            </w:rPr>
          </w:pPr>
          <w:del w:id="208" w:author="Rulíková Lucie" w:date="2025-05-14T15:27:00Z" w16du:dateUtc="2025-05-14T13:27:00Z">
            <w:r w:rsidRPr="007F09F1" w:rsidDel="00BF1DE4">
              <w:rPr>
                <w:noProof/>
                <w14:scene3d>
                  <w14:camera w14:prst="orthographicFront"/>
                  <w14:lightRig w14:rig="threePt" w14:dir="t">
                    <w14:rot w14:lat="0" w14:lon="0" w14:rev="0"/>
                  </w14:lightRig>
                </w14:scene3d>
              </w:rPr>
              <w:delText>4.4</w:delText>
            </w:r>
            <w:r w:rsidRPr="007F09F1" w:rsidDel="00BF1DE4">
              <w:rPr>
                <w:b w:val="0"/>
                <w:bCs w:val="0"/>
                <w:noProof/>
                <w:kern w:val="2"/>
                <w:sz w:val="24"/>
                <w:szCs w:val="24"/>
                <w14:ligatures w14:val="standardContextual"/>
              </w:rPr>
              <w:tab/>
            </w:r>
            <w:r w:rsidRPr="007F09F1" w:rsidDel="00BF1DE4">
              <w:rPr>
                <w:noProof/>
              </w:rPr>
              <w:delText>Výstupy z hodnocení poskytovatelů pro jednání tripartit</w:delText>
            </w:r>
            <w:r w:rsidRPr="007F09F1" w:rsidDel="00BF1DE4">
              <w:rPr>
                <w:noProof/>
                <w:webHidden/>
              </w:rPr>
              <w:tab/>
              <w:delText>23</w:delText>
            </w:r>
          </w:del>
        </w:p>
        <w:p w14:paraId="64356214" w14:textId="3FCBBC7E" w:rsidR="007A50EF" w:rsidRPr="007F09F1" w:rsidDel="00BF1DE4" w:rsidRDefault="007A50EF">
          <w:pPr>
            <w:pStyle w:val="Obsah1"/>
            <w:tabs>
              <w:tab w:val="left" w:pos="660"/>
              <w:tab w:val="right" w:leader="dot" w:pos="9060"/>
            </w:tabs>
            <w:rPr>
              <w:del w:id="209" w:author="Rulíková Lucie" w:date="2025-05-14T15:27:00Z" w16du:dateUtc="2025-05-14T13:27:00Z"/>
              <w:b w:val="0"/>
              <w:bCs w:val="0"/>
              <w:i w:val="0"/>
              <w:iCs w:val="0"/>
              <w:noProof/>
              <w:kern w:val="2"/>
              <w14:ligatures w14:val="standardContextual"/>
            </w:rPr>
          </w:pPr>
          <w:del w:id="210" w:author="Rulíková Lucie" w:date="2025-05-14T15:27:00Z" w16du:dateUtc="2025-05-14T13:27:00Z">
            <w:r w:rsidRPr="007F09F1" w:rsidDel="00BF1DE4">
              <w:rPr>
                <w:noProof/>
              </w:rPr>
              <w:delText>5.</w:delText>
            </w:r>
            <w:r w:rsidRPr="007F09F1" w:rsidDel="00BF1DE4">
              <w:rPr>
                <w:b w:val="0"/>
                <w:bCs w:val="0"/>
                <w:i w:val="0"/>
                <w:iCs w:val="0"/>
                <w:noProof/>
                <w:kern w:val="2"/>
                <w14:ligatures w14:val="standardContextual"/>
              </w:rPr>
              <w:tab/>
            </w:r>
            <w:r w:rsidRPr="007F09F1" w:rsidDel="00BF1DE4">
              <w:rPr>
                <w:noProof/>
              </w:rPr>
              <w:delText>Projednání výsledků hodnocení formou tripartit</w:delText>
            </w:r>
            <w:r w:rsidRPr="007F09F1" w:rsidDel="00BF1DE4">
              <w:rPr>
                <w:noProof/>
                <w:webHidden/>
              </w:rPr>
              <w:tab/>
              <w:delText>24</w:delText>
            </w:r>
          </w:del>
        </w:p>
        <w:p w14:paraId="6F007D24" w14:textId="58F734E7" w:rsidR="007A50EF" w:rsidRPr="007F09F1" w:rsidDel="00BF1DE4" w:rsidRDefault="007A50EF">
          <w:pPr>
            <w:pStyle w:val="Obsah2"/>
            <w:tabs>
              <w:tab w:val="left" w:pos="880"/>
              <w:tab w:val="right" w:leader="dot" w:pos="9060"/>
            </w:tabs>
            <w:rPr>
              <w:del w:id="211" w:author="Rulíková Lucie" w:date="2025-05-14T15:27:00Z" w16du:dateUtc="2025-05-14T13:27:00Z"/>
              <w:b w:val="0"/>
              <w:bCs w:val="0"/>
              <w:noProof/>
              <w:kern w:val="2"/>
              <w:sz w:val="24"/>
              <w:szCs w:val="24"/>
              <w14:ligatures w14:val="standardContextual"/>
            </w:rPr>
          </w:pPr>
          <w:del w:id="212" w:author="Rulíková Lucie" w:date="2025-05-14T15:27:00Z" w16du:dateUtc="2025-05-14T13:27:00Z">
            <w:r w:rsidRPr="007F09F1" w:rsidDel="00BF1DE4">
              <w:rPr>
                <w:noProof/>
                <w14:scene3d>
                  <w14:camera w14:prst="orthographicFront"/>
                  <w14:lightRig w14:rig="threePt" w14:dir="t">
                    <w14:rot w14:lat="0" w14:lon="0" w14:rev="0"/>
                  </w14:lightRig>
                </w14:scene3d>
              </w:rPr>
              <w:delText>5.1</w:delText>
            </w:r>
            <w:r w:rsidRPr="007F09F1" w:rsidDel="00BF1DE4">
              <w:rPr>
                <w:b w:val="0"/>
                <w:bCs w:val="0"/>
                <w:noProof/>
                <w:kern w:val="2"/>
                <w:sz w:val="24"/>
                <w:szCs w:val="24"/>
                <w14:ligatures w14:val="standardContextual"/>
              </w:rPr>
              <w:tab/>
            </w:r>
            <w:r w:rsidRPr="007F09F1" w:rsidDel="00BF1DE4">
              <w:rPr>
                <w:noProof/>
              </w:rPr>
              <w:delText>Formát jednání</w:delText>
            </w:r>
            <w:r w:rsidRPr="007F09F1" w:rsidDel="00BF1DE4">
              <w:rPr>
                <w:noProof/>
                <w:webHidden/>
              </w:rPr>
              <w:tab/>
              <w:delText>24</w:delText>
            </w:r>
          </w:del>
        </w:p>
        <w:p w14:paraId="00CDD328" w14:textId="66474AB0" w:rsidR="007A50EF" w:rsidRPr="007F09F1" w:rsidDel="00BF1DE4" w:rsidRDefault="007A50EF">
          <w:pPr>
            <w:pStyle w:val="Obsah2"/>
            <w:tabs>
              <w:tab w:val="left" w:pos="880"/>
              <w:tab w:val="right" w:leader="dot" w:pos="9060"/>
            </w:tabs>
            <w:rPr>
              <w:del w:id="213" w:author="Rulíková Lucie" w:date="2025-05-14T15:27:00Z" w16du:dateUtc="2025-05-14T13:27:00Z"/>
              <w:b w:val="0"/>
              <w:bCs w:val="0"/>
              <w:noProof/>
              <w:kern w:val="2"/>
              <w:sz w:val="24"/>
              <w:szCs w:val="24"/>
              <w14:ligatures w14:val="standardContextual"/>
            </w:rPr>
          </w:pPr>
          <w:del w:id="214" w:author="Rulíková Lucie" w:date="2025-05-14T15:27:00Z" w16du:dateUtc="2025-05-14T13:27:00Z">
            <w:r w:rsidRPr="007F09F1" w:rsidDel="00BF1DE4">
              <w:rPr>
                <w:noProof/>
                <w14:scene3d>
                  <w14:camera w14:prst="orthographicFront"/>
                  <w14:lightRig w14:rig="threePt" w14:dir="t">
                    <w14:rot w14:lat="0" w14:lon="0" w14:rev="0"/>
                  </w14:lightRig>
                </w14:scene3d>
              </w:rPr>
              <w:delText>5.2</w:delText>
            </w:r>
            <w:r w:rsidRPr="007F09F1" w:rsidDel="00BF1DE4">
              <w:rPr>
                <w:b w:val="0"/>
                <w:bCs w:val="0"/>
                <w:noProof/>
                <w:kern w:val="2"/>
                <w:sz w:val="24"/>
                <w:szCs w:val="24"/>
                <w14:ligatures w14:val="standardContextual"/>
              </w:rPr>
              <w:tab/>
            </w:r>
            <w:r w:rsidRPr="007F09F1" w:rsidDel="00BF1DE4">
              <w:rPr>
                <w:noProof/>
              </w:rPr>
              <w:delText>Předmět a výstupy jednání kompletní tripartity</w:delText>
            </w:r>
            <w:r w:rsidRPr="007F09F1" w:rsidDel="00BF1DE4">
              <w:rPr>
                <w:noProof/>
                <w:webHidden/>
              </w:rPr>
              <w:tab/>
              <w:delText>24</w:delText>
            </w:r>
          </w:del>
        </w:p>
        <w:p w14:paraId="732A496B" w14:textId="3599B7C3" w:rsidR="007A50EF" w:rsidRPr="007F09F1" w:rsidDel="00BF1DE4" w:rsidRDefault="007A50EF">
          <w:pPr>
            <w:pStyle w:val="Obsah2"/>
            <w:tabs>
              <w:tab w:val="left" w:pos="880"/>
              <w:tab w:val="right" w:leader="dot" w:pos="9060"/>
            </w:tabs>
            <w:rPr>
              <w:del w:id="215" w:author="Rulíková Lucie" w:date="2025-05-14T15:27:00Z" w16du:dateUtc="2025-05-14T13:27:00Z"/>
              <w:b w:val="0"/>
              <w:bCs w:val="0"/>
              <w:noProof/>
              <w:kern w:val="2"/>
              <w:sz w:val="24"/>
              <w:szCs w:val="24"/>
              <w14:ligatures w14:val="standardContextual"/>
            </w:rPr>
          </w:pPr>
          <w:del w:id="216" w:author="Rulíková Lucie" w:date="2025-05-14T15:27:00Z" w16du:dateUtc="2025-05-14T13:27:00Z">
            <w:r w:rsidRPr="007F09F1" w:rsidDel="00BF1DE4">
              <w:rPr>
                <w:noProof/>
                <w14:scene3d>
                  <w14:camera w14:prst="orthographicFront"/>
                  <w14:lightRig w14:rig="threePt" w14:dir="t">
                    <w14:rot w14:lat="0" w14:lon="0" w14:rev="0"/>
                  </w14:lightRig>
                </w14:scene3d>
              </w:rPr>
              <w:delText>5.3</w:delText>
            </w:r>
            <w:r w:rsidRPr="007F09F1" w:rsidDel="00BF1DE4">
              <w:rPr>
                <w:b w:val="0"/>
                <w:bCs w:val="0"/>
                <w:noProof/>
                <w:kern w:val="2"/>
                <w:sz w:val="24"/>
                <w:szCs w:val="24"/>
                <w14:ligatures w14:val="standardContextual"/>
              </w:rPr>
              <w:tab/>
            </w:r>
            <w:r w:rsidRPr="007F09F1" w:rsidDel="00BF1DE4">
              <w:rPr>
                <w:noProof/>
              </w:rPr>
              <w:delText>Monitorovací jednání tripartity</w:delText>
            </w:r>
            <w:r w:rsidRPr="007F09F1" w:rsidDel="00BF1DE4">
              <w:rPr>
                <w:noProof/>
                <w:webHidden/>
              </w:rPr>
              <w:tab/>
              <w:delText>25</w:delText>
            </w:r>
          </w:del>
        </w:p>
        <w:p w14:paraId="384F8E4D" w14:textId="4037ADB8" w:rsidR="007A50EF" w:rsidRPr="007F09F1" w:rsidDel="00BF1DE4" w:rsidRDefault="007A50EF">
          <w:pPr>
            <w:pStyle w:val="Obsah2"/>
            <w:tabs>
              <w:tab w:val="left" w:pos="880"/>
              <w:tab w:val="right" w:leader="dot" w:pos="9060"/>
            </w:tabs>
            <w:rPr>
              <w:del w:id="217" w:author="Rulíková Lucie" w:date="2025-05-14T15:27:00Z" w16du:dateUtc="2025-05-14T13:27:00Z"/>
              <w:b w:val="0"/>
              <w:bCs w:val="0"/>
              <w:noProof/>
              <w:kern w:val="2"/>
              <w:sz w:val="24"/>
              <w:szCs w:val="24"/>
              <w14:ligatures w14:val="standardContextual"/>
            </w:rPr>
          </w:pPr>
          <w:del w:id="218" w:author="Rulíková Lucie" w:date="2025-05-14T15:27:00Z" w16du:dateUtc="2025-05-14T13:27:00Z">
            <w:r w:rsidRPr="007F09F1" w:rsidDel="00BF1DE4">
              <w:rPr>
                <w:noProof/>
                <w14:scene3d>
                  <w14:camera w14:prst="orthographicFront"/>
                  <w14:lightRig w14:rig="threePt" w14:dir="t">
                    <w14:rot w14:lat="0" w14:lon="0" w14:rev="0"/>
                  </w14:lightRig>
                </w14:scene3d>
              </w:rPr>
              <w:delText>5.4</w:delText>
            </w:r>
            <w:r w:rsidRPr="007F09F1" w:rsidDel="00BF1DE4">
              <w:rPr>
                <w:b w:val="0"/>
                <w:bCs w:val="0"/>
                <w:noProof/>
                <w:kern w:val="2"/>
                <w:sz w:val="24"/>
                <w:szCs w:val="24"/>
                <w14:ligatures w14:val="standardContextual"/>
              </w:rPr>
              <w:tab/>
            </w:r>
            <w:r w:rsidRPr="007F09F1" w:rsidDel="00BF1DE4">
              <w:rPr>
                <w:noProof/>
              </w:rPr>
              <w:delText>Výsledná hodnoticí škála</w:delText>
            </w:r>
            <w:r w:rsidRPr="007F09F1" w:rsidDel="00BF1DE4">
              <w:rPr>
                <w:noProof/>
                <w:webHidden/>
              </w:rPr>
              <w:tab/>
              <w:delText>26</w:delText>
            </w:r>
          </w:del>
        </w:p>
        <w:p w14:paraId="5F12EBB9" w14:textId="4088F972" w:rsidR="007A50EF" w:rsidRPr="007F09F1" w:rsidDel="00BF1DE4" w:rsidRDefault="007A50EF">
          <w:pPr>
            <w:pStyle w:val="Obsah2"/>
            <w:tabs>
              <w:tab w:val="left" w:pos="880"/>
              <w:tab w:val="right" w:leader="dot" w:pos="9060"/>
            </w:tabs>
            <w:rPr>
              <w:del w:id="219" w:author="Rulíková Lucie" w:date="2025-05-14T15:27:00Z" w16du:dateUtc="2025-05-14T13:27:00Z"/>
              <w:b w:val="0"/>
              <w:bCs w:val="0"/>
              <w:noProof/>
              <w:kern w:val="2"/>
              <w:sz w:val="24"/>
              <w:szCs w:val="24"/>
              <w14:ligatures w14:val="standardContextual"/>
            </w:rPr>
          </w:pPr>
          <w:del w:id="220" w:author="Rulíková Lucie" w:date="2025-05-14T15:27:00Z" w16du:dateUtc="2025-05-14T13:27:00Z">
            <w:r w:rsidRPr="007F09F1" w:rsidDel="00BF1DE4">
              <w:rPr>
                <w:noProof/>
                <w14:scene3d>
                  <w14:camera w14:prst="orthographicFront"/>
                  <w14:lightRig w14:rig="threePt" w14:dir="t">
                    <w14:rot w14:lat="0" w14:lon="0" w14:rev="0"/>
                  </w14:lightRig>
                </w14:scene3d>
              </w:rPr>
              <w:delText>5.5</w:delText>
            </w:r>
            <w:r w:rsidRPr="007F09F1" w:rsidDel="00BF1DE4">
              <w:rPr>
                <w:b w:val="0"/>
                <w:bCs w:val="0"/>
                <w:noProof/>
                <w:kern w:val="2"/>
                <w:sz w:val="24"/>
                <w:szCs w:val="24"/>
                <w14:ligatures w14:val="standardContextual"/>
              </w:rPr>
              <w:tab/>
            </w:r>
            <w:r w:rsidRPr="007F09F1" w:rsidDel="00BF1DE4">
              <w:rPr>
                <w:noProof/>
              </w:rPr>
              <w:delText>Harmonogram</w:delText>
            </w:r>
            <w:r w:rsidRPr="007F09F1" w:rsidDel="00BF1DE4">
              <w:rPr>
                <w:noProof/>
                <w:webHidden/>
              </w:rPr>
              <w:tab/>
              <w:delText>27</w:delText>
            </w:r>
          </w:del>
        </w:p>
        <w:p w14:paraId="7738EB87" w14:textId="73EA0A8B" w:rsidR="0073256F" w:rsidRPr="007F09F1" w:rsidRDefault="0073256F">
          <w:r w:rsidRPr="007F09F1">
            <w:rPr>
              <w:b/>
              <w:bCs/>
            </w:rPr>
            <w:fldChar w:fldCharType="end"/>
          </w:r>
        </w:p>
      </w:sdtContent>
    </w:sdt>
    <w:p w14:paraId="6F215DD8" w14:textId="2C74D635" w:rsidR="009E3FA6" w:rsidRPr="007F09F1" w:rsidRDefault="009E3FA6" w:rsidP="005D33EA">
      <w:pPr>
        <w:rPr>
          <w:rFonts w:ascii="Arial" w:hAnsi="Arial" w:cs="Arial"/>
        </w:rPr>
      </w:pPr>
    </w:p>
    <w:p w14:paraId="79AB3EAA" w14:textId="6C7084A2" w:rsidR="00451815" w:rsidRPr="007F09F1" w:rsidRDefault="00001D86" w:rsidP="005D33EA">
      <w:pPr>
        <w:rPr>
          <w:rFonts w:ascii="Arial" w:hAnsi="Arial" w:cs="Arial"/>
          <w:color w:val="0070C0"/>
        </w:rPr>
        <w:sectPr w:rsidR="00451815" w:rsidRPr="007F09F1" w:rsidSect="004D481D">
          <w:headerReference w:type="even" r:id="rId11"/>
          <w:headerReference w:type="default" r:id="rId12"/>
          <w:footerReference w:type="default" r:id="rId13"/>
          <w:headerReference w:type="first" r:id="rId14"/>
          <w:pgSz w:w="11906" w:h="16838" w:code="9"/>
          <w:pgMar w:top="1418" w:right="1418" w:bottom="1418" w:left="1418" w:header="510" w:footer="397" w:gutter="0"/>
          <w:pgNumType w:start="0"/>
          <w:cols w:space="708"/>
          <w:docGrid w:linePitch="299"/>
        </w:sectPr>
      </w:pPr>
      <w:r w:rsidRPr="007F09F1">
        <w:rPr>
          <w:rFonts w:ascii="Arial" w:hAnsi="Arial" w:cs="Arial"/>
          <w:color w:val="0070C0"/>
        </w:rPr>
        <w:br w:type="page"/>
      </w:r>
    </w:p>
    <w:p w14:paraId="0AC4140E" w14:textId="77777777" w:rsidR="0037527A" w:rsidRPr="007F09F1" w:rsidRDefault="0037527A" w:rsidP="00886FC3">
      <w:pPr>
        <w:pStyle w:val="Nadpis1"/>
      </w:pPr>
      <w:bookmarkStart w:id="221" w:name="_Toc195174929"/>
      <w:bookmarkStart w:id="222" w:name="_Toc198129017"/>
      <w:bookmarkEnd w:id="1"/>
      <w:bookmarkEnd w:id="0"/>
      <w:r w:rsidRPr="007F09F1">
        <w:lastRenderedPageBreak/>
        <w:t>Východiska Metodiky hodnocení výzkumných organizací</w:t>
      </w:r>
      <w:bookmarkEnd w:id="221"/>
      <w:bookmarkEnd w:id="222"/>
    </w:p>
    <w:p w14:paraId="039EC940" w14:textId="77777777" w:rsidR="006A06A8" w:rsidRPr="007F09F1" w:rsidRDefault="006A06A8" w:rsidP="005D33EA">
      <w:pPr>
        <w:spacing w:after="0"/>
        <w:rPr>
          <w:rFonts w:ascii="Arial" w:hAnsi="Arial" w:cs="Arial"/>
        </w:rPr>
      </w:pPr>
    </w:p>
    <w:p w14:paraId="29095CA7" w14:textId="04E70A26" w:rsidR="00C413A3" w:rsidRPr="007F09F1" w:rsidRDefault="006A06A8" w:rsidP="00FC7804">
      <w:pPr>
        <w:pStyle w:val="Nadpis2"/>
      </w:pPr>
      <w:bookmarkStart w:id="223" w:name="_Toc195174930"/>
      <w:bookmarkStart w:id="224" w:name="_Toc198129018"/>
      <w:r w:rsidRPr="007F09F1">
        <w:t>Cíle</w:t>
      </w:r>
      <w:bookmarkEnd w:id="223"/>
      <w:bookmarkEnd w:id="224"/>
      <w:r w:rsidRPr="007F09F1">
        <w:t xml:space="preserve"> </w:t>
      </w:r>
    </w:p>
    <w:p w14:paraId="10D1ABEA" w14:textId="7108CB9D" w:rsidR="00C413A3" w:rsidRPr="007F09F1" w:rsidRDefault="00C413A3" w:rsidP="005D33EA">
      <w:pPr>
        <w:spacing w:after="0"/>
        <w:jc w:val="both"/>
        <w:rPr>
          <w:rFonts w:ascii="Arial" w:hAnsi="Arial" w:cs="Arial"/>
        </w:rPr>
      </w:pPr>
      <w:r w:rsidRPr="007F09F1">
        <w:rPr>
          <w:rFonts w:ascii="Arial" w:hAnsi="Arial" w:cs="Arial"/>
        </w:rPr>
        <w:t xml:space="preserve">Metodika hodnocení výzkumných organizací (dále jen „Metodika“) má v souladu s dobrou zahraniční praxí několik základních rolí. </w:t>
      </w:r>
      <w:commentRangeStart w:id="225"/>
      <w:del w:id="226" w:author="Autor">
        <w:r w:rsidRPr="007F09F1" w:rsidDel="00DD5903">
          <w:rPr>
            <w:rFonts w:ascii="Arial" w:hAnsi="Arial" w:cs="Arial"/>
          </w:rPr>
          <w:delText>Plní roli</w:delText>
        </w:r>
      </w:del>
      <w:ins w:id="227" w:author="Autor">
        <w:r w:rsidR="00DD5903" w:rsidRPr="007F09F1">
          <w:rPr>
            <w:rFonts w:ascii="Arial" w:hAnsi="Arial" w:cs="Arial"/>
          </w:rPr>
          <w:t>Je</w:t>
        </w:r>
      </w:ins>
      <w:r w:rsidRPr="007F09F1">
        <w:rPr>
          <w:rFonts w:ascii="Arial" w:hAnsi="Arial" w:cs="Arial"/>
        </w:rPr>
        <w:t xml:space="preserve"> </w:t>
      </w:r>
      <w:del w:id="228" w:author="Autor">
        <w:r w:rsidRPr="007F09F1" w:rsidDel="00DD5903">
          <w:rPr>
            <w:rFonts w:ascii="Arial" w:hAnsi="Arial" w:cs="Arial"/>
          </w:rPr>
          <w:delText xml:space="preserve">zásadního </w:delText>
        </w:r>
      </w:del>
      <w:ins w:id="229" w:author="Autor">
        <w:r w:rsidR="00DD5903" w:rsidRPr="007F09F1">
          <w:rPr>
            <w:rFonts w:ascii="Arial" w:hAnsi="Arial" w:cs="Arial"/>
          </w:rPr>
          <w:t xml:space="preserve">zásadním </w:t>
        </w:r>
      </w:ins>
      <w:r w:rsidRPr="007F09F1">
        <w:rPr>
          <w:rFonts w:ascii="Arial" w:hAnsi="Arial" w:cs="Arial"/>
        </w:rPr>
        <w:t>nástroje</w:t>
      </w:r>
      <w:ins w:id="230" w:author="Autor">
        <w:r w:rsidR="00DD5903" w:rsidRPr="007F09F1">
          <w:rPr>
            <w:rFonts w:ascii="Arial" w:hAnsi="Arial" w:cs="Arial"/>
          </w:rPr>
          <w:t>m</w:t>
        </w:r>
      </w:ins>
      <w:r w:rsidRPr="007F09F1">
        <w:rPr>
          <w:rFonts w:ascii="Arial" w:hAnsi="Arial" w:cs="Arial"/>
        </w:rPr>
        <w:t xml:space="preserve"> </w:t>
      </w:r>
      <w:commentRangeEnd w:id="225"/>
      <w:r w:rsidR="00587D8A" w:rsidRPr="007F09F1">
        <w:rPr>
          <w:rStyle w:val="Odkaznakoment"/>
        </w:rPr>
        <w:commentReference w:id="225"/>
      </w:r>
      <w:r w:rsidRPr="007F09F1">
        <w:rPr>
          <w:rFonts w:ascii="Arial" w:hAnsi="Arial" w:cs="Arial"/>
        </w:rPr>
        <w:t>pro získávání informací o</w:t>
      </w:r>
      <w:r w:rsidR="005D33EA" w:rsidRPr="007F09F1">
        <w:rPr>
          <w:rFonts w:ascii="Arial" w:hAnsi="Arial" w:cs="Arial"/>
        </w:rPr>
        <w:t> </w:t>
      </w:r>
      <w:r w:rsidRPr="007F09F1">
        <w:rPr>
          <w:rFonts w:ascii="Arial" w:hAnsi="Arial" w:cs="Arial"/>
        </w:rPr>
        <w:t>systému výzkumu, vývoje a inovací (dále jen „VaVaI“), které jsou následně využity pro tvorbu strategického rozhodování a pro nastavení financování. V tomto ohledu Metodika přispívá ke</w:t>
      </w:r>
      <w:r w:rsidR="005D33EA" w:rsidRPr="007F09F1">
        <w:rPr>
          <w:rFonts w:ascii="Arial" w:hAnsi="Arial" w:cs="Arial"/>
        </w:rPr>
        <w:t> </w:t>
      </w:r>
      <w:r w:rsidRPr="007F09F1">
        <w:rPr>
          <w:rFonts w:ascii="Arial" w:hAnsi="Arial" w:cs="Arial"/>
        </w:rPr>
        <w:t>zvyšování efektivity řízení</w:t>
      </w:r>
      <w:r w:rsidR="005D33EA" w:rsidRPr="007F09F1">
        <w:rPr>
          <w:rFonts w:ascii="Arial" w:hAnsi="Arial" w:cs="Arial"/>
        </w:rPr>
        <w:t xml:space="preserve"> </w:t>
      </w:r>
      <w:r w:rsidRPr="007F09F1">
        <w:rPr>
          <w:rFonts w:ascii="Arial" w:hAnsi="Arial" w:cs="Arial"/>
        </w:rPr>
        <w:t>a financování systému VaVaI. Další klíčové role jsou pak formativní a komunikační. Hodnocení prostřednictvím zpětné vazby motivuje a posiluje dobrou praxi na všech úrovních, které do hodnocení vstupují – úroveň národní, úroveň poskytovatele a úroveň výzkumné organizace</w:t>
      </w:r>
      <w:r w:rsidR="00687668" w:rsidRPr="007F09F1">
        <w:rPr>
          <w:rFonts w:ascii="Arial" w:hAnsi="Arial" w:cs="Arial"/>
        </w:rPr>
        <w:t xml:space="preserve"> (dále jen „VO“)</w:t>
      </w:r>
      <w:r w:rsidRPr="007F09F1">
        <w:rPr>
          <w:rFonts w:ascii="Arial" w:hAnsi="Arial" w:cs="Arial"/>
        </w:rPr>
        <w:t>. Ve</w:t>
      </w:r>
      <w:r w:rsidR="005D33EA" w:rsidRPr="007F09F1">
        <w:rPr>
          <w:rFonts w:ascii="Arial" w:hAnsi="Arial" w:cs="Arial"/>
        </w:rPr>
        <w:t> </w:t>
      </w:r>
      <w:r w:rsidRPr="007F09F1">
        <w:rPr>
          <w:rFonts w:ascii="Arial" w:hAnsi="Arial" w:cs="Arial"/>
        </w:rPr>
        <w:t xml:space="preserve">své formativní funkci je tedy hodnocení určujícím strategickým nástrojem nezbytným </w:t>
      </w:r>
      <w:r w:rsidR="00CA7865" w:rsidRPr="007F09F1">
        <w:rPr>
          <w:rFonts w:ascii="Arial" w:hAnsi="Arial" w:cs="Arial"/>
        </w:rPr>
        <w:t xml:space="preserve">nejen </w:t>
      </w:r>
      <w:r w:rsidRPr="007F09F1">
        <w:rPr>
          <w:rFonts w:ascii="Arial" w:hAnsi="Arial" w:cs="Arial"/>
        </w:rPr>
        <w:t>pro efektivní a transparentní řízení systému VaVaI</w:t>
      </w:r>
      <w:r w:rsidR="00CA7865" w:rsidRPr="007F09F1">
        <w:rPr>
          <w:rFonts w:ascii="Arial" w:hAnsi="Arial" w:cs="Arial"/>
        </w:rPr>
        <w:t xml:space="preserve">, ale i pro motivaci ke zkvalitňování </w:t>
      </w:r>
      <w:r w:rsidR="009B7F2C" w:rsidRPr="007F09F1">
        <w:rPr>
          <w:rFonts w:ascii="Arial" w:hAnsi="Arial" w:cs="Arial"/>
        </w:rPr>
        <w:t>provádění samotného výzkumu</w:t>
      </w:r>
      <w:r w:rsidR="00431CF1" w:rsidRPr="007F09F1">
        <w:rPr>
          <w:rFonts w:ascii="Arial" w:hAnsi="Arial" w:cs="Arial"/>
        </w:rPr>
        <w:t xml:space="preserve"> a kultivaci výzkumného prostředí</w:t>
      </w:r>
      <w:r w:rsidRPr="007F09F1">
        <w:rPr>
          <w:rFonts w:ascii="Arial" w:hAnsi="Arial" w:cs="Arial"/>
        </w:rPr>
        <w:t xml:space="preserve">. Poznatky získané při hodnocení jsou </w:t>
      </w:r>
      <w:r w:rsidR="009B7F2C" w:rsidRPr="007F09F1">
        <w:rPr>
          <w:rFonts w:ascii="Arial" w:hAnsi="Arial" w:cs="Arial"/>
        </w:rPr>
        <w:t>důležitými</w:t>
      </w:r>
      <w:r w:rsidRPr="007F09F1">
        <w:rPr>
          <w:rFonts w:ascii="Arial" w:hAnsi="Arial" w:cs="Arial"/>
        </w:rPr>
        <w:t xml:space="preserve"> vstupy pro strategické dokumenty národní výzkumné politiky</w:t>
      </w:r>
      <w:ins w:id="231" w:author="Rulíková Lucie" w:date="2025-05-14T10:15:00Z" w16du:dateUtc="2025-05-14T08:15:00Z">
        <w:r w:rsidR="003B3072" w:rsidRPr="007F09F1">
          <w:rPr>
            <w:rFonts w:ascii="Arial" w:hAnsi="Arial" w:cs="Arial"/>
          </w:rPr>
          <w:t>,</w:t>
        </w:r>
      </w:ins>
      <w:del w:id="232" w:author="Rulíková Lucie" w:date="2025-05-14T10:15:00Z" w16du:dateUtc="2025-05-14T08:15:00Z">
        <w:r w:rsidRPr="007F09F1" w:rsidDel="003B3072">
          <w:rPr>
            <w:rFonts w:ascii="Arial" w:hAnsi="Arial" w:cs="Arial"/>
          </w:rPr>
          <w:delText>,</w:delText>
        </w:r>
      </w:del>
      <w:r w:rsidRPr="007F09F1">
        <w:rPr>
          <w:rStyle w:val="Znakapoznpodarou"/>
          <w:rFonts w:ascii="Arial" w:hAnsi="Arial" w:cs="Arial"/>
        </w:rPr>
        <w:footnoteReference w:id="1"/>
      </w:r>
      <w:r w:rsidRPr="007F09F1">
        <w:rPr>
          <w:rFonts w:ascii="Arial" w:hAnsi="Arial" w:cs="Arial"/>
        </w:rPr>
        <w:t xml:space="preserve"> návrhy prioritních smě</w:t>
      </w:r>
      <w:r w:rsidR="005C143D" w:rsidRPr="007F09F1">
        <w:rPr>
          <w:rFonts w:ascii="Arial" w:hAnsi="Arial" w:cs="Arial"/>
        </w:rPr>
        <w:t xml:space="preserve">rů výzkumu, národních programů nebo případné </w:t>
      </w:r>
      <w:r w:rsidRPr="007F09F1">
        <w:rPr>
          <w:rFonts w:ascii="Arial" w:hAnsi="Arial" w:cs="Arial"/>
        </w:rPr>
        <w:t xml:space="preserve">návrhy na reformu systému VaVaI </w:t>
      </w:r>
      <w:r w:rsidR="009B7F2C" w:rsidRPr="007F09F1">
        <w:rPr>
          <w:rFonts w:ascii="Arial" w:hAnsi="Arial" w:cs="Arial"/>
        </w:rPr>
        <w:t>či</w:t>
      </w:r>
      <w:r w:rsidRPr="007F09F1">
        <w:rPr>
          <w:rFonts w:ascii="Arial" w:hAnsi="Arial" w:cs="Arial"/>
        </w:rPr>
        <w:t xml:space="preserve"> institucí VaVaI. Komunikační role pak spočívá zejména v důrazu </w:t>
      </w:r>
      <w:r w:rsidR="009B7F2C" w:rsidRPr="007F09F1">
        <w:rPr>
          <w:rFonts w:ascii="Arial" w:hAnsi="Arial" w:cs="Arial"/>
        </w:rPr>
        <w:t>a „mainstreamingu“ určitých vybraných aspektů</w:t>
      </w:r>
      <w:r w:rsidRPr="007F09F1">
        <w:rPr>
          <w:rFonts w:ascii="Arial" w:hAnsi="Arial" w:cs="Arial"/>
        </w:rPr>
        <w:t xml:space="preserve"> systému VaVaI, které je třeba posilovat, aby došlo k naplnění cílů definovaných v příslušných koncepčních dokumentech </w:t>
      </w:r>
      <w:r w:rsidR="009B7F2C" w:rsidRPr="007F09F1">
        <w:rPr>
          <w:rFonts w:ascii="Arial" w:hAnsi="Arial" w:cs="Arial"/>
        </w:rPr>
        <w:t>na</w:t>
      </w:r>
      <w:r w:rsidR="005D33EA" w:rsidRPr="007F09F1">
        <w:rPr>
          <w:rFonts w:ascii="Arial" w:hAnsi="Arial" w:cs="Arial"/>
        </w:rPr>
        <w:t> </w:t>
      </w:r>
      <w:r w:rsidR="009B7F2C" w:rsidRPr="007F09F1">
        <w:rPr>
          <w:rFonts w:ascii="Arial" w:hAnsi="Arial" w:cs="Arial"/>
        </w:rPr>
        <w:t>všech úrovních systému VaVaI</w:t>
      </w:r>
      <w:r w:rsidRPr="007F09F1">
        <w:rPr>
          <w:rFonts w:ascii="Arial" w:hAnsi="Arial" w:cs="Arial"/>
        </w:rPr>
        <w:t>, popřípadě deklarovaných v rámci mezinárodních iniciativ</w:t>
      </w:r>
      <w:r w:rsidR="00487E09" w:rsidRPr="007F09F1">
        <w:rPr>
          <w:rFonts w:ascii="Arial" w:hAnsi="Arial" w:cs="Arial"/>
        </w:rPr>
        <w:t xml:space="preserve">, zejména pak </w:t>
      </w:r>
      <w:r w:rsidR="009B7F2C" w:rsidRPr="007F09F1">
        <w:rPr>
          <w:rFonts w:ascii="Arial" w:hAnsi="Arial" w:cs="Arial"/>
        </w:rPr>
        <w:t xml:space="preserve">v </w:t>
      </w:r>
      <w:r w:rsidR="005C143D" w:rsidRPr="007F09F1">
        <w:rPr>
          <w:rFonts w:ascii="Arial" w:hAnsi="Arial" w:cs="Arial"/>
        </w:rPr>
        <w:t>„</w:t>
      </w:r>
      <w:r w:rsidR="00487E09" w:rsidRPr="007F09F1">
        <w:rPr>
          <w:rFonts w:ascii="Arial" w:hAnsi="Arial" w:cs="Arial"/>
        </w:rPr>
        <w:t>The Agreement on Reforming Research Assessment</w:t>
      </w:r>
      <w:r w:rsidR="005C143D" w:rsidRPr="007F09F1">
        <w:rPr>
          <w:rFonts w:ascii="Arial" w:hAnsi="Arial" w:cs="Arial"/>
        </w:rPr>
        <w:t>”</w:t>
      </w:r>
      <w:r w:rsidR="00487E09" w:rsidRPr="007F09F1">
        <w:rPr>
          <w:rFonts w:ascii="Arial" w:hAnsi="Arial" w:cs="Arial"/>
        </w:rPr>
        <w:t xml:space="preserve"> a návazn</w:t>
      </w:r>
      <w:r w:rsidR="005C143D" w:rsidRPr="007F09F1">
        <w:rPr>
          <w:rFonts w:ascii="Arial" w:hAnsi="Arial" w:cs="Arial"/>
        </w:rPr>
        <w:t>é</w:t>
      </w:r>
      <w:r w:rsidR="00487E09" w:rsidRPr="007F09F1">
        <w:rPr>
          <w:rFonts w:ascii="Arial" w:hAnsi="Arial" w:cs="Arial"/>
        </w:rPr>
        <w:t xml:space="preserve"> platform</w:t>
      </w:r>
      <w:r w:rsidR="005C143D" w:rsidRPr="007F09F1">
        <w:rPr>
          <w:rFonts w:ascii="Arial" w:hAnsi="Arial" w:cs="Arial"/>
        </w:rPr>
        <w:t>y</w:t>
      </w:r>
      <w:r w:rsidR="00487E09" w:rsidRPr="007F09F1">
        <w:rPr>
          <w:rFonts w:ascii="Arial" w:hAnsi="Arial" w:cs="Arial"/>
        </w:rPr>
        <w:t xml:space="preserve"> </w:t>
      </w:r>
      <w:r w:rsidR="005C143D" w:rsidRPr="007F09F1">
        <w:rPr>
          <w:rFonts w:ascii="Arial" w:hAnsi="Arial" w:cs="Arial"/>
        </w:rPr>
        <w:t>„</w:t>
      </w:r>
      <w:r w:rsidR="00487E09" w:rsidRPr="007F09F1">
        <w:rPr>
          <w:rFonts w:ascii="Arial" w:hAnsi="Arial" w:cs="Arial"/>
        </w:rPr>
        <w:t>Coalition for</w:t>
      </w:r>
      <w:r w:rsidR="005D33EA" w:rsidRPr="007F09F1">
        <w:rPr>
          <w:rFonts w:ascii="Arial" w:hAnsi="Arial" w:cs="Arial"/>
        </w:rPr>
        <w:t> </w:t>
      </w:r>
      <w:r w:rsidR="00487E09" w:rsidRPr="007F09F1">
        <w:rPr>
          <w:rFonts w:ascii="Arial" w:hAnsi="Arial" w:cs="Arial"/>
        </w:rPr>
        <w:t>Advancing Research Assessment</w:t>
      </w:r>
      <w:r w:rsidR="005C143D" w:rsidRPr="007F09F1">
        <w:rPr>
          <w:rFonts w:ascii="Arial" w:hAnsi="Arial" w:cs="Arial"/>
        </w:rPr>
        <w:t>”</w:t>
      </w:r>
      <w:r w:rsidR="00487E09" w:rsidRPr="007F09F1">
        <w:rPr>
          <w:rFonts w:ascii="Arial" w:hAnsi="Arial" w:cs="Arial"/>
        </w:rPr>
        <w:t xml:space="preserve"> (CoARA)</w:t>
      </w:r>
      <w:r w:rsidRPr="007F09F1">
        <w:rPr>
          <w:rFonts w:ascii="Arial" w:hAnsi="Arial" w:cs="Arial"/>
        </w:rPr>
        <w:t>.</w:t>
      </w:r>
      <w:r w:rsidRPr="007F09F1">
        <w:rPr>
          <w:rStyle w:val="Znakapoznpodarou"/>
          <w:rFonts w:ascii="Arial" w:hAnsi="Arial" w:cs="Arial"/>
        </w:rPr>
        <w:footnoteReference w:id="2"/>
      </w:r>
      <w:r w:rsidRPr="007F09F1">
        <w:rPr>
          <w:rFonts w:ascii="Arial" w:hAnsi="Arial" w:cs="Arial"/>
        </w:rPr>
        <w:t xml:space="preserve"> </w:t>
      </w:r>
    </w:p>
    <w:p w14:paraId="5A86077F" w14:textId="77777777" w:rsidR="00DC6E48" w:rsidRPr="007F09F1" w:rsidRDefault="00DC6E48" w:rsidP="005D33EA">
      <w:pPr>
        <w:autoSpaceDE w:val="0"/>
        <w:autoSpaceDN w:val="0"/>
        <w:adjustRightInd w:val="0"/>
        <w:spacing w:after="0"/>
        <w:jc w:val="both"/>
        <w:rPr>
          <w:rFonts w:ascii="Arial" w:hAnsi="Arial" w:cs="Arial"/>
        </w:rPr>
      </w:pPr>
    </w:p>
    <w:p w14:paraId="042278CC" w14:textId="2B7666C9" w:rsidR="006A06A8" w:rsidRPr="007F09F1" w:rsidRDefault="005A0242" w:rsidP="005D33EA">
      <w:pPr>
        <w:spacing w:after="0"/>
        <w:jc w:val="both"/>
        <w:rPr>
          <w:rFonts w:ascii="Arial" w:hAnsi="Arial" w:cs="Arial"/>
        </w:rPr>
      </w:pPr>
      <w:r w:rsidRPr="007F09F1">
        <w:rPr>
          <w:rFonts w:ascii="Arial" w:hAnsi="Arial" w:cs="Arial"/>
        </w:rPr>
        <w:t>Ná</w:t>
      </w:r>
      <w:r w:rsidR="006A06A8" w:rsidRPr="007F09F1">
        <w:rPr>
          <w:rFonts w:ascii="Arial" w:hAnsi="Arial" w:cs="Arial"/>
        </w:rPr>
        <w:t xml:space="preserve">vazně na výše uvedené je cílem hodnocení </w:t>
      </w:r>
      <w:r w:rsidR="008A03AC" w:rsidRPr="007F09F1">
        <w:rPr>
          <w:rFonts w:ascii="Arial" w:hAnsi="Arial" w:cs="Arial"/>
        </w:rPr>
        <w:t>výzkumných organizací</w:t>
      </w:r>
      <w:r w:rsidR="006A06A8" w:rsidRPr="007F09F1">
        <w:rPr>
          <w:rFonts w:ascii="Arial" w:hAnsi="Arial" w:cs="Arial"/>
        </w:rPr>
        <w:t xml:space="preserve"> prostřednictvím Metodiky především:</w:t>
      </w:r>
    </w:p>
    <w:p w14:paraId="3980EF6B" w14:textId="77777777" w:rsidR="006A06A8" w:rsidRPr="007F09F1" w:rsidRDefault="006A06A8" w:rsidP="005D33EA">
      <w:pPr>
        <w:spacing w:after="0"/>
        <w:jc w:val="both"/>
        <w:rPr>
          <w:rFonts w:ascii="Arial" w:hAnsi="Arial" w:cs="Arial"/>
        </w:rPr>
      </w:pPr>
    </w:p>
    <w:p w14:paraId="226DB663" w14:textId="43C29EDD" w:rsidR="006A06A8" w:rsidRPr="007F09F1" w:rsidRDefault="006A06A8" w:rsidP="005D33EA">
      <w:pPr>
        <w:pStyle w:val="Odstavecseseznamem"/>
        <w:numPr>
          <w:ilvl w:val="0"/>
          <w:numId w:val="13"/>
        </w:numPr>
        <w:spacing w:after="0"/>
        <w:jc w:val="both"/>
        <w:rPr>
          <w:rFonts w:ascii="Arial" w:hAnsi="Arial" w:cs="Arial"/>
        </w:rPr>
      </w:pPr>
      <w:r w:rsidRPr="007F09F1">
        <w:rPr>
          <w:rFonts w:ascii="Arial" w:hAnsi="Arial" w:cs="Arial"/>
        </w:rPr>
        <w:t xml:space="preserve">zvyšování efektivity a kvality výzkumu s důrazem na </w:t>
      </w:r>
      <w:commentRangeStart w:id="237"/>
      <w:r w:rsidRPr="007F09F1">
        <w:rPr>
          <w:rFonts w:ascii="Arial" w:hAnsi="Arial" w:cs="Arial"/>
        </w:rPr>
        <w:t>dosahování</w:t>
      </w:r>
      <w:r w:rsidRPr="007F09F1">
        <w:rPr>
          <w:rFonts w:ascii="Arial" w:hAnsi="Arial" w:cs="Arial"/>
          <w:bCs/>
        </w:rPr>
        <w:t xml:space="preserve"> </w:t>
      </w:r>
      <w:del w:id="238" w:author="Autor">
        <w:r w:rsidRPr="007F09F1" w:rsidDel="00DD5903">
          <w:rPr>
            <w:rFonts w:ascii="Arial" w:hAnsi="Arial" w:cs="Arial"/>
            <w:bCs/>
          </w:rPr>
          <w:delText>excelence</w:delText>
        </w:r>
        <w:r w:rsidR="00A64455" w:rsidRPr="007F09F1" w:rsidDel="00DD5903">
          <w:rPr>
            <w:rFonts w:ascii="Arial" w:hAnsi="Arial" w:cs="Arial"/>
            <w:bCs/>
          </w:rPr>
          <w:delText xml:space="preserve"> </w:delText>
        </w:r>
      </w:del>
      <w:ins w:id="239" w:author="Autor">
        <w:r w:rsidR="00DD5903" w:rsidRPr="007F09F1">
          <w:rPr>
            <w:rFonts w:ascii="Arial" w:hAnsi="Arial" w:cs="Arial"/>
            <w:bCs/>
          </w:rPr>
          <w:t xml:space="preserve">vynikajících výsledků </w:t>
        </w:r>
      </w:ins>
      <w:r w:rsidR="00A64455" w:rsidRPr="007F09F1">
        <w:rPr>
          <w:rFonts w:ascii="Arial" w:hAnsi="Arial" w:cs="Arial"/>
          <w:bCs/>
        </w:rPr>
        <w:t>při dodržování etických zásad a správné praxe</w:t>
      </w:r>
      <w:commentRangeEnd w:id="237"/>
      <w:r w:rsidR="00D4071A" w:rsidRPr="007F09F1">
        <w:rPr>
          <w:rStyle w:val="Odkaznakoment"/>
        </w:rPr>
        <w:commentReference w:id="237"/>
      </w:r>
      <w:r w:rsidRPr="007F09F1">
        <w:rPr>
          <w:rFonts w:ascii="Arial" w:hAnsi="Arial" w:cs="Arial"/>
        </w:rPr>
        <w:t xml:space="preserve">, </w:t>
      </w:r>
    </w:p>
    <w:p w14:paraId="65FAB7A0" w14:textId="33BE3249" w:rsidR="006A06A8" w:rsidRPr="007F09F1" w:rsidRDefault="006A06A8" w:rsidP="005D33EA">
      <w:pPr>
        <w:pStyle w:val="Odstavecseseznamem"/>
        <w:numPr>
          <w:ilvl w:val="0"/>
          <w:numId w:val="13"/>
        </w:numPr>
        <w:spacing w:after="0"/>
        <w:jc w:val="both"/>
        <w:rPr>
          <w:rFonts w:ascii="Arial" w:hAnsi="Arial" w:cs="Arial"/>
        </w:rPr>
      </w:pPr>
      <w:r w:rsidRPr="007F09F1">
        <w:rPr>
          <w:rFonts w:ascii="Arial" w:hAnsi="Arial" w:cs="Arial"/>
        </w:rPr>
        <w:t xml:space="preserve">motivace ke </w:t>
      </w:r>
      <w:r w:rsidRPr="007F09F1">
        <w:rPr>
          <w:rFonts w:ascii="Arial" w:hAnsi="Arial" w:cs="Arial"/>
          <w:bCs/>
        </w:rPr>
        <w:t>zhodnocování výsledků výzkumu</w:t>
      </w:r>
      <w:r w:rsidRPr="007F09F1">
        <w:rPr>
          <w:rFonts w:ascii="Arial" w:hAnsi="Arial" w:cs="Arial"/>
        </w:rPr>
        <w:t xml:space="preserve">, </w:t>
      </w:r>
      <w:r w:rsidRPr="007F09F1">
        <w:rPr>
          <w:rFonts w:ascii="Arial" w:hAnsi="Arial" w:cs="Arial"/>
          <w:bCs/>
        </w:rPr>
        <w:t xml:space="preserve">posílení role výsledků aplikovaného výzkumu </w:t>
      </w:r>
      <w:commentRangeStart w:id="240"/>
      <w:commentRangeEnd w:id="240"/>
      <w:r w:rsidR="00A95709" w:rsidRPr="007F09F1">
        <w:rPr>
          <w:rStyle w:val="Odkaznakoment"/>
        </w:rPr>
        <w:commentReference w:id="240"/>
      </w:r>
      <w:r w:rsidRPr="007F09F1">
        <w:rPr>
          <w:rFonts w:ascii="Arial" w:hAnsi="Arial" w:cs="Arial"/>
          <w:bCs/>
        </w:rPr>
        <w:t>a zkvalitnění principů hodnocení aplikovaného výzkumu</w:t>
      </w:r>
      <w:r w:rsidR="004E0D27" w:rsidRPr="007F09F1">
        <w:rPr>
          <w:rFonts w:ascii="Arial" w:hAnsi="Arial" w:cs="Arial"/>
          <w:bCs/>
        </w:rPr>
        <w:t>,</w:t>
      </w:r>
    </w:p>
    <w:p w14:paraId="520DBDAE" w14:textId="78F571BD" w:rsidR="00431CF1" w:rsidRPr="007F09F1" w:rsidRDefault="00431CF1" w:rsidP="005D33EA">
      <w:pPr>
        <w:pStyle w:val="Odstavecseseznamem"/>
        <w:numPr>
          <w:ilvl w:val="0"/>
          <w:numId w:val="13"/>
        </w:numPr>
        <w:spacing w:after="0"/>
        <w:jc w:val="both"/>
        <w:rPr>
          <w:rFonts w:ascii="Arial" w:hAnsi="Arial" w:cs="Arial"/>
        </w:rPr>
      </w:pPr>
      <w:r w:rsidRPr="007F09F1">
        <w:rPr>
          <w:rFonts w:ascii="Arial" w:hAnsi="Arial" w:cs="Arial"/>
        </w:rPr>
        <w:t xml:space="preserve">důraz na výzkumný ekosystém VaVaI i jednotlivých VO, </w:t>
      </w:r>
      <w:r w:rsidR="00506A1E" w:rsidRPr="007F09F1">
        <w:rPr>
          <w:rFonts w:ascii="Arial" w:hAnsi="Arial" w:cs="Arial"/>
        </w:rPr>
        <w:t>jejich</w:t>
      </w:r>
      <w:r w:rsidRPr="007F09F1">
        <w:rPr>
          <w:rFonts w:ascii="Arial" w:hAnsi="Arial" w:cs="Arial"/>
        </w:rPr>
        <w:t xml:space="preserve"> diverzitu a inkluzivitu, rovnost příležitostí a podporu </w:t>
      </w:r>
      <w:r w:rsidRPr="007F09F1">
        <w:rPr>
          <w:rFonts w:ascii="Arial" w:hAnsi="Arial" w:cs="Arial"/>
          <w:bCs/>
        </w:rPr>
        <w:t>lidí ve vědě</w:t>
      </w:r>
      <w:r w:rsidRPr="007F09F1">
        <w:rPr>
          <w:rFonts w:ascii="Arial" w:hAnsi="Arial" w:cs="Arial"/>
        </w:rPr>
        <w:t>,</w:t>
      </w:r>
    </w:p>
    <w:p w14:paraId="22F8C9FB" w14:textId="77777777" w:rsidR="006A06A8" w:rsidRPr="007F09F1" w:rsidRDefault="006A06A8" w:rsidP="005D33EA">
      <w:pPr>
        <w:pStyle w:val="Odstavecseseznamem"/>
        <w:numPr>
          <w:ilvl w:val="0"/>
          <w:numId w:val="13"/>
        </w:numPr>
        <w:spacing w:after="0"/>
        <w:jc w:val="both"/>
        <w:rPr>
          <w:rFonts w:ascii="Arial" w:hAnsi="Arial" w:cs="Arial"/>
        </w:rPr>
      </w:pPr>
      <w:r w:rsidRPr="007F09F1">
        <w:rPr>
          <w:rFonts w:ascii="Arial" w:hAnsi="Arial" w:cs="Arial"/>
        </w:rPr>
        <w:t xml:space="preserve">podpora </w:t>
      </w:r>
      <w:r w:rsidRPr="007F09F1">
        <w:rPr>
          <w:rFonts w:ascii="Arial" w:hAnsi="Arial" w:cs="Arial"/>
          <w:bCs/>
        </w:rPr>
        <w:t>internacionalizace, mezinárodní konkurenceschopnosti a interdisciplinarity českého VaVaI,</w:t>
      </w:r>
    </w:p>
    <w:p w14:paraId="3D69749B" w14:textId="17238C0C" w:rsidR="006A06A8" w:rsidRPr="007F09F1" w:rsidRDefault="006A06A8" w:rsidP="005D33EA">
      <w:pPr>
        <w:pStyle w:val="Odstavecseseznamem"/>
        <w:numPr>
          <w:ilvl w:val="0"/>
          <w:numId w:val="13"/>
        </w:numPr>
        <w:spacing w:after="0"/>
        <w:jc w:val="both"/>
        <w:rPr>
          <w:rFonts w:ascii="Arial" w:hAnsi="Arial" w:cs="Arial"/>
        </w:rPr>
      </w:pPr>
      <w:r w:rsidRPr="007F09F1">
        <w:rPr>
          <w:rFonts w:ascii="Arial" w:hAnsi="Arial" w:cs="Arial"/>
          <w:bCs/>
        </w:rPr>
        <w:t>p</w:t>
      </w:r>
      <w:r w:rsidRPr="007F09F1">
        <w:rPr>
          <w:rFonts w:ascii="Arial" w:hAnsi="Arial" w:cs="Arial"/>
        </w:rPr>
        <w:t xml:space="preserve">osilování </w:t>
      </w:r>
      <w:r w:rsidRPr="007F09F1">
        <w:rPr>
          <w:rFonts w:ascii="Arial" w:hAnsi="Arial" w:cs="Arial"/>
          <w:bCs/>
        </w:rPr>
        <w:t>odpovědnosti jednotlivých aktérů systému VaVaI, a to včetně role poskytovatelů</w:t>
      </w:r>
      <w:r w:rsidRPr="007F09F1">
        <w:rPr>
          <w:rFonts w:ascii="Arial" w:hAnsi="Arial" w:cs="Arial"/>
        </w:rPr>
        <w:t xml:space="preserve"> </w:t>
      </w:r>
      <w:r w:rsidR="00B72C3C" w:rsidRPr="007F09F1">
        <w:rPr>
          <w:rFonts w:ascii="Arial" w:hAnsi="Arial" w:cs="Arial"/>
        </w:rPr>
        <w:t>ve</w:t>
      </w:r>
      <w:r w:rsidR="005D33EA" w:rsidRPr="007F09F1">
        <w:rPr>
          <w:rFonts w:ascii="Arial" w:hAnsi="Arial" w:cs="Arial"/>
        </w:rPr>
        <w:t> </w:t>
      </w:r>
      <w:r w:rsidR="00B72C3C" w:rsidRPr="007F09F1">
        <w:rPr>
          <w:rFonts w:ascii="Arial" w:hAnsi="Arial" w:cs="Arial"/>
        </w:rPr>
        <w:t xml:space="preserve">vztahu k výzkumné </w:t>
      </w:r>
      <w:r w:rsidRPr="007F09F1">
        <w:rPr>
          <w:rFonts w:ascii="Arial" w:hAnsi="Arial" w:cs="Arial"/>
        </w:rPr>
        <w:t>činnost</w:t>
      </w:r>
      <w:r w:rsidR="00B72C3C" w:rsidRPr="007F09F1">
        <w:rPr>
          <w:rFonts w:ascii="Arial" w:hAnsi="Arial" w:cs="Arial"/>
        </w:rPr>
        <w:t>i</w:t>
      </w:r>
      <w:r w:rsidRPr="007F09F1">
        <w:rPr>
          <w:rFonts w:ascii="Arial" w:hAnsi="Arial" w:cs="Arial"/>
        </w:rPr>
        <w:t xml:space="preserve"> jimi hodnocených a financovaných </w:t>
      </w:r>
      <w:r w:rsidR="004E0D27" w:rsidRPr="007F09F1">
        <w:rPr>
          <w:rFonts w:ascii="Arial" w:hAnsi="Arial" w:cs="Arial"/>
        </w:rPr>
        <w:t>VO</w:t>
      </w:r>
      <w:r w:rsidRPr="007F09F1">
        <w:rPr>
          <w:rFonts w:ascii="Arial" w:hAnsi="Arial" w:cs="Arial"/>
        </w:rPr>
        <w:t xml:space="preserve"> s důrazem na</w:t>
      </w:r>
      <w:r w:rsidR="005D33EA" w:rsidRPr="007F09F1">
        <w:rPr>
          <w:rFonts w:ascii="Arial" w:hAnsi="Arial" w:cs="Arial"/>
        </w:rPr>
        <w:t> </w:t>
      </w:r>
      <w:r w:rsidRPr="007F09F1">
        <w:rPr>
          <w:rFonts w:ascii="Arial" w:hAnsi="Arial" w:cs="Arial"/>
          <w:bCs/>
        </w:rPr>
        <w:t>dlouhodobý</w:t>
      </w:r>
      <w:r w:rsidR="004E0D27" w:rsidRPr="007F09F1">
        <w:rPr>
          <w:rFonts w:ascii="Arial" w:hAnsi="Arial" w:cs="Arial"/>
          <w:bCs/>
        </w:rPr>
        <w:t xml:space="preserve"> koncepční</w:t>
      </w:r>
      <w:r w:rsidR="00B72C3C" w:rsidRPr="007F09F1">
        <w:rPr>
          <w:rFonts w:ascii="Arial" w:hAnsi="Arial" w:cs="Arial"/>
          <w:bCs/>
        </w:rPr>
        <w:t xml:space="preserve"> </w:t>
      </w:r>
      <w:r w:rsidRPr="007F09F1">
        <w:rPr>
          <w:rFonts w:ascii="Arial" w:hAnsi="Arial" w:cs="Arial"/>
          <w:bCs/>
        </w:rPr>
        <w:t xml:space="preserve">rozvoj </w:t>
      </w:r>
      <w:r w:rsidR="006F7D63" w:rsidRPr="007F09F1">
        <w:rPr>
          <w:rFonts w:ascii="Arial" w:hAnsi="Arial" w:cs="Arial"/>
          <w:bCs/>
        </w:rPr>
        <w:t xml:space="preserve">VO </w:t>
      </w:r>
      <w:r w:rsidRPr="007F09F1">
        <w:rPr>
          <w:rFonts w:ascii="Arial" w:hAnsi="Arial" w:cs="Arial"/>
        </w:rPr>
        <w:t>a</w:t>
      </w:r>
      <w:r w:rsidRPr="007F09F1">
        <w:rPr>
          <w:rFonts w:ascii="Arial" w:hAnsi="Arial" w:cs="Arial"/>
          <w:bCs/>
        </w:rPr>
        <w:t xml:space="preserve"> naplňování rezortních a společenských potřeb, </w:t>
      </w:r>
    </w:p>
    <w:p w14:paraId="11AB30A8" w14:textId="758F66BE" w:rsidR="006A06A8" w:rsidRPr="007F09F1" w:rsidRDefault="000E2D8E" w:rsidP="005D33EA">
      <w:pPr>
        <w:pStyle w:val="Odstavecseseznamem"/>
        <w:numPr>
          <w:ilvl w:val="0"/>
          <w:numId w:val="13"/>
        </w:numPr>
        <w:spacing w:after="0"/>
        <w:jc w:val="both"/>
        <w:rPr>
          <w:rFonts w:ascii="Arial" w:hAnsi="Arial" w:cs="Arial"/>
        </w:rPr>
      </w:pPr>
      <w:r w:rsidRPr="007F09F1">
        <w:rPr>
          <w:rFonts w:ascii="Arial" w:hAnsi="Arial" w:cs="Arial"/>
          <w:bCs/>
        </w:rPr>
        <w:t xml:space="preserve">zvýšení standardů </w:t>
      </w:r>
      <w:r w:rsidR="006A06A8" w:rsidRPr="007F09F1">
        <w:rPr>
          <w:rFonts w:ascii="Arial" w:hAnsi="Arial" w:cs="Arial"/>
          <w:bCs/>
        </w:rPr>
        <w:t>řízení VO</w:t>
      </w:r>
      <w:ins w:id="241" w:author="Rulíková Lucie" w:date="2025-05-14T10:20:00Z" w16du:dateUtc="2025-05-14T08:20:00Z">
        <w:r w:rsidR="006D737B" w:rsidRPr="007F09F1">
          <w:rPr>
            <w:rFonts w:ascii="Arial" w:hAnsi="Arial" w:cs="Arial"/>
            <w:bCs/>
          </w:rPr>
          <w:t>,</w:t>
        </w:r>
      </w:ins>
    </w:p>
    <w:p w14:paraId="6F766868" w14:textId="5E98C680" w:rsidR="006A06A8" w:rsidRPr="007F09F1" w:rsidRDefault="006A06A8" w:rsidP="005D33EA">
      <w:pPr>
        <w:pStyle w:val="Odstavecseseznamem"/>
        <w:numPr>
          <w:ilvl w:val="0"/>
          <w:numId w:val="13"/>
        </w:numPr>
        <w:jc w:val="both"/>
        <w:rPr>
          <w:rFonts w:ascii="Arial" w:hAnsi="Arial" w:cs="Arial"/>
        </w:rPr>
      </w:pPr>
      <w:r w:rsidRPr="007F09F1">
        <w:rPr>
          <w:rFonts w:ascii="Arial" w:hAnsi="Arial" w:cs="Arial"/>
        </w:rPr>
        <w:t xml:space="preserve">získání </w:t>
      </w:r>
      <w:r w:rsidR="000E2D8E" w:rsidRPr="007F09F1">
        <w:rPr>
          <w:rFonts w:ascii="Arial" w:hAnsi="Arial" w:cs="Arial"/>
        </w:rPr>
        <w:t xml:space="preserve">robustních </w:t>
      </w:r>
      <w:r w:rsidRPr="007F09F1">
        <w:rPr>
          <w:rFonts w:ascii="Arial" w:hAnsi="Arial" w:cs="Arial"/>
        </w:rPr>
        <w:t xml:space="preserve">průřezových informací a podkladů pro poskytnutí </w:t>
      </w:r>
      <w:commentRangeStart w:id="242"/>
      <w:ins w:id="243" w:author="Autor">
        <w:r w:rsidR="00EB48BA" w:rsidRPr="007F09F1">
          <w:rPr>
            <w:rFonts w:ascii="Arial" w:hAnsi="Arial" w:cs="Arial"/>
          </w:rPr>
          <w:t xml:space="preserve">institucionální podpory </w:t>
        </w:r>
        <w:commentRangeEnd w:id="242"/>
        <w:r w:rsidR="00EB48BA" w:rsidRPr="007F09F1">
          <w:rPr>
            <w:rStyle w:val="Odkaznakoment"/>
          </w:rPr>
          <w:commentReference w:id="242"/>
        </w:r>
      </w:ins>
      <w:del w:id="244" w:author="Autor">
        <w:r w:rsidRPr="007F09F1" w:rsidDel="00EB48BA">
          <w:rPr>
            <w:rFonts w:ascii="Arial" w:hAnsi="Arial" w:cs="Arial"/>
          </w:rPr>
          <w:delText xml:space="preserve">dotace </w:delText>
        </w:r>
      </w:del>
      <w:r w:rsidRPr="007F09F1">
        <w:rPr>
          <w:rFonts w:ascii="Arial" w:hAnsi="Arial" w:cs="Arial"/>
        </w:rPr>
        <w:t xml:space="preserve">na dlouhodobý koncepční rozvoj </w:t>
      </w:r>
      <w:ins w:id="245" w:author="Rulíková Lucie" w:date="2025-05-14T10:22:00Z" w16du:dateUtc="2025-05-14T08:22:00Z">
        <w:r w:rsidR="006D737B" w:rsidRPr="007F09F1">
          <w:rPr>
            <w:rFonts w:ascii="Arial" w:hAnsi="Arial" w:cs="Arial"/>
          </w:rPr>
          <w:t>výzkumných organizací</w:t>
        </w:r>
      </w:ins>
      <w:del w:id="246" w:author="Rulíková Lucie" w:date="2025-05-14T10:22:00Z" w16du:dateUtc="2025-05-14T08:22:00Z">
        <w:r w:rsidR="002155C5" w:rsidRPr="007F09F1" w:rsidDel="006D737B">
          <w:rPr>
            <w:rFonts w:ascii="Arial" w:hAnsi="Arial" w:cs="Arial"/>
          </w:rPr>
          <w:delText>VO</w:delText>
        </w:r>
      </w:del>
      <w:r w:rsidRPr="007F09F1">
        <w:rPr>
          <w:rFonts w:ascii="Arial" w:hAnsi="Arial" w:cs="Arial"/>
        </w:rPr>
        <w:t xml:space="preserve"> (dále jen „</w:t>
      </w:r>
      <w:ins w:id="247" w:author="Autor">
        <w:r w:rsidR="00EB48BA" w:rsidRPr="007F09F1">
          <w:rPr>
            <w:rFonts w:ascii="Arial" w:hAnsi="Arial" w:cs="Arial"/>
          </w:rPr>
          <w:t xml:space="preserve">IP </w:t>
        </w:r>
      </w:ins>
      <w:r w:rsidRPr="007F09F1">
        <w:rPr>
          <w:rFonts w:ascii="Arial" w:hAnsi="Arial" w:cs="Arial"/>
        </w:rPr>
        <w:t>DKRVO“).</w:t>
      </w:r>
    </w:p>
    <w:p w14:paraId="2C9053A5" w14:textId="77777777" w:rsidR="006A06A8" w:rsidRPr="007F09F1" w:rsidRDefault="006A06A8" w:rsidP="005D33EA">
      <w:pPr>
        <w:pStyle w:val="Odstavecseseznamem"/>
        <w:spacing w:after="0"/>
        <w:jc w:val="both"/>
        <w:rPr>
          <w:rFonts w:ascii="Arial" w:hAnsi="Arial" w:cs="Arial"/>
        </w:rPr>
      </w:pPr>
    </w:p>
    <w:p w14:paraId="37E5B024" w14:textId="7F5F5F60" w:rsidR="006A06A8" w:rsidRPr="007F09F1" w:rsidRDefault="006A06A8" w:rsidP="005D33EA">
      <w:pPr>
        <w:jc w:val="both"/>
        <w:rPr>
          <w:rFonts w:ascii="Arial" w:hAnsi="Arial" w:cs="Arial"/>
        </w:rPr>
      </w:pPr>
      <w:r w:rsidRPr="007F09F1">
        <w:rPr>
          <w:rFonts w:ascii="Arial" w:hAnsi="Arial" w:cs="Arial"/>
        </w:rPr>
        <w:t xml:space="preserve">Metodika respektuje různé role nejen jednotlivých úrovní hodnocení, ale </w:t>
      </w:r>
      <w:r w:rsidR="00BB60DB" w:rsidRPr="007F09F1">
        <w:rPr>
          <w:rFonts w:ascii="Arial" w:hAnsi="Arial" w:cs="Arial"/>
        </w:rPr>
        <w:t>i r</w:t>
      </w:r>
      <w:r w:rsidR="00D25591" w:rsidRPr="007F09F1">
        <w:rPr>
          <w:rFonts w:ascii="Arial" w:hAnsi="Arial" w:cs="Arial"/>
        </w:rPr>
        <w:t xml:space="preserve">ozdílnost </w:t>
      </w:r>
      <w:r w:rsidR="00627085" w:rsidRPr="007F09F1">
        <w:rPr>
          <w:rFonts w:ascii="Arial" w:hAnsi="Arial" w:cs="Arial"/>
        </w:rPr>
        <w:t>misí</w:t>
      </w:r>
      <w:r w:rsidR="00627085" w:rsidRPr="007F09F1">
        <w:rPr>
          <w:rFonts w:ascii="Arial" w:hAnsi="Arial" w:cs="Arial"/>
          <w:color w:val="FF0000"/>
        </w:rPr>
        <w:t xml:space="preserve"> </w:t>
      </w:r>
      <w:r w:rsidRPr="007F09F1">
        <w:rPr>
          <w:rFonts w:ascii="Arial" w:hAnsi="Arial" w:cs="Arial"/>
        </w:rPr>
        <w:t xml:space="preserve">VO </w:t>
      </w:r>
      <w:r w:rsidR="00BB60DB" w:rsidRPr="007F09F1">
        <w:rPr>
          <w:rFonts w:ascii="Arial" w:hAnsi="Arial" w:cs="Arial"/>
        </w:rPr>
        <w:t>v </w:t>
      </w:r>
      <w:r w:rsidRPr="007F09F1">
        <w:rPr>
          <w:rFonts w:ascii="Arial" w:hAnsi="Arial" w:cs="Arial"/>
        </w:rPr>
        <w:t>systému</w:t>
      </w:r>
      <w:r w:rsidR="00BB60DB" w:rsidRPr="007F09F1">
        <w:rPr>
          <w:rFonts w:ascii="Arial" w:hAnsi="Arial" w:cs="Arial"/>
        </w:rPr>
        <w:t xml:space="preserve"> VaVaI</w:t>
      </w:r>
      <w:r w:rsidRPr="007F09F1">
        <w:rPr>
          <w:rFonts w:ascii="Arial" w:hAnsi="Arial" w:cs="Arial"/>
        </w:rPr>
        <w:t xml:space="preserve">. </w:t>
      </w:r>
      <w:r w:rsidR="000E2D8E" w:rsidRPr="007F09F1">
        <w:rPr>
          <w:rFonts w:ascii="Arial" w:hAnsi="Arial" w:cs="Arial"/>
        </w:rPr>
        <w:t xml:space="preserve">Metodika taktéž respektuje oborová specifika vědeckých výstupů </w:t>
      </w:r>
      <w:r w:rsidR="000E2D8E" w:rsidRPr="007F09F1">
        <w:rPr>
          <w:rFonts w:ascii="Arial" w:hAnsi="Arial" w:cs="Arial"/>
        </w:rPr>
        <w:lastRenderedPageBreak/>
        <w:t>a</w:t>
      </w:r>
      <w:r w:rsidR="005D33EA" w:rsidRPr="007F09F1">
        <w:rPr>
          <w:rFonts w:ascii="Arial" w:hAnsi="Arial" w:cs="Arial"/>
        </w:rPr>
        <w:t> </w:t>
      </w:r>
      <w:r w:rsidR="000E2D8E" w:rsidRPr="007F09F1">
        <w:rPr>
          <w:rFonts w:ascii="Arial" w:hAnsi="Arial" w:cs="Arial"/>
        </w:rPr>
        <w:t>neporovnává výsledky mezi různými</w:t>
      </w:r>
      <w:r w:rsidR="00687668" w:rsidRPr="007F09F1">
        <w:rPr>
          <w:rFonts w:ascii="Arial" w:hAnsi="Arial" w:cs="Arial"/>
        </w:rPr>
        <w:t xml:space="preserve"> </w:t>
      </w:r>
      <w:r w:rsidR="000E2D8E" w:rsidRPr="007F09F1">
        <w:rPr>
          <w:rFonts w:ascii="Arial" w:hAnsi="Arial" w:cs="Arial"/>
        </w:rPr>
        <w:t>obory.</w:t>
      </w:r>
      <w:r w:rsidR="00687668" w:rsidRPr="007F09F1">
        <w:rPr>
          <w:rFonts w:ascii="Arial" w:hAnsi="Arial" w:cs="Arial"/>
        </w:rPr>
        <w:t xml:space="preserve"> </w:t>
      </w:r>
      <w:commentRangeStart w:id="248"/>
      <w:r w:rsidRPr="007F09F1">
        <w:rPr>
          <w:rFonts w:ascii="Arial" w:hAnsi="Arial" w:cs="Arial"/>
        </w:rPr>
        <w:t>K</w:t>
      </w:r>
      <w:del w:id="249" w:author="Autor">
        <w:r w:rsidRPr="007F09F1" w:rsidDel="00DD5903">
          <w:rPr>
            <w:rFonts w:ascii="Arial" w:hAnsi="Arial" w:cs="Arial"/>
          </w:rPr>
          <w:delText>e</w:delText>
        </w:r>
        <w:r w:rsidR="00687668" w:rsidRPr="007F09F1" w:rsidDel="00DD5903">
          <w:rPr>
            <w:rFonts w:ascii="Arial" w:hAnsi="Arial" w:cs="Arial"/>
          </w:rPr>
          <w:delText xml:space="preserve"> </w:delText>
        </w:r>
        <w:r w:rsidRPr="007F09F1" w:rsidDel="00DD5903">
          <w:rPr>
            <w:rFonts w:ascii="Arial" w:hAnsi="Arial" w:cs="Arial"/>
          </w:rPr>
          <w:delText>svému</w:delText>
        </w:r>
      </w:del>
      <w:r w:rsidR="00687668" w:rsidRPr="007F09F1">
        <w:rPr>
          <w:rFonts w:ascii="Arial" w:hAnsi="Arial" w:cs="Arial"/>
        </w:rPr>
        <w:t xml:space="preserve"> </w:t>
      </w:r>
      <w:r w:rsidRPr="007F09F1">
        <w:rPr>
          <w:rFonts w:ascii="Arial" w:hAnsi="Arial" w:cs="Arial"/>
        </w:rPr>
        <w:t>hodnocení</w:t>
      </w:r>
      <w:r w:rsidR="00687668" w:rsidRPr="007F09F1">
        <w:rPr>
          <w:rFonts w:ascii="Arial" w:hAnsi="Arial" w:cs="Arial"/>
        </w:rPr>
        <w:t xml:space="preserve"> </w:t>
      </w:r>
      <w:r w:rsidRPr="007F09F1">
        <w:rPr>
          <w:rFonts w:ascii="Arial" w:hAnsi="Arial" w:cs="Arial"/>
        </w:rPr>
        <w:t>pak</w:t>
      </w:r>
      <w:r w:rsidR="00687668" w:rsidRPr="007F09F1">
        <w:rPr>
          <w:rFonts w:ascii="Arial" w:hAnsi="Arial" w:cs="Arial"/>
        </w:rPr>
        <w:t xml:space="preserve"> </w:t>
      </w:r>
      <w:r w:rsidRPr="007F09F1">
        <w:rPr>
          <w:rFonts w:ascii="Arial" w:hAnsi="Arial" w:cs="Arial"/>
        </w:rPr>
        <w:t>používá</w:t>
      </w:r>
      <w:r w:rsidR="00687668" w:rsidRPr="007F09F1">
        <w:rPr>
          <w:rFonts w:ascii="Arial" w:hAnsi="Arial" w:cs="Arial"/>
        </w:rPr>
        <w:t xml:space="preserve"> </w:t>
      </w:r>
      <w:r w:rsidRPr="007F09F1">
        <w:rPr>
          <w:rFonts w:ascii="Arial" w:hAnsi="Arial" w:cs="Arial"/>
        </w:rPr>
        <w:t>v souladu s</w:t>
      </w:r>
      <w:r w:rsidR="005D33EA" w:rsidRPr="007F09F1">
        <w:rPr>
          <w:rFonts w:ascii="Arial" w:hAnsi="Arial" w:cs="Arial"/>
        </w:rPr>
        <w:t> </w:t>
      </w:r>
      <w:r w:rsidRPr="007F09F1">
        <w:rPr>
          <w:rFonts w:ascii="Arial" w:hAnsi="Arial" w:cs="Arial"/>
        </w:rPr>
        <w:t xml:space="preserve">nejlepší mezinárodní praxí </w:t>
      </w:r>
      <w:r w:rsidR="00BB60DB" w:rsidRPr="007F09F1">
        <w:rPr>
          <w:rFonts w:ascii="Arial" w:hAnsi="Arial" w:cs="Arial"/>
        </w:rPr>
        <w:t>základní nástroje</w:t>
      </w:r>
      <w:r w:rsidRPr="007F09F1">
        <w:rPr>
          <w:rFonts w:ascii="Arial" w:hAnsi="Arial" w:cs="Arial"/>
        </w:rPr>
        <w:t xml:space="preserve"> podrobně </w:t>
      </w:r>
      <w:r w:rsidR="004E0D27" w:rsidRPr="007F09F1">
        <w:rPr>
          <w:rFonts w:ascii="Arial" w:hAnsi="Arial" w:cs="Arial"/>
        </w:rPr>
        <w:t xml:space="preserve">popsané </w:t>
      </w:r>
      <w:ins w:id="250" w:author="Autor">
        <w:r w:rsidR="00DD5903" w:rsidRPr="007F09F1">
          <w:rPr>
            <w:rFonts w:ascii="Arial" w:hAnsi="Arial" w:cs="Arial"/>
          </w:rPr>
          <w:t xml:space="preserve">níže </w:t>
        </w:r>
      </w:ins>
      <w:commentRangeEnd w:id="248"/>
      <w:r w:rsidR="00D4071A" w:rsidRPr="007F09F1">
        <w:rPr>
          <w:rStyle w:val="Odkaznakoment"/>
        </w:rPr>
        <w:commentReference w:id="248"/>
      </w:r>
      <w:r w:rsidRPr="007F09F1">
        <w:rPr>
          <w:rFonts w:ascii="Arial" w:hAnsi="Arial" w:cs="Arial"/>
        </w:rPr>
        <w:t xml:space="preserve">v rámci jednotlivých modulů. Cílem </w:t>
      </w:r>
      <w:r w:rsidR="00627085" w:rsidRPr="007F09F1">
        <w:rPr>
          <w:rFonts w:ascii="Arial" w:hAnsi="Arial" w:cs="Arial"/>
        </w:rPr>
        <w:t>Metodiky</w:t>
      </w:r>
      <w:r w:rsidRPr="007F09F1">
        <w:rPr>
          <w:rFonts w:ascii="Arial" w:hAnsi="Arial" w:cs="Arial"/>
        </w:rPr>
        <w:t xml:space="preserve"> je </w:t>
      </w:r>
      <w:r w:rsidR="004E0D27" w:rsidRPr="007F09F1">
        <w:rPr>
          <w:rFonts w:ascii="Arial" w:hAnsi="Arial" w:cs="Arial"/>
        </w:rPr>
        <w:t>poskytnout</w:t>
      </w:r>
      <w:r w:rsidR="006F7D63" w:rsidRPr="007F09F1">
        <w:rPr>
          <w:rFonts w:ascii="Arial" w:hAnsi="Arial" w:cs="Arial"/>
        </w:rPr>
        <w:t>,</w:t>
      </w:r>
      <w:r w:rsidR="004E0D27" w:rsidRPr="007F09F1">
        <w:rPr>
          <w:rFonts w:ascii="Arial" w:hAnsi="Arial" w:cs="Arial"/>
        </w:rPr>
        <w:t xml:space="preserve"> </w:t>
      </w:r>
      <w:r w:rsidRPr="007F09F1">
        <w:rPr>
          <w:rFonts w:ascii="Arial" w:hAnsi="Arial" w:cs="Arial"/>
        </w:rPr>
        <w:t>kromě výstup</w:t>
      </w:r>
      <w:r w:rsidR="00247188" w:rsidRPr="007F09F1">
        <w:rPr>
          <w:rFonts w:ascii="Arial" w:hAnsi="Arial" w:cs="Arial"/>
        </w:rPr>
        <w:t>ů</w:t>
      </w:r>
      <w:r w:rsidRPr="007F09F1">
        <w:rPr>
          <w:rFonts w:ascii="Arial" w:hAnsi="Arial" w:cs="Arial"/>
        </w:rPr>
        <w:t xml:space="preserve"> hodnocení</w:t>
      </w:r>
      <w:r w:rsidR="006F7D63" w:rsidRPr="007F09F1">
        <w:rPr>
          <w:rFonts w:ascii="Arial" w:hAnsi="Arial" w:cs="Arial"/>
        </w:rPr>
        <w:t>,</w:t>
      </w:r>
      <w:r w:rsidRPr="007F09F1">
        <w:rPr>
          <w:rFonts w:ascii="Arial" w:hAnsi="Arial" w:cs="Arial"/>
        </w:rPr>
        <w:t xml:space="preserve"> </w:t>
      </w:r>
      <w:r w:rsidR="00627085" w:rsidRPr="007F09F1">
        <w:rPr>
          <w:rFonts w:ascii="Arial" w:hAnsi="Arial" w:cs="Arial"/>
        </w:rPr>
        <w:t>co nejplastičtější</w:t>
      </w:r>
      <w:r w:rsidR="00BB60DB" w:rsidRPr="007F09F1">
        <w:rPr>
          <w:rFonts w:ascii="Arial" w:hAnsi="Arial" w:cs="Arial"/>
        </w:rPr>
        <w:t xml:space="preserve"> obrázek o </w:t>
      </w:r>
      <w:r w:rsidRPr="007F09F1">
        <w:rPr>
          <w:rFonts w:ascii="Arial" w:hAnsi="Arial" w:cs="Arial"/>
        </w:rPr>
        <w:t>každé VO</w:t>
      </w:r>
      <w:r w:rsidR="004131AE" w:rsidRPr="007F09F1">
        <w:rPr>
          <w:rFonts w:ascii="Arial" w:hAnsi="Arial" w:cs="Arial"/>
        </w:rPr>
        <w:t>.</w:t>
      </w:r>
      <w:r w:rsidR="009D6665" w:rsidRPr="007F09F1">
        <w:rPr>
          <w:rFonts w:ascii="Arial" w:hAnsi="Arial" w:cs="Arial"/>
        </w:rPr>
        <w:t xml:space="preserve"> </w:t>
      </w:r>
    </w:p>
    <w:p w14:paraId="01A32EB2" w14:textId="006C5EDE" w:rsidR="006A06A8" w:rsidRPr="007F09F1" w:rsidRDefault="006A06A8" w:rsidP="005D33EA">
      <w:pPr>
        <w:jc w:val="both"/>
        <w:rPr>
          <w:ins w:id="251" w:author="Rulíková Lucie" w:date="2025-05-14T10:26:00Z" w16du:dateUtc="2025-05-14T08:26:00Z"/>
          <w:rFonts w:ascii="Arial" w:hAnsi="Arial" w:cs="Arial"/>
        </w:rPr>
      </w:pPr>
      <w:r w:rsidRPr="007F09F1">
        <w:rPr>
          <w:rFonts w:ascii="Arial" w:hAnsi="Arial" w:cs="Arial"/>
        </w:rPr>
        <w:t xml:space="preserve">Metodika </w:t>
      </w:r>
      <w:r w:rsidR="004131AE" w:rsidRPr="007F09F1">
        <w:rPr>
          <w:rFonts w:ascii="Arial" w:hAnsi="Arial" w:cs="Arial"/>
        </w:rPr>
        <w:t xml:space="preserve">naplňuje </w:t>
      </w:r>
      <w:r w:rsidRPr="007F09F1">
        <w:rPr>
          <w:rFonts w:ascii="Arial" w:hAnsi="Arial" w:cs="Arial"/>
        </w:rPr>
        <w:t xml:space="preserve">povinnost </w:t>
      </w:r>
      <w:r w:rsidR="00A545E8" w:rsidRPr="007F09F1">
        <w:rPr>
          <w:rFonts w:ascii="Arial" w:hAnsi="Arial" w:cs="Arial"/>
        </w:rPr>
        <w:t>Rad</w:t>
      </w:r>
      <w:r w:rsidR="004131AE" w:rsidRPr="007F09F1">
        <w:rPr>
          <w:rFonts w:ascii="Arial" w:hAnsi="Arial" w:cs="Arial"/>
        </w:rPr>
        <w:t>y</w:t>
      </w:r>
      <w:r w:rsidR="00A545E8" w:rsidRPr="007F09F1">
        <w:rPr>
          <w:rFonts w:ascii="Arial" w:hAnsi="Arial" w:cs="Arial"/>
        </w:rPr>
        <w:t xml:space="preserve"> pro výzkum, vývoj a inovace (dále jen „</w:t>
      </w:r>
      <w:r w:rsidRPr="007F09F1">
        <w:rPr>
          <w:rFonts w:ascii="Arial" w:hAnsi="Arial" w:cs="Arial"/>
        </w:rPr>
        <w:t>RVVI</w:t>
      </w:r>
      <w:r w:rsidR="00A545E8" w:rsidRPr="007F09F1">
        <w:rPr>
          <w:rFonts w:ascii="Arial" w:hAnsi="Arial" w:cs="Arial"/>
        </w:rPr>
        <w:t>“)</w:t>
      </w:r>
      <w:r w:rsidR="009D6665" w:rsidRPr="007F09F1">
        <w:rPr>
          <w:rFonts w:ascii="Arial" w:hAnsi="Arial" w:cs="Arial"/>
        </w:rPr>
        <w:t xml:space="preserve"> </w:t>
      </w:r>
      <w:r w:rsidRPr="007F09F1">
        <w:rPr>
          <w:rFonts w:ascii="Arial" w:hAnsi="Arial" w:cs="Arial"/>
        </w:rPr>
        <w:t>uloženou jí</w:t>
      </w:r>
      <w:r w:rsidR="005D33EA" w:rsidRPr="007F09F1">
        <w:rPr>
          <w:rFonts w:ascii="Arial" w:hAnsi="Arial" w:cs="Arial"/>
        </w:rPr>
        <w:t> </w:t>
      </w:r>
      <w:ins w:id="252" w:author="Rulíková Lucie" w:date="2025-05-14T10:25:00Z" w16du:dateUtc="2025-05-14T08:25:00Z">
        <w:r w:rsidR="006D737B" w:rsidRPr="007F09F1">
          <w:rPr>
            <w:rFonts w:ascii="Arial" w:hAnsi="Arial" w:cs="Arial"/>
          </w:rPr>
          <w:t xml:space="preserve">aktuálně </w:t>
        </w:r>
      </w:ins>
      <w:ins w:id="253" w:author="Rulíková Lucie" w:date="2025-05-14T10:32:00Z" w16du:dateUtc="2025-05-14T08:32:00Z">
        <w:r w:rsidR="006A2327" w:rsidRPr="007F09F1">
          <w:rPr>
            <w:rFonts w:ascii="Arial" w:hAnsi="Arial" w:cs="Arial"/>
          </w:rPr>
          <w:t xml:space="preserve">platným a </w:t>
        </w:r>
      </w:ins>
      <w:ins w:id="254" w:author="Rulíková Lucie" w:date="2025-05-14T10:31:00Z" w16du:dateUtc="2025-05-14T08:31:00Z">
        <w:r w:rsidR="006A2327" w:rsidRPr="007F09F1">
          <w:rPr>
            <w:rFonts w:ascii="Arial" w:hAnsi="Arial" w:cs="Arial"/>
          </w:rPr>
          <w:t xml:space="preserve">účinným </w:t>
        </w:r>
      </w:ins>
      <w:r w:rsidRPr="007F09F1">
        <w:rPr>
          <w:rFonts w:ascii="Arial" w:hAnsi="Arial" w:cs="Arial"/>
        </w:rPr>
        <w:t>zákonem</w:t>
      </w:r>
      <w:ins w:id="255" w:author="Rulíková Lucie" w:date="2025-05-14T10:26:00Z" w16du:dateUtc="2025-05-14T08:26:00Z">
        <w:r w:rsidR="006D737B" w:rsidRPr="007F09F1">
          <w:rPr>
            <w:rFonts w:ascii="Arial" w:hAnsi="Arial" w:cs="Arial"/>
          </w:rPr>
          <w:t xml:space="preserve"> o výzkumu a vývoj</w:t>
        </w:r>
      </w:ins>
      <w:ins w:id="256" w:author="Rulíková Lucie" w:date="2025-05-14T10:28:00Z" w16du:dateUtc="2025-05-14T08:28:00Z">
        <w:r w:rsidR="006A2327" w:rsidRPr="007F09F1">
          <w:rPr>
            <w:rFonts w:ascii="Arial" w:hAnsi="Arial" w:cs="Arial"/>
          </w:rPr>
          <w:t>i</w:t>
        </w:r>
      </w:ins>
      <w:ins w:id="257" w:author="Rulíková Lucie" w:date="2025-05-14T10:26:00Z" w16du:dateUtc="2025-05-14T08:26:00Z">
        <w:r w:rsidR="006D737B" w:rsidRPr="007F09F1">
          <w:rPr>
            <w:rFonts w:ascii="Arial" w:hAnsi="Arial" w:cs="Arial"/>
          </w:rPr>
          <w:t xml:space="preserve"> (dále jen „</w:t>
        </w:r>
      </w:ins>
      <w:ins w:id="258" w:author="Rulíková Lucie" w:date="2025-05-14T10:27:00Z" w16du:dateUtc="2025-05-14T08:27:00Z">
        <w:r w:rsidR="006D737B" w:rsidRPr="007F09F1">
          <w:rPr>
            <w:rFonts w:ascii="Arial" w:hAnsi="Arial" w:cs="Arial"/>
          </w:rPr>
          <w:t>Zákon“)</w:t>
        </w:r>
      </w:ins>
      <w:del w:id="259" w:author="Rulíková Lucie" w:date="2025-05-14T10:25:00Z" w16du:dateUtc="2025-05-14T08:25:00Z">
        <w:r w:rsidRPr="007F09F1" w:rsidDel="006D737B">
          <w:rPr>
            <w:rFonts w:ascii="Arial" w:hAnsi="Arial" w:cs="Arial"/>
          </w:rPr>
          <w:delText xml:space="preserve"> č. 130/2002 Sb., o podpoře výzkumu, experimentálního vývoje a inovací z </w:delText>
        </w:r>
        <w:r w:rsidR="005D33EA" w:rsidRPr="007F09F1" w:rsidDel="006D737B">
          <w:rPr>
            <w:rFonts w:ascii="Arial" w:hAnsi="Arial" w:cs="Arial"/>
          </w:rPr>
          <w:delText> </w:delText>
        </w:r>
      </w:del>
      <w:ins w:id="260" w:author="Autor">
        <w:del w:id="261" w:author="Rulíková Lucie" w:date="2025-05-14T10:25:00Z" w16du:dateUtc="2025-05-14T08:25:00Z">
          <w:r w:rsidR="009D6665" w:rsidRPr="007F09F1" w:rsidDel="006D737B">
            <w:rPr>
              <w:rFonts w:ascii="Arial" w:hAnsi="Arial" w:cs="Arial"/>
            </w:rPr>
            <w:delText xml:space="preserve"> </w:delText>
          </w:r>
          <w:commentRangeStart w:id="262"/>
          <w:r w:rsidR="00CD7C22" w:rsidRPr="007F09F1" w:rsidDel="006D737B">
            <w:rPr>
              <w:rFonts w:ascii="Arial" w:hAnsi="Arial" w:cs="Arial"/>
            </w:rPr>
            <w:delText>v</w:delText>
          </w:r>
          <w:commentRangeEnd w:id="262"/>
          <w:r w:rsidR="00CD7C22" w:rsidRPr="007F09F1" w:rsidDel="006D737B">
            <w:rPr>
              <w:rStyle w:val="Odkaznakoment"/>
            </w:rPr>
            <w:commentReference w:id="262"/>
          </w:r>
        </w:del>
      </w:ins>
      <w:del w:id="263" w:author="Rulíková Lucie" w:date="2025-05-14T10:25:00Z" w16du:dateUtc="2025-05-14T08:25:00Z">
        <w:r w:rsidRPr="007F09F1" w:rsidDel="006D737B">
          <w:rPr>
            <w:rFonts w:ascii="Arial" w:hAnsi="Arial" w:cs="Arial"/>
          </w:rPr>
          <w:delText>eřejných prostředků</w:delText>
        </w:r>
        <w:r w:rsidR="005D33EA" w:rsidRPr="007F09F1" w:rsidDel="006D737B">
          <w:rPr>
            <w:rFonts w:ascii="Arial" w:hAnsi="Arial" w:cs="Arial"/>
          </w:rPr>
          <w:delText xml:space="preserve"> </w:delText>
        </w:r>
        <w:r w:rsidRPr="007F09F1" w:rsidDel="006D737B">
          <w:rPr>
            <w:rFonts w:ascii="Arial" w:hAnsi="Arial" w:cs="Arial"/>
          </w:rPr>
          <w:delText>a o změně některých souvisejících zákonů (zákon o podpoře výzkumu, experimentálního vývoje</w:delText>
        </w:r>
        <w:r w:rsidR="005D33EA" w:rsidRPr="007F09F1" w:rsidDel="006D737B">
          <w:rPr>
            <w:rFonts w:ascii="Arial" w:hAnsi="Arial" w:cs="Arial"/>
          </w:rPr>
          <w:delText xml:space="preserve"> </w:delText>
        </w:r>
        <w:r w:rsidRPr="007F09F1" w:rsidDel="006D737B">
          <w:rPr>
            <w:rFonts w:ascii="Arial" w:hAnsi="Arial" w:cs="Arial"/>
          </w:rPr>
          <w:delText>inovací), ve znění pozdějších předpisů (dále jen „zákon</w:delText>
        </w:r>
        <w:r w:rsidR="001C63C3" w:rsidRPr="007F09F1" w:rsidDel="006D737B">
          <w:rPr>
            <w:rFonts w:ascii="Arial" w:hAnsi="Arial" w:cs="Arial"/>
          </w:rPr>
          <w:delText xml:space="preserve"> 130/2002 Sb.</w:delText>
        </w:r>
        <w:r w:rsidRPr="007F09F1" w:rsidDel="006D737B">
          <w:rPr>
            <w:rFonts w:ascii="Arial" w:hAnsi="Arial" w:cs="Arial"/>
          </w:rPr>
          <w:delText>“), konkrétně § 35 odst. 2 písm. c)</w:delText>
        </w:r>
        <w:r w:rsidR="005D33EA" w:rsidRPr="007F09F1" w:rsidDel="006D737B">
          <w:rPr>
            <w:rFonts w:ascii="Arial" w:hAnsi="Arial" w:cs="Arial"/>
          </w:rPr>
          <w:delText> </w:delText>
        </w:r>
        <w:r w:rsidRPr="007F09F1" w:rsidDel="006D737B">
          <w:rPr>
            <w:rFonts w:ascii="Arial" w:hAnsi="Arial" w:cs="Arial"/>
          </w:rPr>
          <w:delText>a d) zákona</w:delText>
        </w:r>
      </w:del>
      <w:r w:rsidRPr="007F09F1">
        <w:rPr>
          <w:rFonts w:ascii="Arial" w:hAnsi="Arial" w:cs="Arial"/>
        </w:rPr>
        <w:t>.</w:t>
      </w:r>
      <w:ins w:id="264" w:author="Rulíková Lucie" w:date="2025-05-14T10:26:00Z" w16du:dateUtc="2025-05-14T08:26:00Z">
        <w:r w:rsidR="006D737B" w:rsidRPr="007F09F1">
          <w:rPr>
            <w:rStyle w:val="Znakapoznpodarou"/>
            <w:rFonts w:ascii="Arial" w:hAnsi="Arial" w:cs="Arial"/>
          </w:rPr>
          <w:footnoteReference w:id="3"/>
        </w:r>
      </w:ins>
    </w:p>
    <w:p w14:paraId="3FB1E6C7" w14:textId="77777777" w:rsidR="006D737B" w:rsidRPr="007F09F1" w:rsidRDefault="006D737B" w:rsidP="005D33EA">
      <w:pPr>
        <w:jc w:val="both"/>
        <w:rPr>
          <w:rFonts w:ascii="Arial" w:hAnsi="Arial" w:cs="Arial"/>
        </w:rPr>
      </w:pPr>
    </w:p>
    <w:p w14:paraId="6619A4B6" w14:textId="33466392" w:rsidR="006A06A8" w:rsidRPr="007F09F1" w:rsidRDefault="00C159BA" w:rsidP="00FC7804">
      <w:pPr>
        <w:pStyle w:val="Nadpis2"/>
      </w:pPr>
      <w:bookmarkStart w:id="272" w:name="_Toc195174931"/>
      <w:bookmarkStart w:id="273" w:name="_Toc198129019"/>
      <w:r w:rsidRPr="007F09F1">
        <w:t xml:space="preserve">Základní </w:t>
      </w:r>
      <w:r w:rsidR="00ED580C" w:rsidRPr="007F09F1">
        <w:t xml:space="preserve">východiska </w:t>
      </w:r>
      <w:r w:rsidR="00770C8A" w:rsidRPr="007F09F1">
        <w:t>hodnocení</w:t>
      </w:r>
      <w:bookmarkEnd w:id="272"/>
      <w:bookmarkEnd w:id="273"/>
    </w:p>
    <w:p w14:paraId="486338C4" w14:textId="67B595C7" w:rsidR="0087303C" w:rsidRPr="007F09F1" w:rsidRDefault="00C4291D" w:rsidP="005D33EA">
      <w:pPr>
        <w:jc w:val="both"/>
        <w:rPr>
          <w:rFonts w:ascii="Arial" w:hAnsi="Arial" w:cs="Arial"/>
        </w:rPr>
      </w:pPr>
      <w:r w:rsidRPr="007F09F1">
        <w:rPr>
          <w:rFonts w:ascii="Arial" w:hAnsi="Arial" w:cs="Arial"/>
          <w:b/>
        </w:rPr>
        <w:t xml:space="preserve">1. </w:t>
      </w:r>
      <w:r w:rsidR="00770C8A" w:rsidRPr="007F09F1">
        <w:rPr>
          <w:rFonts w:ascii="Arial" w:hAnsi="Arial" w:cs="Arial"/>
          <w:b/>
        </w:rPr>
        <w:t>Společný rámec pro posuzování kvality VO</w:t>
      </w:r>
      <w:r w:rsidR="00770C8A" w:rsidRPr="007F09F1">
        <w:rPr>
          <w:rFonts w:ascii="Arial" w:hAnsi="Arial" w:cs="Arial"/>
        </w:rPr>
        <w:t>. Metodika zavádí posouzení kvality v pěti základních hodnoticích modulech, které jsou pro všechny typy VO společné: M</w:t>
      </w:r>
      <w:r w:rsidR="003944F9" w:rsidRPr="007F09F1">
        <w:rPr>
          <w:rFonts w:ascii="Arial" w:hAnsi="Arial" w:cs="Arial"/>
        </w:rPr>
        <w:t xml:space="preserve">odul </w:t>
      </w:r>
      <w:r w:rsidR="00770C8A" w:rsidRPr="007F09F1">
        <w:rPr>
          <w:rFonts w:ascii="Arial" w:hAnsi="Arial" w:cs="Arial"/>
        </w:rPr>
        <w:t xml:space="preserve">1 – Kvalita vybraných výsledků, </w:t>
      </w:r>
      <w:r w:rsidR="003944F9" w:rsidRPr="007F09F1">
        <w:rPr>
          <w:rFonts w:ascii="Arial" w:hAnsi="Arial" w:cs="Arial"/>
        </w:rPr>
        <w:t xml:space="preserve">Modul </w:t>
      </w:r>
      <w:r w:rsidR="00770C8A" w:rsidRPr="007F09F1">
        <w:rPr>
          <w:rFonts w:ascii="Arial" w:hAnsi="Arial" w:cs="Arial"/>
        </w:rPr>
        <w:t xml:space="preserve">2 – </w:t>
      </w:r>
      <w:r w:rsidR="00E82267" w:rsidRPr="007F09F1">
        <w:rPr>
          <w:rFonts w:ascii="Arial" w:hAnsi="Arial" w:cs="Arial"/>
        </w:rPr>
        <w:t>Komentovan</w:t>
      </w:r>
      <w:r w:rsidR="00F23A57" w:rsidRPr="007F09F1">
        <w:rPr>
          <w:rFonts w:ascii="Arial" w:hAnsi="Arial" w:cs="Arial"/>
        </w:rPr>
        <w:t>é statistiky</w:t>
      </w:r>
      <w:r w:rsidR="00A64455" w:rsidRPr="007F09F1">
        <w:rPr>
          <w:rFonts w:ascii="Arial" w:hAnsi="Arial" w:cs="Arial"/>
        </w:rPr>
        <w:t>,</w:t>
      </w:r>
      <w:r w:rsidR="00770C8A" w:rsidRPr="007F09F1">
        <w:rPr>
          <w:rFonts w:ascii="Arial" w:hAnsi="Arial" w:cs="Arial"/>
        </w:rPr>
        <w:t xml:space="preserve"> </w:t>
      </w:r>
      <w:r w:rsidR="003944F9" w:rsidRPr="007F09F1">
        <w:rPr>
          <w:rFonts w:ascii="Arial" w:hAnsi="Arial" w:cs="Arial"/>
        </w:rPr>
        <w:t xml:space="preserve">Modul </w:t>
      </w:r>
      <w:r w:rsidR="00770C8A" w:rsidRPr="007F09F1">
        <w:rPr>
          <w:rFonts w:ascii="Arial" w:hAnsi="Arial" w:cs="Arial"/>
        </w:rPr>
        <w:t xml:space="preserve">3 </w:t>
      </w:r>
      <w:r w:rsidR="00092402" w:rsidRPr="007F09F1">
        <w:rPr>
          <w:rFonts w:ascii="Arial" w:hAnsi="Arial" w:cs="Arial"/>
        </w:rPr>
        <w:t>–</w:t>
      </w:r>
      <w:r w:rsidR="00770C8A" w:rsidRPr="007F09F1">
        <w:rPr>
          <w:rFonts w:ascii="Arial" w:hAnsi="Arial" w:cs="Arial"/>
        </w:rPr>
        <w:t xml:space="preserve"> </w:t>
      </w:r>
      <w:commentRangeStart w:id="274"/>
      <w:r w:rsidR="00770C8A" w:rsidRPr="007F09F1">
        <w:rPr>
          <w:rFonts w:ascii="Arial" w:hAnsi="Arial" w:cs="Arial"/>
        </w:rPr>
        <w:t>Společensk</w:t>
      </w:r>
      <w:r w:rsidR="00092402" w:rsidRPr="007F09F1">
        <w:rPr>
          <w:rFonts w:ascii="Arial" w:hAnsi="Arial" w:cs="Arial"/>
        </w:rPr>
        <w:t>ý význam</w:t>
      </w:r>
      <w:ins w:id="275" w:author="Autor">
        <w:r w:rsidR="00D963EE" w:rsidRPr="007F09F1">
          <w:rPr>
            <w:rFonts w:ascii="Arial" w:hAnsi="Arial" w:cs="Arial"/>
          </w:rPr>
          <w:t xml:space="preserve"> VO</w:t>
        </w:r>
        <w:commentRangeEnd w:id="274"/>
        <w:r w:rsidR="000502B3" w:rsidRPr="007F09F1">
          <w:rPr>
            <w:rStyle w:val="Odkaznakoment"/>
          </w:rPr>
          <w:commentReference w:id="274"/>
        </w:r>
      </w:ins>
      <w:r w:rsidR="00770C8A" w:rsidRPr="007F09F1">
        <w:rPr>
          <w:rFonts w:ascii="Arial" w:hAnsi="Arial" w:cs="Arial"/>
        </w:rPr>
        <w:t xml:space="preserve">, </w:t>
      </w:r>
      <w:r w:rsidR="003944F9" w:rsidRPr="007F09F1">
        <w:rPr>
          <w:rFonts w:ascii="Arial" w:hAnsi="Arial" w:cs="Arial"/>
        </w:rPr>
        <w:t xml:space="preserve">Modul </w:t>
      </w:r>
      <w:r w:rsidR="00770C8A" w:rsidRPr="007F09F1">
        <w:rPr>
          <w:rFonts w:ascii="Arial" w:hAnsi="Arial" w:cs="Arial"/>
        </w:rPr>
        <w:t xml:space="preserve">4 – </w:t>
      </w:r>
      <w:r w:rsidR="004B4ADB" w:rsidRPr="007F09F1">
        <w:rPr>
          <w:rFonts w:ascii="Arial" w:hAnsi="Arial" w:cs="Arial"/>
        </w:rPr>
        <w:t>Řízení VO</w:t>
      </w:r>
      <w:del w:id="276" w:author="Autor">
        <w:r w:rsidR="00770C8A" w:rsidRPr="007F09F1" w:rsidDel="00DD5903">
          <w:rPr>
            <w:rFonts w:ascii="Arial" w:hAnsi="Arial" w:cs="Arial"/>
          </w:rPr>
          <w:delText>,</w:delText>
        </w:r>
        <w:r w:rsidR="00B36911" w:rsidRPr="007F09F1" w:rsidDel="00DD5903">
          <w:rPr>
            <w:rFonts w:ascii="Arial" w:hAnsi="Arial" w:cs="Arial"/>
          </w:rPr>
          <w:delText xml:space="preserve"> </w:delText>
        </w:r>
      </w:del>
      <w:r w:rsidR="00DD5903" w:rsidRPr="007F09F1">
        <w:rPr>
          <w:rFonts w:ascii="Arial" w:hAnsi="Arial" w:cs="Arial"/>
        </w:rPr>
        <w:t xml:space="preserve"> a </w:t>
      </w:r>
      <w:r w:rsidR="003944F9" w:rsidRPr="007F09F1">
        <w:rPr>
          <w:rFonts w:ascii="Arial" w:hAnsi="Arial" w:cs="Arial"/>
        </w:rPr>
        <w:t xml:space="preserve">Modul </w:t>
      </w:r>
      <w:r w:rsidR="00770C8A" w:rsidRPr="007F09F1">
        <w:rPr>
          <w:rFonts w:ascii="Arial" w:hAnsi="Arial" w:cs="Arial"/>
        </w:rPr>
        <w:t>5</w:t>
      </w:r>
      <w:r w:rsidR="00B36911" w:rsidRPr="007F09F1">
        <w:rPr>
          <w:rFonts w:ascii="Arial" w:hAnsi="Arial" w:cs="Arial"/>
        </w:rPr>
        <w:t xml:space="preserve"> </w:t>
      </w:r>
      <w:r w:rsidR="00DD5903" w:rsidRPr="007F09F1">
        <w:rPr>
          <w:rFonts w:ascii="Arial" w:hAnsi="Arial" w:cs="Arial"/>
        </w:rPr>
        <w:t xml:space="preserve">– </w:t>
      </w:r>
      <w:r w:rsidR="00770C8A" w:rsidRPr="007F09F1">
        <w:rPr>
          <w:rFonts w:ascii="Arial" w:hAnsi="Arial" w:cs="Arial"/>
        </w:rPr>
        <w:t xml:space="preserve">Strategie a koncepce. Relativní významnost modulů </w:t>
      </w:r>
      <w:r w:rsidR="00431CF1" w:rsidRPr="007F09F1">
        <w:rPr>
          <w:rFonts w:ascii="Arial" w:hAnsi="Arial" w:cs="Arial"/>
        </w:rPr>
        <w:t xml:space="preserve">může být </w:t>
      </w:r>
      <w:r w:rsidR="00770C8A" w:rsidRPr="007F09F1">
        <w:rPr>
          <w:rFonts w:ascii="Arial" w:hAnsi="Arial" w:cs="Arial"/>
        </w:rPr>
        <w:t xml:space="preserve">různá podle </w:t>
      </w:r>
      <w:r w:rsidR="00E82267" w:rsidRPr="007F09F1">
        <w:rPr>
          <w:rFonts w:ascii="Arial" w:hAnsi="Arial" w:cs="Arial"/>
        </w:rPr>
        <w:t xml:space="preserve">oborového zaměření, </w:t>
      </w:r>
      <w:r w:rsidR="00770C8A" w:rsidRPr="007F09F1">
        <w:rPr>
          <w:rFonts w:ascii="Arial" w:hAnsi="Arial" w:cs="Arial"/>
        </w:rPr>
        <w:t xml:space="preserve">postavení a mise VO v systému VaVaI. Moduly tvoří </w:t>
      </w:r>
      <w:r w:rsidR="00E82267" w:rsidRPr="007F09F1">
        <w:rPr>
          <w:rFonts w:ascii="Arial" w:hAnsi="Arial" w:cs="Arial"/>
        </w:rPr>
        <w:t xml:space="preserve">minimální společný </w:t>
      </w:r>
      <w:r w:rsidR="00770C8A" w:rsidRPr="007F09F1">
        <w:rPr>
          <w:rFonts w:ascii="Arial" w:hAnsi="Arial" w:cs="Arial"/>
        </w:rPr>
        <w:t>rámec hodnocení</w:t>
      </w:r>
      <w:r w:rsidR="00431CF1" w:rsidRPr="007F09F1">
        <w:rPr>
          <w:rFonts w:ascii="Arial" w:hAnsi="Arial" w:cs="Arial"/>
        </w:rPr>
        <w:t xml:space="preserve">. </w:t>
      </w:r>
    </w:p>
    <w:p w14:paraId="417C9AB2" w14:textId="388353AF" w:rsidR="00391D68" w:rsidRPr="007F09F1" w:rsidRDefault="00C4291D" w:rsidP="005D33EA">
      <w:pPr>
        <w:jc w:val="both"/>
        <w:rPr>
          <w:rFonts w:ascii="Arial" w:hAnsi="Arial" w:cs="Arial"/>
        </w:rPr>
      </w:pPr>
      <w:r w:rsidRPr="007F09F1">
        <w:rPr>
          <w:rFonts w:ascii="Arial" w:hAnsi="Arial" w:cs="Arial"/>
          <w:b/>
        </w:rPr>
        <w:t>2.</w:t>
      </w:r>
      <w:r w:rsidR="00895A8C" w:rsidRPr="007F09F1">
        <w:rPr>
          <w:rFonts w:ascii="Arial" w:hAnsi="Arial" w:cs="Arial"/>
          <w:b/>
        </w:rPr>
        <w:t xml:space="preserve"> </w:t>
      </w:r>
      <w:r w:rsidR="001F0E54" w:rsidRPr="007F09F1">
        <w:rPr>
          <w:rFonts w:ascii="Arial" w:hAnsi="Arial" w:cs="Arial"/>
          <w:b/>
        </w:rPr>
        <w:t>Ú</w:t>
      </w:r>
      <w:r w:rsidR="006A06A8" w:rsidRPr="007F09F1">
        <w:rPr>
          <w:rFonts w:ascii="Arial" w:hAnsi="Arial" w:cs="Arial"/>
          <w:b/>
        </w:rPr>
        <w:t>rovně hodnocení</w:t>
      </w:r>
      <w:r w:rsidR="00895A8C" w:rsidRPr="007F09F1">
        <w:rPr>
          <w:rFonts w:ascii="Arial" w:hAnsi="Arial" w:cs="Arial"/>
          <w:b/>
        </w:rPr>
        <w:t>.</w:t>
      </w:r>
      <w:r w:rsidR="006A06A8" w:rsidRPr="007F09F1">
        <w:rPr>
          <w:rFonts w:ascii="Arial" w:hAnsi="Arial" w:cs="Arial"/>
        </w:rPr>
        <w:t xml:space="preserve"> Každá úroveň řízení systému VaVaI vyža</w:t>
      </w:r>
      <w:r w:rsidR="00B31FD6" w:rsidRPr="007F09F1">
        <w:rPr>
          <w:rFonts w:ascii="Arial" w:hAnsi="Arial" w:cs="Arial"/>
        </w:rPr>
        <w:t>duje pro sv</w:t>
      </w:r>
      <w:r w:rsidR="0017631F" w:rsidRPr="007F09F1">
        <w:rPr>
          <w:rFonts w:ascii="Arial" w:hAnsi="Arial" w:cs="Arial"/>
        </w:rPr>
        <w:t xml:space="preserve">é </w:t>
      </w:r>
      <w:r w:rsidR="00B31FD6" w:rsidRPr="007F09F1">
        <w:rPr>
          <w:rFonts w:ascii="Arial" w:hAnsi="Arial" w:cs="Arial"/>
        </w:rPr>
        <w:t>rozhodování různé typy informací</w:t>
      </w:r>
      <w:r w:rsidR="006A06A8" w:rsidRPr="007F09F1">
        <w:rPr>
          <w:rFonts w:ascii="Arial" w:hAnsi="Arial" w:cs="Arial"/>
        </w:rPr>
        <w:t xml:space="preserve">. </w:t>
      </w:r>
      <w:r w:rsidR="00391D68" w:rsidRPr="007F09F1">
        <w:rPr>
          <w:rFonts w:ascii="Arial" w:hAnsi="Arial" w:cs="Arial"/>
        </w:rPr>
        <w:t xml:space="preserve">Role jednotlivých aktérů se vzájemně doplňují a nelze je zaměňovat. </w:t>
      </w:r>
      <w:r w:rsidR="001F0E54" w:rsidRPr="007F09F1">
        <w:rPr>
          <w:rFonts w:ascii="Arial" w:hAnsi="Arial" w:cs="Arial"/>
        </w:rPr>
        <w:t xml:space="preserve">Proto jsou úrovně vzájemně komplementární a společně vytváří komplexní hodnocení </w:t>
      </w:r>
      <w:r w:rsidR="006F7D63" w:rsidRPr="007F09F1">
        <w:rPr>
          <w:rFonts w:ascii="Arial" w:hAnsi="Arial" w:cs="Arial"/>
        </w:rPr>
        <w:t>VO</w:t>
      </w:r>
      <w:r w:rsidR="001F0E54" w:rsidRPr="007F09F1">
        <w:rPr>
          <w:rFonts w:ascii="Arial" w:hAnsi="Arial" w:cs="Arial"/>
        </w:rPr>
        <w:t xml:space="preserve">. </w:t>
      </w:r>
      <w:ins w:id="277" w:author="Autor">
        <w:r w:rsidR="00A13DE2" w:rsidRPr="007F09F1">
          <w:rPr>
            <w:rFonts w:ascii="Arial" w:hAnsi="Arial" w:cs="Arial"/>
          </w:rPr>
          <w:t xml:space="preserve">RVVI a poskytovatel nesou sdílenou zodpovědnost za hodnocení </w:t>
        </w:r>
        <w:commentRangeStart w:id="278"/>
        <w:r w:rsidR="00A13DE2" w:rsidRPr="007F09F1">
          <w:rPr>
            <w:rFonts w:ascii="Arial" w:hAnsi="Arial" w:cs="Arial"/>
          </w:rPr>
          <w:t>podle této metodiky</w:t>
        </w:r>
        <w:commentRangeEnd w:id="278"/>
        <w:r w:rsidR="000A6AB3" w:rsidRPr="007F09F1">
          <w:rPr>
            <w:rStyle w:val="Odkaznakoment"/>
          </w:rPr>
          <w:commentReference w:id="278"/>
        </w:r>
        <w:r w:rsidR="00A13DE2" w:rsidRPr="007F09F1">
          <w:rPr>
            <w:rFonts w:ascii="Arial" w:hAnsi="Arial" w:cs="Arial"/>
          </w:rPr>
          <w:t xml:space="preserve">. </w:t>
        </w:r>
      </w:ins>
      <w:r w:rsidR="00391D68" w:rsidRPr="007F09F1">
        <w:rPr>
          <w:rFonts w:ascii="Arial" w:hAnsi="Arial" w:cs="Arial"/>
        </w:rPr>
        <w:t xml:space="preserve">Pro každou úroveň řízení a financování VaVaI je </w:t>
      </w:r>
      <w:r w:rsidR="00A64455" w:rsidRPr="007F09F1">
        <w:rPr>
          <w:rFonts w:ascii="Arial" w:hAnsi="Arial" w:cs="Arial"/>
        </w:rPr>
        <w:t xml:space="preserve">přitom </w:t>
      </w:r>
      <w:r w:rsidR="00391D68" w:rsidRPr="007F09F1">
        <w:rPr>
          <w:rFonts w:ascii="Arial" w:hAnsi="Arial" w:cs="Arial"/>
        </w:rPr>
        <w:t xml:space="preserve">zapotřebí jiná míra podrobnosti informací, </w:t>
      </w:r>
      <w:r w:rsidR="00B31FD6" w:rsidRPr="007F09F1">
        <w:rPr>
          <w:rFonts w:ascii="Arial" w:hAnsi="Arial" w:cs="Arial"/>
        </w:rPr>
        <w:t>popř. se kontextově</w:t>
      </w:r>
      <w:r w:rsidR="00E81808" w:rsidRPr="007F09F1">
        <w:rPr>
          <w:rFonts w:ascii="Arial" w:hAnsi="Arial" w:cs="Arial"/>
        </w:rPr>
        <w:t xml:space="preserve"> </w:t>
      </w:r>
      <w:r w:rsidR="00B31FD6" w:rsidRPr="007F09F1">
        <w:rPr>
          <w:rFonts w:ascii="Arial" w:hAnsi="Arial" w:cs="Arial"/>
        </w:rPr>
        <w:t>a</w:t>
      </w:r>
      <w:r w:rsidR="005D33EA" w:rsidRPr="007F09F1">
        <w:rPr>
          <w:rFonts w:ascii="Arial" w:hAnsi="Arial" w:cs="Arial"/>
        </w:rPr>
        <w:t> </w:t>
      </w:r>
      <w:r w:rsidR="00B31FD6" w:rsidRPr="007F09F1">
        <w:rPr>
          <w:rFonts w:ascii="Arial" w:hAnsi="Arial" w:cs="Arial"/>
        </w:rPr>
        <w:t xml:space="preserve">doplňkově </w:t>
      </w:r>
      <w:r w:rsidR="00391D68" w:rsidRPr="007F09F1">
        <w:rPr>
          <w:rFonts w:ascii="Arial" w:hAnsi="Arial" w:cs="Arial"/>
        </w:rPr>
        <w:t xml:space="preserve">využívají </w:t>
      </w:r>
      <w:r w:rsidR="00B31FD6" w:rsidRPr="007F09F1">
        <w:rPr>
          <w:rFonts w:ascii="Arial" w:hAnsi="Arial" w:cs="Arial"/>
        </w:rPr>
        <w:t>i</w:t>
      </w:r>
      <w:r w:rsidR="00391D68" w:rsidRPr="007F09F1">
        <w:rPr>
          <w:rFonts w:ascii="Arial" w:hAnsi="Arial" w:cs="Arial"/>
        </w:rPr>
        <w:t xml:space="preserve"> jiné zdroje informací </w:t>
      </w:r>
      <w:r w:rsidR="0017631F" w:rsidRPr="007F09F1">
        <w:rPr>
          <w:rFonts w:ascii="Arial" w:hAnsi="Arial" w:cs="Arial"/>
        </w:rPr>
        <w:t>nebo</w:t>
      </w:r>
      <w:r w:rsidR="009D6665" w:rsidRPr="007F09F1">
        <w:rPr>
          <w:rFonts w:ascii="Arial" w:hAnsi="Arial" w:cs="Arial"/>
        </w:rPr>
        <w:t xml:space="preserve"> </w:t>
      </w:r>
      <w:r w:rsidR="00431CF1" w:rsidRPr="007F09F1">
        <w:rPr>
          <w:rFonts w:ascii="Arial" w:hAnsi="Arial" w:cs="Arial"/>
        </w:rPr>
        <w:t>informace jiné povahy</w:t>
      </w:r>
      <w:r w:rsidR="00A64455" w:rsidRPr="007F09F1">
        <w:rPr>
          <w:rFonts w:ascii="Arial" w:hAnsi="Arial" w:cs="Arial"/>
        </w:rPr>
        <w:t>.</w:t>
      </w:r>
      <w:r w:rsidR="00391D68" w:rsidRPr="007F09F1">
        <w:rPr>
          <w:rFonts w:ascii="Arial" w:hAnsi="Arial" w:cs="Arial"/>
        </w:rPr>
        <w:t xml:space="preserve"> Metodika proto rozlišuje </w:t>
      </w:r>
      <w:r w:rsidR="001F0E54" w:rsidRPr="007F09F1">
        <w:rPr>
          <w:rFonts w:ascii="Arial" w:hAnsi="Arial" w:cs="Arial"/>
        </w:rPr>
        <w:t xml:space="preserve">tyto </w:t>
      </w:r>
      <w:r w:rsidR="00391D68" w:rsidRPr="007F09F1">
        <w:rPr>
          <w:rFonts w:ascii="Arial" w:hAnsi="Arial" w:cs="Arial"/>
        </w:rPr>
        <w:t>úrovně řízení a hodnocení:</w:t>
      </w:r>
    </w:p>
    <w:p w14:paraId="62911593" w14:textId="149A2EAA" w:rsidR="009A73FF" w:rsidRPr="007F09F1" w:rsidRDefault="00391D68" w:rsidP="005D33EA">
      <w:pPr>
        <w:pStyle w:val="Odstavecseseznamem"/>
        <w:numPr>
          <w:ilvl w:val="0"/>
          <w:numId w:val="23"/>
        </w:numPr>
        <w:jc w:val="both"/>
        <w:rPr>
          <w:rFonts w:ascii="Arial" w:hAnsi="Arial" w:cs="Arial"/>
        </w:rPr>
      </w:pPr>
      <w:r w:rsidRPr="007F09F1">
        <w:rPr>
          <w:rFonts w:ascii="Arial" w:hAnsi="Arial" w:cs="Arial"/>
          <w:u w:val="single"/>
        </w:rPr>
        <w:t>Úroveň n</w:t>
      </w:r>
      <w:r w:rsidR="0087303C" w:rsidRPr="007F09F1">
        <w:rPr>
          <w:rFonts w:ascii="Arial" w:hAnsi="Arial" w:cs="Arial"/>
          <w:u w:val="single"/>
        </w:rPr>
        <w:t xml:space="preserve">árodní </w:t>
      </w:r>
      <w:r w:rsidR="008B6FEC" w:rsidRPr="007F09F1">
        <w:rPr>
          <w:rFonts w:ascii="Arial" w:hAnsi="Arial" w:cs="Arial"/>
        </w:rPr>
        <w:t>je</w:t>
      </w:r>
      <w:r w:rsidR="00AC3023" w:rsidRPr="007F09F1">
        <w:rPr>
          <w:rFonts w:ascii="Arial" w:hAnsi="Arial" w:cs="Arial"/>
        </w:rPr>
        <w:t xml:space="preserve"> </w:t>
      </w:r>
      <w:r w:rsidR="0087303C" w:rsidRPr="007F09F1">
        <w:rPr>
          <w:rFonts w:ascii="Arial" w:hAnsi="Arial" w:cs="Arial"/>
        </w:rPr>
        <w:t xml:space="preserve">reprezentovaná </w:t>
      </w:r>
      <w:r w:rsidR="00AC3023" w:rsidRPr="007F09F1">
        <w:rPr>
          <w:rFonts w:ascii="Arial" w:hAnsi="Arial" w:cs="Arial"/>
        </w:rPr>
        <w:t>RVVI</w:t>
      </w:r>
      <w:r w:rsidR="00A64455" w:rsidRPr="007F09F1">
        <w:rPr>
          <w:rFonts w:ascii="Arial" w:hAnsi="Arial" w:cs="Arial"/>
        </w:rPr>
        <w:t xml:space="preserve"> a</w:t>
      </w:r>
      <w:r w:rsidR="00AC3023" w:rsidRPr="007F09F1">
        <w:rPr>
          <w:rFonts w:ascii="Arial" w:hAnsi="Arial" w:cs="Arial"/>
        </w:rPr>
        <w:t xml:space="preserve"> </w:t>
      </w:r>
      <w:r w:rsidR="00F23A57" w:rsidRPr="007F09F1">
        <w:rPr>
          <w:rFonts w:ascii="Arial" w:hAnsi="Arial" w:cs="Arial"/>
        </w:rPr>
        <w:t xml:space="preserve">věcně příslušným útvarem </w:t>
      </w:r>
      <w:r w:rsidR="00AC3023" w:rsidRPr="007F09F1">
        <w:rPr>
          <w:rFonts w:ascii="Arial" w:hAnsi="Arial" w:cs="Arial"/>
        </w:rPr>
        <w:t>Úřadu vlády ČR (dále jen „RVVI/</w:t>
      </w:r>
      <w:r w:rsidR="008718C6" w:rsidRPr="007F09F1">
        <w:rPr>
          <w:rFonts w:ascii="Arial" w:hAnsi="Arial" w:cs="Arial"/>
        </w:rPr>
        <w:t>ÚV</w:t>
      </w:r>
      <w:r w:rsidR="00AC3023" w:rsidRPr="007F09F1">
        <w:rPr>
          <w:rFonts w:ascii="Arial" w:hAnsi="Arial" w:cs="Arial"/>
        </w:rPr>
        <w:t>“)</w:t>
      </w:r>
      <w:r w:rsidR="008B6FEC" w:rsidRPr="007F09F1">
        <w:rPr>
          <w:rFonts w:ascii="Arial" w:hAnsi="Arial" w:cs="Arial"/>
        </w:rPr>
        <w:t>. V</w:t>
      </w:r>
      <w:r w:rsidR="00AC3023" w:rsidRPr="007F09F1">
        <w:rPr>
          <w:rFonts w:ascii="Arial" w:hAnsi="Arial" w:cs="Arial"/>
        </w:rPr>
        <w:t xml:space="preserve">yužívá </w:t>
      </w:r>
      <w:r w:rsidR="006A06A8" w:rsidRPr="007F09F1">
        <w:rPr>
          <w:rFonts w:ascii="Arial" w:hAnsi="Arial" w:cs="Arial"/>
        </w:rPr>
        <w:t xml:space="preserve">hodnocení pro účely řízení a financování </w:t>
      </w:r>
      <w:r w:rsidR="00AC3023" w:rsidRPr="007F09F1">
        <w:rPr>
          <w:rFonts w:ascii="Arial" w:hAnsi="Arial" w:cs="Arial"/>
        </w:rPr>
        <w:t>národního</w:t>
      </w:r>
      <w:r w:rsidR="006A06A8" w:rsidRPr="007F09F1">
        <w:rPr>
          <w:rFonts w:ascii="Arial" w:hAnsi="Arial" w:cs="Arial"/>
        </w:rPr>
        <w:t xml:space="preserve"> systém</w:t>
      </w:r>
      <w:r w:rsidR="00AC3023" w:rsidRPr="007F09F1">
        <w:rPr>
          <w:rFonts w:ascii="Arial" w:hAnsi="Arial" w:cs="Arial"/>
        </w:rPr>
        <w:t>u VaVaI</w:t>
      </w:r>
      <w:r w:rsidR="008B6FEC" w:rsidRPr="007F09F1">
        <w:rPr>
          <w:rFonts w:ascii="Arial" w:hAnsi="Arial" w:cs="Arial"/>
        </w:rPr>
        <w:t xml:space="preserve">. </w:t>
      </w:r>
      <w:r w:rsidR="001D0960" w:rsidRPr="007F09F1">
        <w:rPr>
          <w:rFonts w:ascii="Arial" w:hAnsi="Arial" w:cs="Arial"/>
        </w:rPr>
        <w:t>Národní úroveň zajišťuje hodnocení vý</w:t>
      </w:r>
      <w:r w:rsidR="003944F9" w:rsidRPr="007F09F1">
        <w:rPr>
          <w:rFonts w:ascii="Arial" w:hAnsi="Arial" w:cs="Arial"/>
        </w:rPr>
        <w:t>sledků výzkumných organizací v M</w:t>
      </w:r>
      <w:r w:rsidR="001D0960" w:rsidRPr="007F09F1">
        <w:rPr>
          <w:rFonts w:ascii="Arial" w:hAnsi="Arial" w:cs="Arial"/>
        </w:rPr>
        <w:t>odulech</w:t>
      </w:r>
      <w:r w:rsidR="003944F9" w:rsidRPr="007F09F1">
        <w:rPr>
          <w:rFonts w:ascii="Arial" w:hAnsi="Arial" w:cs="Arial"/>
        </w:rPr>
        <w:t xml:space="preserve"> </w:t>
      </w:r>
      <w:r w:rsidR="00992B63" w:rsidRPr="007F09F1">
        <w:rPr>
          <w:rFonts w:ascii="Arial" w:hAnsi="Arial" w:cs="Arial"/>
        </w:rPr>
        <w:t xml:space="preserve">1 </w:t>
      </w:r>
      <w:r w:rsidR="003944F9" w:rsidRPr="007F09F1">
        <w:rPr>
          <w:rFonts w:ascii="Arial" w:hAnsi="Arial" w:cs="Arial"/>
        </w:rPr>
        <w:t xml:space="preserve">a </w:t>
      </w:r>
      <w:r w:rsidR="001D0960" w:rsidRPr="007F09F1">
        <w:rPr>
          <w:rFonts w:ascii="Arial" w:hAnsi="Arial" w:cs="Arial"/>
        </w:rPr>
        <w:t>2.</w:t>
      </w:r>
      <w:r w:rsidR="004121AB" w:rsidRPr="007F09F1" w:rsidDel="001D0960">
        <w:rPr>
          <w:rFonts w:ascii="Arial" w:hAnsi="Arial" w:cs="Arial"/>
        </w:rPr>
        <w:t xml:space="preserve"> </w:t>
      </w:r>
    </w:p>
    <w:p w14:paraId="2B66FAF4" w14:textId="5221D9FF" w:rsidR="008B6FEC" w:rsidRPr="007F09F1" w:rsidRDefault="008B6FEC" w:rsidP="005D33EA">
      <w:pPr>
        <w:pStyle w:val="Odstavecseseznamem"/>
        <w:numPr>
          <w:ilvl w:val="0"/>
          <w:numId w:val="23"/>
        </w:numPr>
        <w:jc w:val="both"/>
        <w:rPr>
          <w:rFonts w:ascii="Arial" w:hAnsi="Arial" w:cs="Arial"/>
        </w:rPr>
      </w:pPr>
      <w:r w:rsidRPr="007F09F1">
        <w:rPr>
          <w:rFonts w:ascii="Arial" w:hAnsi="Arial" w:cs="Arial"/>
          <w:u w:val="single"/>
        </w:rPr>
        <w:t>Ú</w:t>
      </w:r>
      <w:r w:rsidR="0087303C" w:rsidRPr="007F09F1">
        <w:rPr>
          <w:rFonts w:ascii="Arial" w:hAnsi="Arial" w:cs="Arial"/>
          <w:u w:val="single"/>
        </w:rPr>
        <w:t>roveň poskytovatelů</w:t>
      </w:r>
      <w:r w:rsidR="0087303C" w:rsidRPr="007F09F1">
        <w:rPr>
          <w:rFonts w:ascii="Arial" w:hAnsi="Arial" w:cs="Arial"/>
        </w:rPr>
        <w:t xml:space="preserve"> </w:t>
      </w:r>
      <w:r w:rsidRPr="007F09F1">
        <w:rPr>
          <w:rFonts w:ascii="Arial" w:hAnsi="Arial" w:cs="Arial"/>
        </w:rPr>
        <w:t>je</w:t>
      </w:r>
      <w:r w:rsidR="0087303C" w:rsidRPr="007F09F1">
        <w:rPr>
          <w:rFonts w:ascii="Arial" w:hAnsi="Arial" w:cs="Arial"/>
        </w:rPr>
        <w:t xml:space="preserve"> reprezentovaná poskytovateli </w:t>
      </w:r>
      <w:commentRangeStart w:id="279"/>
      <w:del w:id="280" w:author="Autor">
        <w:r w:rsidR="0087303C" w:rsidRPr="007F09F1" w:rsidDel="00EB48BA">
          <w:rPr>
            <w:rFonts w:ascii="Arial" w:hAnsi="Arial" w:cs="Arial"/>
          </w:rPr>
          <w:delText>institucionální</w:delText>
        </w:r>
      </w:del>
      <w:commentRangeEnd w:id="279"/>
      <w:r w:rsidR="00EB48BA" w:rsidRPr="007F09F1">
        <w:rPr>
          <w:rStyle w:val="Odkaznakoment"/>
        </w:rPr>
        <w:commentReference w:id="279"/>
      </w:r>
      <w:del w:id="281" w:author="Autor">
        <w:r w:rsidR="0087303C" w:rsidRPr="007F09F1" w:rsidDel="00EB48BA">
          <w:rPr>
            <w:rFonts w:ascii="Arial" w:hAnsi="Arial" w:cs="Arial"/>
          </w:rPr>
          <w:delText xml:space="preserve"> podpory na</w:delText>
        </w:r>
        <w:r w:rsidR="005D33EA" w:rsidRPr="007F09F1" w:rsidDel="00EB48BA">
          <w:rPr>
            <w:rFonts w:ascii="Arial" w:hAnsi="Arial" w:cs="Arial"/>
          </w:rPr>
          <w:delText> </w:delText>
        </w:r>
      </w:del>
      <w:ins w:id="282" w:author="Autor">
        <w:r w:rsidR="00EB48BA" w:rsidRPr="007F09F1">
          <w:rPr>
            <w:rFonts w:ascii="Arial" w:hAnsi="Arial" w:cs="Arial"/>
          </w:rPr>
          <w:t xml:space="preserve">IP </w:t>
        </w:r>
      </w:ins>
      <w:r w:rsidR="0087303C" w:rsidRPr="007F09F1">
        <w:rPr>
          <w:rFonts w:ascii="Arial" w:hAnsi="Arial" w:cs="Arial"/>
        </w:rPr>
        <w:t>DKRVO</w:t>
      </w:r>
      <w:ins w:id="283" w:author="Autor">
        <w:del w:id="284" w:author="Rulíková Lucie" w:date="2025-05-14T10:39:00Z" w16du:dateUtc="2025-05-14T08:39:00Z">
          <w:r w:rsidR="00DD5903" w:rsidRPr="007F09F1" w:rsidDel="00263AF1">
            <w:rPr>
              <w:rFonts w:ascii="Arial" w:hAnsi="Arial" w:cs="Arial"/>
            </w:rPr>
            <w:delText xml:space="preserve"> (= institucionální podpory na dlouhodobý koncepčního rozvoje VO)</w:delText>
          </w:r>
        </w:del>
        <w:del w:id="285" w:author="Autor">
          <w:r w:rsidR="00EB48BA" w:rsidRPr="007F09F1" w:rsidDel="00DD5903">
            <w:rPr>
              <w:rFonts w:ascii="Arial" w:hAnsi="Arial" w:cs="Arial"/>
            </w:rPr>
            <w:delText>.</w:delText>
          </w:r>
        </w:del>
      </w:ins>
      <w:del w:id="286" w:author="Autor">
        <w:r w:rsidR="0087303C" w:rsidRPr="007F09F1" w:rsidDel="00EB48BA">
          <w:rPr>
            <w:rFonts w:ascii="Arial" w:hAnsi="Arial" w:cs="Arial"/>
          </w:rPr>
          <w:delText xml:space="preserve">  (dále „IP DKRVO“)</w:delText>
        </w:r>
      </w:del>
      <w:r w:rsidR="00391D68" w:rsidRPr="007F09F1">
        <w:rPr>
          <w:rFonts w:ascii="Arial" w:hAnsi="Arial" w:cs="Arial"/>
        </w:rPr>
        <w:t>.</w:t>
      </w:r>
      <w:r w:rsidR="0087303C" w:rsidRPr="007F09F1">
        <w:rPr>
          <w:rFonts w:ascii="Arial" w:hAnsi="Arial" w:cs="Arial"/>
        </w:rPr>
        <w:t xml:space="preserve"> </w:t>
      </w:r>
      <w:r w:rsidRPr="007F09F1">
        <w:rPr>
          <w:rFonts w:ascii="Arial" w:hAnsi="Arial" w:cs="Arial"/>
        </w:rPr>
        <w:t>V</w:t>
      </w:r>
      <w:r w:rsidR="0087303C" w:rsidRPr="007F09F1">
        <w:rPr>
          <w:rFonts w:ascii="Arial" w:hAnsi="Arial" w:cs="Arial"/>
        </w:rPr>
        <w:t xml:space="preserve">yužívá hodnocení </w:t>
      </w:r>
      <w:r w:rsidR="00B36911" w:rsidRPr="007F09F1">
        <w:rPr>
          <w:rFonts w:ascii="Arial" w:hAnsi="Arial" w:cs="Arial"/>
        </w:rPr>
        <w:t xml:space="preserve">jako </w:t>
      </w:r>
      <w:r w:rsidRPr="007F09F1">
        <w:rPr>
          <w:rFonts w:ascii="Arial" w:hAnsi="Arial" w:cs="Arial"/>
        </w:rPr>
        <w:t>klíčov</w:t>
      </w:r>
      <w:r w:rsidR="001D0960" w:rsidRPr="007F09F1">
        <w:rPr>
          <w:rFonts w:ascii="Arial" w:hAnsi="Arial" w:cs="Arial"/>
        </w:rPr>
        <w:t>ý</w:t>
      </w:r>
      <w:r w:rsidRPr="007F09F1">
        <w:rPr>
          <w:rFonts w:ascii="Arial" w:hAnsi="Arial" w:cs="Arial"/>
        </w:rPr>
        <w:t xml:space="preserve"> </w:t>
      </w:r>
      <w:r w:rsidR="00B36911" w:rsidRPr="007F09F1">
        <w:rPr>
          <w:rFonts w:ascii="Arial" w:hAnsi="Arial" w:cs="Arial"/>
        </w:rPr>
        <w:t xml:space="preserve">podklad </w:t>
      </w:r>
      <w:r w:rsidR="0087303C" w:rsidRPr="007F09F1">
        <w:rPr>
          <w:rFonts w:ascii="Arial" w:hAnsi="Arial" w:cs="Arial"/>
        </w:rPr>
        <w:t>pro</w:t>
      </w:r>
      <w:r w:rsidRPr="007F09F1">
        <w:rPr>
          <w:rFonts w:ascii="Arial" w:hAnsi="Arial" w:cs="Arial"/>
        </w:rPr>
        <w:t xml:space="preserve"> rozhodnutí o financování příslušných VO. Tato úroveň </w:t>
      </w:r>
      <w:r w:rsidR="001D0960" w:rsidRPr="007F09F1">
        <w:rPr>
          <w:rFonts w:ascii="Arial" w:hAnsi="Arial" w:cs="Arial"/>
        </w:rPr>
        <w:t>je zodpovědná za realizaci</w:t>
      </w:r>
      <w:del w:id="287" w:author="Autor">
        <w:r w:rsidR="001D0960" w:rsidRPr="007F09F1" w:rsidDel="009D6665">
          <w:rPr>
            <w:rFonts w:ascii="Arial" w:hAnsi="Arial" w:cs="Arial"/>
          </w:rPr>
          <w:delText xml:space="preserve">  </w:delText>
        </w:r>
      </w:del>
      <w:ins w:id="288" w:author="Autor">
        <w:r w:rsidR="009D6665" w:rsidRPr="007F09F1">
          <w:rPr>
            <w:rFonts w:ascii="Arial" w:hAnsi="Arial" w:cs="Arial"/>
          </w:rPr>
          <w:t xml:space="preserve"> </w:t>
        </w:r>
      </w:ins>
      <w:r w:rsidR="003944F9" w:rsidRPr="007F09F1">
        <w:rPr>
          <w:rFonts w:ascii="Arial" w:hAnsi="Arial" w:cs="Arial"/>
        </w:rPr>
        <w:t>M</w:t>
      </w:r>
      <w:r w:rsidRPr="007F09F1">
        <w:rPr>
          <w:rFonts w:ascii="Arial" w:hAnsi="Arial" w:cs="Arial"/>
        </w:rPr>
        <w:t>odul</w:t>
      </w:r>
      <w:r w:rsidR="001D0960" w:rsidRPr="007F09F1">
        <w:rPr>
          <w:rFonts w:ascii="Arial" w:hAnsi="Arial" w:cs="Arial"/>
        </w:rPr>
        <w:t>ů</w:t>
      </w:r>
      <w:r w:rsidRPr="007F09F1">
        <w:rPr>
          <w:rFonts w:ascii="Arial" w:hAnsi="Arial" w:cs="Arial"/>
        </w:rPr>
        <w:t xml:space="preserve"> 3</w:t>
      </w:r>
      <w:del w:id="289" w:author="Rulíková Lucie" w:date="2025-05-14T10:39:00Z" w16du:dateUtc="2025-05-14T08:39:00Z">
        <w:r w:rsidR="003944F9" w:rsidRPr="007F09F1" w:rsidDel="00263AF1">
          <w:rPr>
            <w:rFonts w:ascii="Arial" w:hAnsi="Arial" w:cs="Arial"/>
          </w:rPr>
          <w:delText xml:space="preserve"> </w:delText>
        </w:r>
      </w:del>
      <w:r w:rsidR="003944F9" w:rsidRPr="007F09F1">
        <w:rPr>
          <w:rFonts w:ascii="Arial" w:hAnsi="Arial" w:cs="Arial"/>
        </w:rPr>
        <w:t>-</w:t>
      </w:r>
      <w:del w:id="290" w:author="Rulíková Lucie" w:date="2025-05-14T10:39:00Z" w16du:dateUtc="2025-05-14T08:39:00Z">
        <w:r w:rsidR="003944F9" w:rsidRPr="007F09F1" w:rsidDel="00263AF1">
          <w:rPr>
            <w:rFonts w:ascii="Arial" w:hAnsi="Arial" w:cs="Arial"/>
          </w:rPr>
          <w:delText xml:space="preserve"> </w:delText>
        </w:r>
      </w:del>
      <w:r w:rsidRPr="007F09F1">
        <w:rPr>
          <w:rFonts w:ascii="Arial" w:hAnsi="Arial" w:cs="Arial"/>
        </w:rPr>
        <w:t>5.</w:t>
      </w:r>
      <w:r w:rsidR="001D0960" w:rsidRPr="007F09F1">
        <w:rPr>
          <w:rFonts w:ascii="Arial" w:hAnsi="Arial" w:cs="Arial"/>
        </w:rPr>
        <w:t xml:space="preserve"> </w:t>
      </w:r>
    </w:p>
    <w:p w14:paraId="56CDED42" w14:textId="56253E49" w:rsidR="00BF5CE3" w:rsidRPr="007F09F1" w:rsidRDefault="004121AB" w:rsidP="005D33EA">
      <w:pPr>
        <w:pStyle w:val="Odstavecseseznamem"/>
        <w:numPr>
          <w:ilvl w:val="0"/>
          <w:numId w:val="23"/>
        </w:numPr>
        <w:jc w:val="both"/>
        <w:rPr>
          <w:ins w:id="291" w:author="Autor"/>
          <w:rFonts w:ascii="Arial" w:hAnsi="Arial" w:cs="Arial"/>
        </w:rPr>
      </w:pPr>
      <w:r w:rsidRPr="007F09F1">
        <w:rPr>
          <w:rFonts w:ascii="Arial" w:hAnsi="Arial" w:cs="Arial"/>
          <w:u w:val="single"/>
        </w:rPr>
        <w:t>Ú</w:t>
      </w:r>
      <w:r w:rsidR="0087303C" w:rsidRPr="007F09F1">
        <w:rPr>
          <w:rFonts w:ascii="Arial" w:hAnsi="Arial" w:cs="Arial"/>
          <w:u w:val="single"/>
        </w:rPr>
        <w:t xml:space="preserve">roveň </w:t>
      </w:r>
      <w:r w:rsidR="006F7D63" w:rsidRPr="007F09F1">
        <w:rPr>
          <w:rFonts w:ascii="Arial" w:hAnsi="Arial" w:cs="Arial"/>
          <w:u w:val="single"/>
        </w:rPr>
        <w:t>VO</w:t>
      </w:r>
      <w:r w:rsidR="006F7D63" w:rsidRPr="007F09F1">
        <w:rPr>
          <w:rFonts w:ascii="Arial" w:hAnsi="Arial" w:cs="Arial"/>
        </w:rPr>
        <w:t xml:space="preserve"> je</w:t>
      </w:r>
      <w:r w:rsidR="00391D68" w:rsidRPr="007F09F1">
        <w:rPr>
          <w:rFonts w:ascii="Arial" w:hAnsi="Arial" w:cs="Arial"/>
        </w:rPr>
        <w:t xml:space="preserve"> </w:t>
      </w:r>
      <w:r w:rsidR="008B6FEC" w:rsidRPr="007F09F1">
        <w:rPr>
          <w:rFonts w:ascii="Arial" w:hAnsi="Arial" w:cs="Arial"/>
        </w:rPr>
        <w:t>formativní hodnocení v</w:t>
      </w:r>
      <w:del w:id="292" w:author="Autor">
        <w:r w:rsidR="001B474C" w:rsidRPr="007F09F1" w:rsidDel="009D6665">
          <w:rPr>
            <w:rFonts w:ascii="Arial" w:hAnsi="Arial" w:cs="Arial"/>
          </w:rPr>
          <w:delText xml:space="preserve">  </w:delText>
        </w:r>
      </w:del>
      <w:ins w:id="293" w:author="Autor">
        <w:r w:rsidR="009D6665" w:rsidRPr="007F09F1">
          <w:rPr>
            <w:rFonts w:ascii="Arial" w:hAnsi="Arial" w:cs="Arial"/>
          </w:rPr>
          <w:t xml:space="preserve"> </w:t>
        </w:r>
      </w:ins>
      <w:r w:rsidR="008B6FEC" w:rsidRPr="007F09F1">
        <w:rPr>
          <w:rFonts w:ascii="Arial" w:hAnsi="Arial" w:cs="Arial"/>
        </w:rPr>
        <w:t xml:space="preserve">míře detailu </w:t>
      </w:r>
      <w:r w:rsidR="00502F96" w:rsidRPr="007F09F1">
        <w:rPr>
          <w:rFonts w:ascii="Arial" w:hAnsi="Arial" w:cs="Arial"/>
        </w:rPr>
        <w:t xml:space="preserve">potřebné pro VO </w:t>
      </w:r>
      <w:r w:rsidR="008B6FEC" w:rsidRPr="007F09F1">
        <w:rPr>
          <w:rFonts w:ascii="Arial" w:hAnsi="Arial" w:cs="Arial"/>
        </w:rPr>
        <w:t>s </w:t>
      </w:r>
      <w:r w:rsidRPr="007F09F1">
        <w:rPr>
          <w:rFonts w:ascii="Arial" w:hAnsi="Arial" w:cs="Arial"/>
        </w:rPr>
        <w:t>využitím</w:t>
      </w:r>
      <w:r w:rsidR="008B6FEC" w:rsidRPr="007F09F1">
        <w:rPr>
          <w:rFonts w:ascii="Arial" w:hAnsi="Arial" w:cs="Arial"/>
        </w:rPr>
        <w:t xml:space="preserve"> </w:t>
      </w:r>
      <w:commentRangeStart w:id="294"/>
      <w:r w:rsidR="008B6FEC" w:rsidRPr="007F09F1">
        <w:rPr>
          <w:rFonts w:ascii="Arial" w:hAnsi="Arial" w:cs="Arial"/>
        </w:rPr>
        <w:t xml:space="preserve">hodnocení zabezpečených </w:t>
      </w:r>
      <w:r w:rsidR="0017631F" w:rsidRPr="007F09F1">
        <w:rPr>
          <w:rFonts w:ascii="Arial" w:hAnsi="Arial" w:cs="Arial"/>
        </w:rPr>
        <w:t>úrovněmi I a II</w:t>
      </w:r>
      <w:r w:rsidR="00B31FD6" w:rsidRPr="007F09F1">
        <w:rPr>
          <w:rFonts w:ascii="Arial" w:hAnsi="Arial" w:cs="Arial"/>
        </w:rPr>
        <w:t xml:space="preserve">. </w:t>
      </w:r>
    </w:p>
    <w:p w14:paraId="00D0D920" w14:textId="69201F3D" w:rsidR="006A06A8" w:rsidRPr="007F09F1" w:rsidRDefault="00391D68" w:rsidP="00BF5CE3">
      <w:pPr>
        <w:ind w:left="142"/>
        <w:jc w:val="both"/>
        <w:rPr>
          <w:rFonts w:ascii="Arial" w:hAnsi="Arial" w:cs="Arial"/>
        </w:rPr>
      </w:pPr>
      <w:r w:rsidRPr="007F09F1">
        <w:rPr>
          <w:rFonts w:ascii="Arial" w:hAnsi="Arial" w:cs="Arial"/>
        </w:rPr>
        <w:t>M</w:t>
      </w:r>
      <w:r w:rsidR="006A06A8" w:rsidRPr="007F09F1">
        <w:rPr>
          <w:rFonts w:ascii="Arial" w:hAnsi="Arial" w:cs="Arial"/>
        </w:rPr>
        <w:t xml:space="preserve">etodika </w:t>
      </w:r>
      <w:del w:id="295" w:author="Autor">
        <w:r w:rsidR="001B474C" w:rsidRPr="007F09F1" w:rsidDel="00BF5CE3">
          <w:rPr>
            <w:rFonts w:ascii="Arial" w:hAnsi="Arial" w:cs="Arial"/>
          </w:rPr>
          <w:delText xml:space="preserve">podrobněji </w:delText>
        </w:r>
      </w:del>
      <w:ins w:id="296" w:author="Autor">
        <w:r w:rsidR="00BF5CE3" w:rsidRPr="007F09F1">
          <w:rPr>
            <w:rFonts w:ascii="Arial" w:hAnsi="Arial" w:cs="Arial"/>
          </w:rPr>
          <w:t xml:space="preserve">dále </w:t>
        </w:r>
      </w:ins>
      <w:r w:rsidR="008B6FEC" w:rsidRPr="007F09F1">
        <w:rPr>
          <w:rFonts w:ascii="Arial" w:hAnsi="Arial" w:cs="Arial"/>
        </w:rPr>
        <w:t xml:space="preserve">popisuje </w:t>
      </w:r>
      <w:r w:rsidR="006A06A8" w:rsidRPr="007F09F1">
        <w:rPr>
          <w:rFonts w:ascii="Arial" w:hAnsi="Arial" w:cs="Arial"/>
        </w:rPr>
        <w:t>zejména úroveň národní</w:t>
      </w:r>
      <w:r w:rsidR="001B474C" w:rsidRPr="007F09F1">
        <w:rPr>
          <w:rFonts w:ascii="Arial" w:hAnsi="Arial" w:cs="Arial"/>
        </w:rPr>
        <w:t>,</w:t>
      </w:r>
      <w:r w:rsidR="006A06A8" w:rsidRPr="007F09F1">
        <w:rPr>
          <w:rFonts w:ascii="Arial" w:hAnsi="Arial" w:cs="Arial"/>
        </w:rPr>
        <w:t xml:space="preserve"> definuje metodickou spolupráci s úrovní poskytovatelů</w:t>
      </w:r>
      <w:r w:rsidR="008B6FEC" w:rsidRPr="007F09F1">
        <w:rPr>
          <w:rFonts w:ascii="Arial" w:hAnsi="Arial" w:cs="Arial"/>
        </w:rPr>
        <w:t xml:space="preserve"> a stanovuje společný rámec hodnocení, který musí být při hodnocení na všech úrovních respektován.</w:t>
      </w:r>
      <w:r w:rsidR="006A06A8" w:rsidRPr="007F09F1">
        <w:rPr>
          <w:rFonts w:ascii="Arial" w:hAnsi="Arial" w:cs="Arial"/>
        </w:rPr>
        <w:t xml:space="preserve"> </w:t>
      </w:r>
      <w:commentRangeEnd w:id="294"/>
      <w:r w:rsidR="00BF5CE3" w:rsidRPr="007F09F1">
        <w:rPr>
          <w:rStyle w:val="Odkaznakoment"/>
        </w:rPr>
        <w:commentReference w:id="294"/>
      </w:r>
    </w:p>
    <w:p w14:paraId="14E1169C" w14:textId="77777777" w:rsidR="00C4291D" w:rsidRPr="007F09F1" w:rsidRDefault="00C4291D" w:rsidP="005D33EA">
      <w:pPr>
        <w:pStyle w:val="Odstavecseseznamem"/>
        <w:ind w:left="0"/>
        <w:jc w:val="both"/>
        <w:rPr>
          <w:rFonts w:ascii="Arial" w:hAnsi="Arial" w:cs="Arial"/>
          <w:b/>
        </w:rPr>
      </w:pPr>
    </w:p>
    <w:p w14:paraId="67264F87" w14:textId="1FE7FCD5" w:rsidR="006A06A8" w:rsidRPr="007F09F1" w:rsidRDefault="00C4291D" w:rsidP="005D33EA">
      <w:pPr>
        <w:pStyle w:val="Odstavecseseznamem"/>
        <w:ind w:left="0"/>
        <w:jc w:val="both"/>
        <w:rPr>
          <w:rFonts w:ascii="Arial" w:hAnsi="Arial" w:cs="Arial"/>
        </w:rPr>
      </w:pPr>
      <w:r w:rsidRPr="007F09F1">
        <w:rPr>
          <w:rFonts w:ascii="Arial" w:hAnsi="Arial" w:cs="Arial"/>
          <w:b/>
        </w:rPr>
        <w:lastRenderedPageBreak/>
        <w:t xml:space="preserve">3. </w:t>
      </w:r>
      <w:r w:rsidR="00770C8A" w:rsidRPr="007F09F1">
        <w:rPr>
          <w:rFonts w:ascii="Arial" w:hAnsi="Arial" w:cs="Arial"/>
          <w:b/>
        </w:rPr>
        <w:t xml:space="preserve">Tři segmenty </w:t>
      </w:r>
      <w:r w:rsidR="006A06A8" w:rsidRPr="007F09F1">
        <w:rPr>
          <w:rFonts w:ascii="Arial" w:hAnsi="Arial" w:cs="Arial"/>
          <w:b/>
        </w:rPr>
        <w:t>VO</w:t>
      </w:r>
      <w:r w:rsidR="006A06A8" w:rsidRPr="007F09F1">
        <w:rPr>
          <w:rFonts w:ascii="Arial" w:hAnsi="Arial" w:cs="Arial"/>
        </w:rPr>
        <w:t xml:space="preserve"> Postavení a mise VO v systému VaVaI jsou různé, proto se pro účely hodnocení zavádí jejich </w:t>
      </w:r>
      <w:r w:rsidR="00E82267" w:rsidRPr="007F09F1">
        <w:rPr>
          <w:rFonts w:ascii="Arial" w:hAnsi="Arial" w:cs="Arial"/>
        </w:rPr>
        <w:t xml:space="preserve">typové </w:t>
      </w:r>
      <w:r w:rsidR="006A06A8" w:rsidRPr="007F09F1">
        <w:rPr>
          <w:rFonts w:ascii="Arial" w:hAnsi="Arial" w:cs="Arial"/>
        </w:rPr>
        <w:t xml:space="preserve">rozdělení do tří segmentů: vysoké školy (dále jen „VŠ“), </w:t>
      </w:r>
      <w:del w:id="297" w:author="Autor">
        <w:r w:rsidR="006A06A8" w:rsidRPr="007F09F1" w:rsidDel="00EB1A03">
          <w:rPr>
            <w:rFonts w:ascii="Arial" w:hAnsi="Arial" w:cs="Arial"/>
          </w:rPr>
          <w:delText xml:space="preserve">ústavy </w:delText>
        </w:r>
      </w:del>
      <w:commentRangeStart w:id="298"/>
      <w:ins w:id="299" w:author="Autor">
        <w:r w:rsidR="00EB1A03" w:rsidRPr="007F09F1">
          <w:rPr>
            <w:rFonts w:ascii="Arial" w:hAnsi="Arial" w:cs="Arial"/>
          </w:rPr>
          <w:t>pracoviště</w:t>
        </w:r>
        <w:del w:id="300" w:author="Autor">
          <w:r w:rsidR="00EB1A03" w:rsidRPr="007F09F1" w:rsidDel="009D6665">
            <w:rPr>
              <w:rFonts w:ascii="Arial" w:hAnsi="Arial" w:cs="Arial"/>
            </w:rPr>
            <w:delText xml:space="preserve">  </w:delText>
          </w:r>
        </w:del>
        <w:commentRangeEnd w:id="298"/>
        <w:r w:rsidR="009D6665" w:rsidRPr="007F09F1">
          <w:rPr>
            <w:rFonts w:ascii="Arial" w:hAnsi="Arial" w:cs="Arial"/>
          </w:rPr>
          <w:t xml:space="preserve"> </w:t>
        </w:r>
        <w:r w:rsidR="00EB1A03" w:rsidRPr="007F09F1">
          <w:rPr>
            <w:rStyle w:val="Odkaznakoment"/>
          </w:rPr>
          <w:commentReference w:id="298"/>
        </w:r>
      </w:ins>
      <w:r w:rsidR="006A06A8" w:rsidRPr="007F09F1">
        <w:rPr>
          <w:rFonts w:ascii="Arial" w:hAnsi="Arial" w:cs="Arial"/>
        </w:rPr>
        <w:t>Akademie věd České republiky (dále jen „AV ČR“) a re</w:t>
      </w:r>
      <w:r w:rsidR="0017631F" w:rsidRPr="007F09F1">
        <w:rPr>
          <w:rFonts w:ascii="Arial" w:hAnsi="Arial" w:cs="Arial"/>
        </w:rPr>
        <w:t>z</w:t>
      </w:r>
      <w:r w:rsidR="006A06A8" w:rsidRPr="007F09F1">
        <w:rPr>
          <w:rFonts w:ascii="Arial" w:hAnsi="Arial" w:cs="Arial"/>
        </w:rPr>
        <w:t>ortní VO.</w:t>
      </w:r>
      <w:r w:rsidR="002E2F3D" w:rsidRPr="007F09F1">
        <w:rPr>
          <w:rFonts w:ascii="Arial" w:hAnsi="Arial" w:cs="Arial"/>
        </w:rPr>
        <w:t xml:space="preserve"> </w:t>
      </w:r>
    </w:p>
    <w:p w14:paraId="6EF6B8A0" w14:textId="77777777" w:rsidR="00C4291D" w:rsidRPr="007F09F1" w:rsidRDefault="00C4291D" w:rsidP="005D33EA">
      <w:pPr>
        <w:pStyle w:val="Odstavecseseznamem"/>
        <w:ind w:left="0"/>
        <w:jc w:val="both"/>
        <w:rPr>
          <w:rFonts w:ascii="Arial" w:hAnsi="Arial" w:cs="Arial"/>
        </w:rPr>
      </w:pPr>
    </w:p>
    <w:p w14:paraId="0D2D98BA" w14:textId="73C5F468" w:rsidR="00C4291D" w:rsidRPr="007F09F1" w:rsidRDefault="00C4291D" w:rsidP="005D33EA">
      <w:pPr>
        <w:pStyle w:val="Odstavecseseznamem"/>
        <w:ind w:left="0"/>
        <w:jc w:val="both"/>
        <w:rPr>
          <w:rFonts w:ascii="Arial" w:hAnsi="Arial" w:cs="Arial"/>
        </w:rPr>
      </w:pPr>
      <w:r w:rsidRPr="007F09F1">
        <w:rPr>
          <w:rFonts w:ascii="Arial" w:hAnsi="Arial" w:cs="Arial"/>
          <w:b/>
        </w:rPr>
        <w:t xml:space="preserve">4. </w:t>
      </w:r>
      <w:r w:rsidR="00770C8A" w:rsidRPr="007F09F1">
        <w:rPr>
          <w:rFonts w:ascii="Arial" w:hAnsi="Arial" w:cs="Arial"/>
          <w:b/>
        </w:rPr>
        <w:t>Tři základní nástroje hodnocení</w:t>
      </w:r>
      <w:commentRangeStart w:id="301"/>
      <w:r w:rsidR="00770C8A" w:rsidRPr="007F09F1">
        <w:rPr>
          <w:rFonts w:ascii="Arial" w:hAnsi="Arial" w:cs="Arial"/>
        </w:rPr>
        <w:t xml:space="preserve">. K hodnocení </w:t>
      </w:r>
      <w:r w:rsidR="0074388B" w:rsidRPr="007F09F1">
        <w:rPr>
          <w:rFonts w:ascii="Arial" w:hAnsi="Arial" w:cs="Arial"/>
        </w:rPr>
        <w:t>výsledků VO</w:t>
      </w:r>
      <w:r w:rsidR="00770C8A" w:rsidRPr="007F09F1">
        <w:rPr>
          <w:rFonts w:ascii="Arial" w:hAnsi="Arial" w:cs="Arial"/>
        </w:rPr>
        <w:t xml:space="preserve"> </w:t>
      </w:r>
      <w:r w:rsidR="00391D68" w:rsidRPr="007F09F1">
        <w:rPr>
          <w:rFonts w:ascii="Arial" w:hAnsi="Arial" w:cs="Arial"/>
        </w:rPr>
        <w:t>je v</w:t>
      </w:r>
      <w:r w:rsidR="003944F9" w:rsidRPr="007F09F1">
        <w:rPr>
          <w:rFonts w:ascii="Arial" w:hAnsi="Arial" w:cs="Arial"/>
        </w:rPr>
        <w:t xml:space="preserve"> M</w:t>
      </w:r>
      <w:r w:rsidR="00CA7865" w:rsidRPr="007F09F1">
        <w:rPr>
          <w:rFonts w:ascii="Arial" w:hAnsi="Arial" w:cs="Arial"/>
        </w:rPr>
        <w:t>odulu</w:t>
      </w:r>
      <w:r w:rsidR="003944F9" w:rsidRPr="007F09F1">
        <w:rPr>
          <w:rFonts w:ascii="Arial" w:hAnsi="Arial" w:cs="Arial"/>
        </w:rPr>
        <w:t> </w:t>
      </w:r>
      <w:r w:rsidR="00391D68" w:rsidRPr="007F09F1">
        <w:rPr>
          <w:rFonts w:ascii="Arial" w:hAnsi="Arial" w:cs="Arial"/>
        </w:rPr>
        <w:t>1</w:t>
      </w:r>
      <w:r w:rsidR="00770C8A" w:rsidRPr="007F09F1">
        <w:rPr>
          <w:rFonts w:ascii="Arial" w:hAnsi="Arial" w:cs="Arial"/>
        </w:rPr>
        <w:t xml:space="preserve"> </w:t>
      </w:r>
      <w:del w:id="302" w:author="Autor">
        <w:r w:rsidR="00770C8A" w:rsidRPr="007F09F1" w:rsidDel="005071B4">
          <w:rPr>
            <w:rFonts w:ascii="Arial" w:hAnsi="Arial" w:cs="Arial"/>
          </w:rPr>
          <w:delText xml:space="preserve">použito </w:delText>
        </w:r>
      </w:del>
      <w:ins w:id="303" w:author="Autor">
        <w:r w:rsidR="005071B4" w:rsidRPr="007F09F1">
          <w:rPr>
            <w:rFonts w:ascii="Arial" w:hAnsi="Arial" w:cs="Arial"/>
          </w:rPr>
          <w:t xml:space="preserve">využito </w:t>
        </w:r>
      </w:ins>
      <w:r w:rsidR="00770C8A" w:rsidRPr="007F09F1">
        <w:rPr>
          <w:rFonts w:ascii="Arial" w:hAnsi="Arial" w:cs="Arial"/>
        </w:rPr>
        <w:t xml:space="preserve">posouzení hodnotiteli </w:t>
      </w:r>
      <w:del w:id="304" w:author="Autor">
        <w:r w:rsidR="004121AB" w:rsidRPr="007F09F1" w:rsidDel="005071B4">
          <w:rPr>
            <w:rFonts w:ascii="Arial" w:hAnsi="Arial" w:cs="Arial"/>
          </w:rPr>
          <w:delText xml:space="preserve">nástrojem </w:delText>
        </w:r>
      </w:del>
      <w:ins w:id="305" w:author="Autor">
        <w:r w:rsidR="005071B4" w:rsidRPr="007F09F1">
          <w:rPr>
            <w:rFonts w:ascii="Arial" w:hAnsi="Arial" w:cs="Arial"/>
          </w:rPr>
          <w:t xml:space="preserve">prostřednictvím </w:t>
        </w:r>
      </w:ins>
      <w:r w:rsidR="00770C8A" w:rsidRPr="007F09F1">
        <w:rPr>
          <w:rFonts w:ascii="Arial" w:hAnsi="Arial" w:cs="Arial"/>
        </w:rPr>
        <w:t xml:space="preserve">vzdálených recenzí a </w:t>
      </w:r>
      <w:ins w:id="306" w:author="Autor">
        <w:r w:rsidR="005071B4" w:rsidRPr="007F09F1">
          <w:rPr>
            <w:rFonts w:ascii="Arial" w:hAnsi="Arial" w:cs="Arial"/>
          </w:rPr>
          <w:t xml:space="preserve">následně příslušným </w:t>
        </w:r>
      </w:ins>
      <w:r w:rsidR="00770C8A" w:rsidRPr="007F09F1">
        <w:rPr>
          <w:rFonts w:ascii="Arial" w:hAnsi="Arial" w:cs="Arial"/>
        </w:rPr>
        <w:t>odborným panelem</w:t>
      </w:r>
      <w:ins w:id="307" w:author="Autor">
        <w:r w:rsidR="005071B4" w:rsidRPr="007F09F1">
          <w:rPr>
            <w:rFonts w:ascii="Arial" w:hAnsi="Arial" w:cs="Arial"/>
          </w:rPr>
          <w:t xml:space="preserve"> („peer review“)</w:t>
        </w:r>
      </w:ins>
      <w:r w:rsidR="00391D68" w:rsidRPr="007F09F1">
        <w:rPr>
          <w:rFonts w:ascii="Arial" w:hAnsi="Arial" w:cs="Arial"/>
        </w:rPr>
        <w:t xml:space="preserve">. </w:t>
      </w:r>
      <w:commentRangeEnd w:id="301"/>
      <w:r w:rsidR="003276CD" w:rsidRPr="007F09F1">
        <w:rPr>
          <w:rStyle w:val="Odkaznakoment"/>
        </w:rPr>
        <w:commentReference w:id="301"/>
      </w:r>
      <w:r w:rsidR="00546B19" w:rsidRPr="007F09F1">
        <w:rPr>
          <w:rFonts w:ascii="Arial" w:hAnsi="Arial" w:cs="Arial"/>
        </w:rPr>
        <w:t>Oborově založená statistika a</w:t>
      </w:r>
      <w:r w:rsidR="005D33EA" w:rsidRPr="007F09F1">
        <w:rPr>
          <w:rFonts w:ascii="Arial" w:hAnsi="Arial" w:cs="Arial"/>
        </w:rPr>
        <w:t> </w:t>
      </w:r>
      <w:r w:rsidR="00770C8A" w:rsidRPr="007F09F1">
        <w:rPr>
          <w:rFonts w:ascii="Arial" w:hAnsi="Arial" w:cs="Arial"/>
        </w:rPr>
        <w:t>bibliometrická analýza</w:t>
      </w:r>
      <w:r w:rsidR="00464FA8" w:rsidRPr="007F09F1">
        <w:rPr>
          <w:rFonts w:ascii="Arial" w:hAnsi="Arial" w:cs="Arial"/>
        </w:rPr>
        <w:t xml:space="preserve"> </w:t>
      </w:r>
      <w:r w:rsidR="00391D68" w:rsidRPr="007F09F1">
        <w:rPr>
          <w:rFonts w:ascii="Arial" w:hAnsi="Arial" w:cs="Arial"/>
        </w:rPr>
        <w:t>komentovaná</w:t>
      </w:r>
      <w:r w:rsidR="00770C8A" w:rsidRPr="007F09F1">
        <w:rPr>
          <w:rFonts w:ascii="Arial" w:hAnsi="Arial" w:cs="Arial"/>
        </w:rPr>
        <w:t xml:space="preserve"> odbornými panely</w:t>
      </w:r>
      <w:r w:rsidR="0074388B" w:rsidRPr="007F09F1">
        <w:rPr>
          <w:rFonts w:ascii="Arial" w:hAnsi="Arial" w:cs="Arial"/>
        </w:rPr>
        <w:t xml:space="preserve"> je </w:t>
      </w:r>
      <w:r w:rsidR="004121AB" w:rsidRPr="007F09F1">
        <w:rPr>
          <w:rFonts w:ascii="Arial" w:hAnsi="Arial" w:cs="Arial"/>
        </w:rPr>
        <w:t xml:space="preserve">jako základní nástroj </w:t>
      </w:r>
      <w:r w:rsidR="0074388B" w:rsidRPr="007F09F1">
        <w:rPr>
          <w:rFonts w:ascii="Arial" w:hAnsi="Arial" w:cs="Arial"/>
        </w:rPr>
        <w:t>použita v</w:t>
      </w:r>
      <w:r w:rsidR="003944F9" w:rsidRPr="007F09F1">
        <w:rPr>
          <w:rFonts w:ascii="Arial" w:hAnsi="Arial" w:cs="Arial"/>
        </w:rPr>
        <w:t> M</w:t>
      </w:r>
      <w:r w:rsidR="00CA7865" w:rsidRPr="007F09F1">
        <w:rPr>
          <w:rFonts w:ascii="Arial" w:hAnsi="Arial" w:cs="Arial"/>
        </w:rPr>
        <w:t xml:space="preserve">odulu </w:t>
      </w:r>
      <w:r w:rsidR="00770C8A" w:rsidRPr="007F09F1">
        <w:rPr>
          <w:rFonts w:ascii="Arial" w:hAnsi="Arial" w:cs="Arial"/>
        </w:rPr>
        <w:t>2</w:t>
      </w:r>
      <w:r w:rsidR="0074388B" w:rsidRPr="007F09F1">
        <w:rPr>
          <w:rFonts w:ascii="Arial" w:hAnsi="Arial" w:cs="Arial"/>
        </w:rPr>
        <w:t>. P</w:t>
      </w:r>
      <w:r w:rsidR="00770C8A" w:rsidRPr="007F09F1">
        <w:rPr>
          <w:rFonts w:ascii="Arial" w:hAnsi="Arial" w:cs="Arial"/>
        </w:rPr>
        <w:t>os</w:t>
      </w:r>
      <w:r w:rsidR="00585FBC" w:rsidRPr="007F09F1">
        <w:rPr>
          <w:rFonts w:ascii="Arial" w:hAnsi="Arial" w:cs="Arial"/>
        </w:rPr>
        <w:t xml:space="preserve">ouzení evaluačními </w:t>
      </w:r>
      <w:r w:rsidR="00770C8A" w:rsidRPr="007F09F1">
        <w:rPr>
          <w:rFonts w:ascii="Arial" w:hAnsi="Arial" w:cs="Arial"/>
        </w:rPr>
        <w:t xml:space="preserve">panely </w:t>
      </w:r>
      <w:r w:rsidR="00A40E56" w:rsidRPr="007F09F1">
        <w:rPr>
          <w:rFonts w:ascii="Arial" w:hAnsi="Arial" w:cs="Arial"/>
        </w:rPr>
        <w:t>(</w:t>
      </w:r>
      <w:r w:rsidR="006F7D63" w:rsidRPr="007F09F1">
        <w:rPr>
          <w:rFonts w:ascii="Arial" w:hAnsi="Arial" w:cs="Arial"/>
        </w:rPr>
        <w:t>dále jen „</w:t>
      </w:r>
      <w:r w:rsidR="00A40E56" w:rsidRPr="007F09F1">
        <w:rPr>
          <w:rFonts w:ascii="Arial" w:hAnsi="Arial" w:cs="Arial"/>
        </w:rPr>
        <w:t>EP</w:t>
      </w:r>
      <w:r w:rsidR="006F7D63" w:rsidRPr="007F09F1">
        <w:rPr>
          <w:rFonts w:ascii="Arial" w:hAnsi="Arial" w:cs="Arial"/>
        </w:rPr>
        <w:t>“</w:t>
      </w:r>
      <w:r w:rsidR="00A40E56" w:rsidRPr="007F09F1">
        <w:rPr>
          <w:rFonts w:ascii="Arial" w:hAnsi="Arial" w:cs="Arial"/>
        </w:rPr>
        <w:t>)</w:t>
      </w:r>
      <w:ins w:id="308" w:author="Autor">
        <w:r w:rsidR="000E7451" w:rsidRPr="007F09F1">
          <w:rPr>
            <w:rFonts w:ascii="Arial" w:hAnsi="Arial" w:cs="Arial"/>
          </w:rPr>
          <w:t xml:space="preserve"> resp. Odborným poradním </w:t>
        </w:r>
        <w:commentRangeStart w:id="309"/>
        <w:r w:rsidR="000E7451" w:rsidRPr="007F09F1">
          <w:rPr>
            <w:rFonts w:ascii="Arial" w:hAnsi="Arial" w:cs="Arial"/>
          </w:rPr>
          <w:t>orgánem poskytovatele</w:t>
        </w:r>
        <w:commentRangeEnd w:id="309"/>
        <w:r w:rsidR="00C62A3D" w:rsidRPr="007F09F1">
          <w:rPr>
            <w:rStyle w:val="Odkaznakoment"/>
          </w:rPr>
          <w:commentReference w:id="309"/>
        </w:r>
        <w:r w:rsidR="00C62A3D" w:rsidRPr="007F09F1">
          <w:rPr>
            <w:rStyle w:val="Znakapoznpodarou"/>
            <w:rFonts w:ascii="Arial" w:hAnsi="Arial" w:cs="Arial"/>
          </w:rPr>
          <w:footnoteReference w:id="4"/>
        </w:r>
        <w:r w:rsidR="00C62A3D" w:rsidRPr="007F09F1">
          <w:rPr>
            <w:rFonts w:ascii="Arial" w:hAnsi="Arial" w:cs="Arial"/>
          </w:rPr>
          <w:t>,</w:t>
        </w:r>
      </w:ins>
      <w:r w:rsidR="00A40E56" w:rsidRPr="007F09F1">
        <w:rPr>
          <w:rFonts w:ascii="Arial" w:hAnsi="Arial" w:cs="Arial"/>
        </w:rPr>
        <w:t xml:space="preserve"> </w:t>
      </w:r>
      <w:r w:rsidR="00770C8A" w:rsidRPr="007F09F1">
        <w:rPr>
          <w:rFonts w:ascii="Arial" w:hAnsi="Arial" w:cs="Arial"/>
        </w:rPr>
        <w:t xml:space="preserve">včetně </w:t>
      </w:r>
      <w:ins w:id="311" w:author="Autor">
        <w:r w:rsidR="006D0C72" w:rsidRPr="007F09F1">
          <w:rPr>
            <w:rFonts w:ascii="Arial" w:hAnsi="Arial" w:cs="Arial"/>
          </w:rPr>
          <w:t xml:space="preserve">doporučené </w:t>
        </w:r>
      </w:ins>
      <w:r w:rsidR="00770C8A" w:rsidRPr="007F09F1">
        <w:rPr>
          <w:rFonts w:ascii="Arial" w:hAnsi="Arial" w:cs="Arial"/>
        </w:rPr>
        <w:t xml:space="preserve">návštěvy </w:t>
      </w:r>
      <w:del w:id="312" w:author="Autor">
        <w:r w:rsidR="00770C8A" w:rsidRPr="007F09F1" w:rsidDel="00C62A3D">
          <w:rPr>
            <w:rFonts w:ascii="Arial" w:hAnsi="Arial" w:cs="Arial"/>
          </w:rPr>
          <w:delText xml:space="preserve">panelu </w:delText>
        </w:r>
      </w:del>
      <w:r w:rsidR="00770C8A" w:rsidRPr="007F09F1">
        <w:rPr>
          <w:rFonts w:ascii="Arial" w:hAnsi="Arial" w:cs="Arial"/>
        </w:rPr>
        <w:t>na</w:t>
      </w:r>
      <w:r w:rsidR="005D33EA" w:rsidRPr="007F09F1">
        <w:rPr>
          <w:rFonts w:ascii="Arial" w:hAnsi="Arial" w:cs="Arial"/>
        </w:rPr>
        <w:t> </w:t>
      </w:r>
      <w:r w:rsidR="00770C8A" w:rsidRPr="007F09F1">
        <w:rPr>
          <w:rFonts w:ascii="Arial" w:hAnsi="Arial" w:cs="Arial"/>
        </w:rPr>
        <w:t>místě (</w:t>
      </w:r>
      <w:r w:rsidR="004121AB" w:rsidRPr="007F09F1">
        <w:rPr>
          <w:rFonts w:ascii="Arial" w:hAnsi="Arial" w:cs="Arial"/>
        </w:rPr>
        <w:t xml:space="preserve">nástroj </w:t>
      </w:r>
      <w:r w:rsidR="00770C8A" w:rsidRPr="007F09F1">
        <w:rPr>
          <w:rFonts w:ascii="Arial" w:hAnsi="Arial" w:cs="Arial"/>
        </w:rPr>
        <w:t>on-site visit)</w:t>
      </w:r>
      <w:r w:rsidR="0098702F" w:rsidRPr="007F09F1">
        <w:rPr>
          <w:rFonts w:ascii="Arial" w:hAnsi="Arial" w:cs="Arial"/>
        </w:rPr>
        <w:t xml:space="preserve"> a</w:t>
      </w:r>
      <w:r w:rsidR="005D33EA" w:rsidRPr="007F09F1">
        <w:rPr>
          <w:rFonts w:ascii="Arial" w:hAnsi="Arial" w:cs="Arial"/>
        </w:rPr>
        <w:t> </w:t>
      </w:r>
      <w:del w:id="313" w:author="Autor">
        <w:r w:rsidR="0098702F" w:rsidRPr="007F09F1" w:rsidDel="006D0C72">
          <w:rPr>
            <w:rFonts w:ascii="Arial" w:hAnsi="Arial" w:cs="Arial"/>
          </w:rPr>
          <w:delText xml:space="preserve">výstupní </w:delText>
        </w:r>
        <w:commentRangeStart w:id="314"/>
        <w:r w:rsidR="006F7D63" w:rsidRPr="007F09F1" w:rsidDel="006D0C72">
          <w:rPr>
            <w:rFonts w:ascii="Arial" w:hAnsi="Arial" w:cs="Arial"/>
          </w:rPr>
          <w:delText>souhrnné</w:delText>
        </w:r>
      </w:del>
      <w:ins w:id="315" w:author="Autor">
        <w:r w:rsidR="006D0C72" w:rsidRPr="007F09F1">
          <w:rPr>
            <w:rFonts w:ascii="Arial" w:hAnsi="Arial" w:cs="Arial"/>
          </w:rPr>
          <w:t>evaluační</w:t>
        </w:r>
        <w:commentRangeEnd w:id="314"/>
        <w:r w:rsidR="006D0C72" w:rsidRPr="007F09F1">
          <w:rPr>
            <w:rStyle w:val="Odkaznakoment"/>
          </w:rPr>
          <w:commentReference w:id="314"/>
        </w:r>
      </w:ins>
      <w:r w:rsidR="006F7D63" w:rsidRPr="007F09F1">
        <w:rPr>
          <w:rFonts w:ascii="Arial" w:hAnsi="Arial" w:cs="Arial"/>
        </w:rPr>
        <w:t xml:space="preserve"> zprávy </w:t>
      </w:r>
      <w:r w:rsidR="0074388B" w:rsidRPr="007F09F1">
        <w:rPr>
          <w:rFonts w:ascii="Arial" w:hAnsi="Arial" w:cs="Arial"/>
        </w:rPr>
        <w:t>je použito</w:t>
      </w:r>
      <w:r w:rsidR="00770C8A" w:rsidRPr="007F09F1">
        <w:rPr>
          <w:rFonts w:ascii="Arial" w:hAnsi="Arial" w:cs="Arial"/>
        </w:rPr>
        <w:t xml:space="preserve"> v </w:t>
      </w:r>
      <w:r w:rsidR="003944F9" w:rsidRPr="007F09F1">
        <w:rPr>
          <w:rFonts w:ascii="Arial" w:hAnsi="Arial" w:cs="Arial"/>
        </w:rPr>
        <w:t xml:space="preserve">Modulech </w:t>
      </w:r>
      <w:r w:rsidR="00770C8A" w:rsidRPr="007F09F1">
        <w:rPr>
          <w:rFonts w:ascii="Arial" w:hAnsi="Arial" w:cs="Arial"/>
        </w:rPr>
        <w:t>3</w:t>
      </w:r>
      <w:del w:id="316" w:author="Autor">
        <w:r w:rsidR="003944F9" w:rsidRPr="007F09F1" w:rsidDel="005071B4">
          <w:rPr>
            <w:rFonts w:ascii="Arial" w:hAnsi="Arial" w:cs="Arial"/>
          </w:rPr>
          <w:delText xml:space="preserve"> -</w:delText>
        </w:r>
      </w:del>
      <w:ins w:id="317" w:author="Autor">
        <w:r w:rsidR="005071B4" w:rsidRPr="007F09F1">
          <w:rPr>
            <w:rFonts w:ascii="Arial" w:hAnsi="Arial" w:cs="Arial"/>
          </w:rPr>
          <w:t>–</w:t>
        </w:r>
      </w:ins>
      <w:del w:id="318" w:author="Autor">
        <w:r w:rsidR="003944F9" w:rsidRPr="007F09F1" w:rsidDel="005071B4">
          <w:rPr>
            <w:rFonts w:ascii="Arial" w:hAnsi="Arial" w:cs="Arial"/>
          </w:rPr>
          <w:delText xml:space="preserve"> </w:delText>
        </w:r>
      </w:del>
      <w:r w:rsidR="00770C8A" w:rsidRPr="007F09F1">
        <w:rPr>
          <w:rFonts w:ascii="Arial" w:hAnsi="Arial" w:cs="Arial"/>
        </w:rPr>
        <w:t>5</w:t>
      </w:r>
      <w:ins w:id="319" w:author="Autor">
        <w:r w:rsidR="005F2EF5" w:rsidRPr="007F09F1">
          <w:rPr>
            <w:rFonts w:ascii="Arial" w:hAnsi="Arial" w:cs="Arial"/>
          </w:rPr>
          <w:t>, viz kapitola 4.1</w:t>
        </w:r>
      </w:ins>
      <w:r w:rsidR="00770C8A" w:rsidRPr="007F09F1">
        <w:rPr>
          <w:rFonts w:ascii="Arial" w:hAnsi="Arial" w:cs="Arial"/>
        </w:rPr>
        <w:t>.</w:t>
      </w:r>
      <w:r w:rsidR="004B4ADB" w:rsidRPr="007F09F1">
        <w:rPr>
          <w:rFonts w:ascii="Arial" w:hAnsi="Arial" w:cs="Arial"/>
        </w:rPr>
        <w:t xml:space="preserve"> </w:t>
      </w:r>
    </w:p>
    <w:p w14:paraId="63D1F644" w14:textId="79DF6DC1" w:rsidR="00ED580C" w:rsidRPr="007F09F1" w:rsidRDefault="00ED580C" w:rsidP="005D33EA">
      <w:pPr>
        <w:pStyle w:val="Odstavecseseznamem"/>
        <w:ind w:left="0"/>
        <w:jc w:val="both"/>
        <w:rPr>
          <w:rFonts w:ascii="Arial" w:hAnsi="Arial" w:cs="Arial"/>
        </w:rPr>
      </w:pPr>
    </w:p>
    <w:p w14:paraId="0B8276C8" w14:textId="1F37F5F5" w:rsidR="00ED580C" w:rsidRPr="007F09F1" w:rsidRDefault="001F0E54" w:rsidP="005D33EA">
      <w:pPr>
        <w:pStyle w:val="Odstavecseseznamem"/>
        <w:keepNext/>
        <w:ind w:left="0"/>
        <w:jc w:val="both"/>
        <w:rPr>
          <w:rFonts w:ascii="Arial" w:hAnsi="Arial" w:cs="Arial"/>
          <w:b/>
        </w:rPr>
      </w:pPr>
      <w:r w:rsidRPr="007F09F1">
        <w:rPr>
          <w:rFonts w:ascii="Arial" w:hAnsi="Arial" w:cs="Arial"/>
          <w:b/>
        </w:rPr>
        <w:t>5. Hodnocení respektuje tyto principy</w:t>
      </w:r>
      <w:r w:rsidR="00895A8C" w:rsidRPr="007F09F1">
        <w:rPr>
          <w:rFonts w:ascii="Arial" w:hAnsi="Arial" w:cs="Arial"/>
          <w:b/>
        </w:rPr>
        <w:t xml:space="preserve">: </w:t>
      </w:r>
    </w:p>
    <w:p w14:paraId="40E37B84" w14:textId="77777777" w:rsidR="00DE5F5F" w:rsidRPr="007F09F1" w:rsidRDefault="00DE5F5F" w:rsidP="005D33EA">
      <w:pPr>
        <w:pStyle w:val="Odstavecseseznamem"/>
        <w:keepNext/>
        <w:ind w:left="0"/>
        <w:jc w:val="both"/>
        <w:rPr>
          <w:rFonts w:ascii="Arial" w:hAnsi="Arial" w:cs="Arial"/>
          <w:b/>
        </w:rPr>
      </w:pPr>
    </w:p>
    <w:p w14:paraId="63D72B45" w14:textId="43A79A31" w:rsidR="001F0E54" w:rsidRPr="007F09F1" w:rsidRDefault="001F0E54" w:rsidP="005D33EA">
      <w:pPr>
        <w:pStyle w:val="Odstavecseseznamem"/>
        <w:numPr>
          <w:ilvl w:val="0"/>
          <w:numId w:val="42"/>
        </w:numPr>
        <w:jc w:val="both"/>
        <w:rPr>
          <w:rFonts w:ascii="Arial" w:hAnsi="Arial" w:cs="Arial"/>
        </w:rPr>
      </w:pPr>
      <w:r w:rsidRPr="007F09F1">
        <w:rPr>
          <w:rFonts w:ascii="Arial" w:hAnsi="Arial" w:cs="Arial"/>
          <w:b/>
          <w:bCs/>
        </w:rPr>
        <w:t xml:space="preserve">Multikriteriální přístup. </w:t>
      </w:r>
      <w:r w:rsidRPr="007F09F1">
        <w:rPr>
          <w:rFonts w:ascii="Arial" w:hAnsi="Arial" w:cs="Arial"/>
        </w:rPr>
        <w:t>Výzkumné organizace provád</w:t>
      </w:r>
      <w:ins w:id="320" w:author="Rulíková Lucie" w:date="2025-05-14T10:40:00Z" w16du:dateUtc="2025-05-14T08:40:00Z">
        <w:r w:rsidR="00EE30C7" w:rsidRPr="007F09F1">
          <w:rPr>
            <w:rFonts w:ascii="Arial" w:hAnsi="Arial" w:cs="Arial"/>
          </w:rPr>
          <w:t>ěj</w:t>
        </w:r>
      </w:ins>
      <w:r w:rsidRPr="007F09F1">
        <w:rPr>
          <w:rFonts w:ascii="Arial" w:hAnsi="Arial" w:cs="Arial"/>
        </w:rPr>
        <w:t>í množství aktivit, které vytvář</w:t>
      </w:r>
      <w:ins w:id="321" w:author="Rulíková Lucie" w:date="2025-05-14T10:41:00Z" w16du:dateUtc="2025-05-14T08:41:00Z">
        <w:r w:rsidR="00EE30C7" w:rsidRPr="007F09F1">
          <w:rPr>
            <w:rFonts w:ascii="Arial" w:hAnsi="Arial" w:cs="Arial"/>
          </w:rPr>
          <w:t>ej</w:t>
        </w:r>
      </w:ins>
      <w:r w:rsidRPr="007F09F1">
        <w:rPr>
          <w:rFonts w:ascii="Arial" w:hAnsi="Arial" w:cs="Arial"/>
        </w:rPr>
        <w:t>í podmínky pro výzkum, realizují různé výzkumné a odborné aktivity</w:t>
      </w:r>
      <w:r w:rsidR="00FD3817" w:rsidRPr="007F09F1">
        <w:rPr>
          <w:rFonts w:ascii="Arial" w:hAnsi="Arial" w:cs="Arial"/>
        </w:rPr>
        <w:t>, které</w:t>
      </w:r>
      <w:r w:rsidRPr="007F09F1">
        <w:rPr>
          <w:rFonts w:ascii="Arial" w:hAnsi="Arial" w:cs="Arial"/>
        </w:rPr>
        <w:t xml:space="preserve"> vedou ke vzniku širokého spektra výstupů s různými přínosy pro rozvoj bádání, ekonomiku a společnost. Hodnocení těchto aktivit</w:t>
      </w:r>
      <w:r w:rsidR="005D33EA" w:rsidRPr="007F09F1">
        <w:rPr>
          <w:rFonts w:ascii="Arial" w:hAnsi="Arial" w:cs="Arial"/>
        </w:rPr>
        <w:t xml:space="preserve"> </w:t>
      </w:r>
      <w:r w:rsidRPr="007F09F1">
        <w:rPr>
          <w:rFonts w:ascii="Arial" w:hAnsi="Arial" w:cs="Arial"/>
        </w:rPr>
        <w:t>a výstupů je proto realizováno prostřednictvím souboru kritérií rozčleněných do tzv. hodnoticích modulů.</w:t>
      </w:r>
    </w:p>
    <w:p w14:paraId="50A3DF31" w14:textId="323DD67B" w:rsidR="001F0E54" w:rsidRPr="007F09F1" w:rsidRDefault="001F0E54" w:rsidP="005D33EA">
      <w:pPr>
        <w:pStyle w:val="Odstavecseseznamem"/>
        <w:numPr>
          <w:ilvl w:val="0"/>
          <w:numId w:val="42"/>
        </w:numPr>
        <w:jc w:val="both"/>
        <w:rPr>
          <w:rFonts w:ascii="Arial" w:hAnsi="Arial" w:cs="Arial"/>
        </w:rPr>
      </w:pPr>
      <w:r w:rsidRPr="007F09F1">
        <w:rPr>
          <w:rFonts w:ascii="Arial" w:hAnsi="Arial" w:cs="Arial"/>
          <w:b/>
          <w:bCs/>
        </w:rPr>
        <w:t>Peer review jako metoda hodnocení.</w:t>
      </w:r>
      <w:r w:rsidRPr="007F09F1">
        <w:rPr>
          <w:rFonts w:ascii="Arial" w:hAnsi="Arial" w:cs="Arial"/>
        </w:rPr>
        <w:t xml:space="preserve"> Hodnocení je realizováno prostřednictvím expertů</w:t>
      </w:r>
      <w:ins w:id="322" w:author="Rulíková Lucie" w:date="2025-05-14T10:43:00Z" w16du:dateUtc="2025-05-14T08:43:00Z">
        <w:r w:rsidR="00EE30C7" w:rsidRPr="007F09F1">
          <w:rPr>
            <w:rStyle w:val="Znakapoznpodarou"/>
            <w:rFonts w:ascii="Arial" w:hAnsi="Arial" w:cs="Arial"/>
          </w:rPr>
          <w:footnoteReference w:id="5"/>
        </w:r>
      </w:ins>
      <w:r w:rsidRPr="007F09F1">
        <w:rPr>
          <w:rFonts w:ascii="Arial" w:hAnsi="Arial" w:cs="Arial"/>
        </w:rPr>
        <w:t xml:space="preserve"> </w:t>
      </w:r>
      <w:r w:rsidR="00EF0052" w:rsidRPr="007F09F1">
        <w:rPr>
          <w:rFonts w:ascii="Arial" w:hAnsi="Arial" w:cs="Arial"/>
        </w:rPr>
        <w:br/>
      </w:r>
      <w:r w:rsidRPr="007F09F1">
        <w:rPr>
          <w:rFonts w:ascii="Arial" w:hAnsi="Arial" w:cs="Arial"/>
        </w:rPr>
        <w:t>v příslušném oboru (peer review), kteří vycház</w:t>
      </w:r>
      <w:ins w:id="324" w:author="Rulíková Lucie" w:date="2025-05-14T10:41:00Z" w16du:dateUtc="2025-05-14T08:41:00Z">
        <w:r w:rsidR="00EE30C7" w:rsidRPr="007F09F1">
          <w:rPr>
            <w:rFonts w:ascii="Arial" w:hAnsi="Arial" w:cs="Arial"/>
          </w:rPr>
          <w:t>ej</w:t>
        </w:r>
      </w:ins>
      <w:r w:rsidRPr="007F09F1">
        <w:rPr>
          <w:rFonts w:ascii="Arial" w:hAnsi="Arial" w:cs="Arial"/>
        </w:rPr>
        <w:t xml:space="preserve">í z podkladů poskytujících relevantní informace o činnosti a výsledcích dané </w:t>
      </w:r>
      <w:r w:rsidR="006F7D63" w:rsidRPr="007F09F1">
        <w:rPr>
          <w:rFonts w:ascii="Arial" w:hAnsi="Arial" w:cs="Arial"/>
        </w:rPr>
        <w:t>VO</w:t>
      </w:r>
      <w:r w:rsidRPr="007F09F1">
        <w:rPr>
          <w:rFonts w:ascii="Arial" w:hAnsi="Arial" w:cs="Arial"/>
        </w:rPr>
        <w:t>.</w:t>
      </w:r>
      <w:r w:rsidR="00FD3817" w:rsidRPr="007F09F1">
        <w:rPr>
          <w:rFonts w:ascii="Arial" w:hAnsi="Arial" w:cs="Arial"/>
        </w:rPr>
        <w:t xml:space="preserve"> </w:t>
      </w:r>
      <w:commentRangeStart w:id="325"/>
      <w:ins w:id="326" w:author="Autor">
        <w:r w:rsidR="00BF5CE3" w:rsidRPr="007F09F1">
          <w:rPr>
            <w:rFonts w:ascii="Arial" w:hAnsi="Arial" w:cs="Arial"/>
          </w:rPr>
          <w:t xml:space="preserve">Na národní úrovni jsou </w:t>
        </w:r>
      </w:ins>
      <w:del w:id="327" w:author="Autor">
        <w:r w:rsidR="00FD3817" w:rsidRPr="007F09F1" w:rsidDel="00BF5CE3">
          <w:rPr>
            <w:rFonts w:ascii="Arial" w:hAnsi="Arial" w:cs="Arial"/>
          </w:rPr>
          <w:delText>V</w:delText>
        </w:r>
      </w:del>
      <w:ins w:id="328" w:author="Autor">
        <w:r w:rsidR="00BF5CE3" w:rsidRPr="007F09F1">
          <w:rPr>
            <w:rFonts w:ascii="Arial" w:hAnsi="Arial" w:cs="Arial"/>
          </w:rPr>
          <w:t>v</w:t>
        </w:r>
      </w:ins>
      <w:r w:rsidR="00FD3817" w:rsidRPr="007F09F1">
        <w:rPr>
          <w:rFonts w:ascii="Arial" w:hAnsi="Arial" w:cs="Arial"/>
        </w:rPr>
        <w:t xml:space="preserve">ybrané výsledky </w:t>
      </w:r>
      <w:del w:id="329" w:author="Autor">
        <w:r w:rsidR="00FD3817" w:rsidRPr="007F09F1" w:rsidDel="00BF5CE3">
          <w:rPr>
            <w:rFonts w:ascii="Arial" w:hAnsi="Arial" w:cs="Arial"/>
          </w:rPr>
          <w:delText xml:space="preserve">jsou </w:delText>
        </w:r>
      </w:del>
      <w:r w:rsidR="00FD3817" w:rsidRPr="007F09F1">
        <w:rPr>
          <w:rFonts w:ascii="Arial" w:hAnsi="Arial" w:cs="Arial"/>
        </w:rPr>
        <w:t>hodnoceny</w:t>
      </w:r>
      <w:ins w:id="330" w:author="Autor">
        <w:r w:rsidR="00BF5CE3" w:rsidRPr="007F09F1">
          <w:rPr>
            <w:rFonts w:ascii="Arial" w:hAnsi="Arial" w:cs="Arial"/>
          </w:rPr>
          <w:t xml:space="preserve"> panelově</w:t>
        </w:r>
      </w:ins>
      <w:r w:rsidR="00FD3817" w:rsidRPr="007F09F1">
        <w:rPr>
          <w:rFonts w:ascii="Arial" w:hAnsi="Arial" w:cs="Arial"/>
        </w:rPr>
        <w:t xml:space="preserve"> </w:t>
      </w:r>
      <w:commentRangeEnd w:id="325"/>
      <w:r w:rsidR="00BF5CE3" w:rsidRPr="007F09F1">
        <w:rPr>
          <w:rStyle w:val="Odkaznakoment"/>
        </w:rPr>
        <w:commentReference w:id="325"/>
      </w:r>
      <w:r w:rsidR="00FD3817" w:rsidRPr="007F09F1">
        <w:rPr>
          <w:rFonts w:ascii="Arial" w:hAnsi="Arial" w:cs="Arial"/>
        </w:rPr>
        <w:t xml:space="preserve">s využitím externích posudků, bibliometrické </w:t>
      </w:r>
      <w:del w:id="331" w:author="Rulíková Lucie" w:date="2025-05-14T10:41:00Z" w16du:dateUtc="2025-05-14T08:41:00Z">
        <w:r w:rsidR="00FD3817" w:rsidRPr="007F09F1" w:rsidDel="00EE30C7">
          <w:rPr>
            <w:rFonts w:ascii="Arial" w:hAnsi="Arial" w:cs="Arial"/>
          </w:rPr>
          <w:delText>údaje</w:delText>
        </w:r>
      </w:del>
      <w:ins w:id="332" w:author="Rulíková Lucie" w:date="2025-05-14T10:41:00Z" w16du:dateUtc="2025-05-14T08:41:00Z">
        <w:r w:rsidR="00EE30C7" w:rsidRPr="007F09F1">
          <w:rPr>
            <w:rFonts w:ascii="Arial" w:hAnsi="Arial" w:cs="Arial"/>
          </w:rPr>
          <w:t>statistky</w:t>
        </w:r>
      </w:ins>
      <w:r w:rsidR="00FD3817" w:rsidRPr="007F09F1">
        <w:rPr>
          <w:rFonts w:ascii="Arial" w:hAnsi="Arial" w:cs="Arial"/>
        </w:rPr>
        <w:t xml:space="preserve"> jsou komentovány odbornými panely.</w:t>
      </w:r>
    </w:p>
    <w:p w14:paraId="39B62E92" w14:textId="2E6725A2" w:rsidR="001F0E54" w:rsidRPr="007F09F1" w:rsidRDefault="001F0E54" w:rsidP="005D33EA">
      <w:pPr>
        <w:pStyle w:val="Odstavecseseznamem"/>
        <w:numPr>
          <w:ilvl w:val="0"/>
          <w:numId w:val="42"/>
        </w:numPr>
        <w:jc w:val="both"/>
        <w:rPr>
          <w:rFonts w:ascii="Arial" w:hAnsi="Arial" w:cs="Arial"/>
        </w:rPr>
      </w:pPr>
      <w:r w:rsidRPr="007F09F1">
        <w:rPr>
          <w:rFonts w:ascii="Arial" w:hAnsi="Arial" w:cs="Arial"/>
          <w:b/>
          <w:bCs/>
        </w:rPr>
        <w:t>Oborovost a respekt k oborovým a interdisciplinárním specifikům.</w:t>
      </w:r>
      <w:r w:rsidRPr="007F09F1">
        <w:rPr>
          <w:rFonts w:ascii="Arial" w:hAnsi="Arial" w:cs="Arial"/>
        </w:rPr>
        <w:t xml:space="preserve"> Hodnocení provádí experti</w:t>
      </w:r>
      <w:r w:rsidR="005D33EA" w:rsidRPr="007F09F1">
        <w:rPr>
          <w:rFonts w:ascii="Arial" w:hAnsi="Arial" w:cs="Arial"/>
        </w:rPr>
        <w:t xml:space="preserve"> </w:t>
      </w:r>
      <w:r w:rsidRPr="007F09F1">
        <w:rPr>
          <w:rFonts w:ascii="Arial" w:hAnsi="Arial" w:cs="Arial"/>
        </w:rPr>
        <w:t xml:space="preserve">s příslušnou oborovou, resp. interdisciplinární </w:t>
      </w:r>
      <w:commentRangeStart w:id="333"/>
      <w:r w:rsidRPr="007F09F1">
        <w:rPr>
          <w:rFonts w:ascii="Arial" w:hAnsi="Arial" w:cs="Arial"/>
        </w:rPr>
        <w:t xml:space="preserve">expertízou </w:t>
      </w:r>
      <w:del w:id="334" w:author="Autor">
        <w:r w:rsidRPr="007F09F1" w:rsidDel="000C1D86">
          <w:rPr>
            <w:rFonts w:ascii="Arial" w:hAnsi="Arial" w:cs="Arial"/>
          </w:rPr>
          <w:delText xml:space="preserve">vůči </w:delText>
        </w:r>
      </w:del>
      <w:ins w:id="335" w:author="Autor">
        <w:r w:rsidR="000C1D86" w:rsidRPr="007F09F1">
          <w:rPr>
            <w:rFonts w:ascii="Arial" w:hAnsi="Arial" w:cs="Arial"/>
          </w:rPr>
          <w:t xml:space="preserve"> s ohledem na oborové standardy kvality na </w:t>
        </w:r>
        <w:del w:id="336" w:author="Autor">
          <w:r w:rsidR="000C1D86" w:rsidRPr="007F09F1" w:rsidDel="001C4228">
            <w:rPr>
              <w:rFonts w:ascii="Arial" w:hAnsi="Arial" w:cs="Arial"/>
            </w:rPr>
            <w:delText>evropské/</w:delText>
          </w:r>
        </w:del>
        <w:r w:rsidR="000C1D86" w:rsidRPr="007F09F1">
          <w:rPr>
            <w:rFonts w:ascii="Arial" w:hAnsi="Arial" w:cs="Arial"/>
          </w:rPr>
          <w:t xml:space="preserve">mezinárodní úrovni. </w:t>
        </w:r>
      </w:ins>
      <w:del w:id="337" w:author="Autor">
        <w:r w:rsidRPr="007F09F1" w:rsidDel="000C1D86">
          <w:rPr>
            <w:rFonts w:ascii="Arial" w:hAnsi="Arial" w:cs="Arial"/>
          </w:rPr>
          <w:delText xml:space="preserve">mezinárodně akceptovaným standardům kvality. </w:delText>
        </w:r>
      </w:del>
      <w:commentRangeEnd w:id="333"/>
      <w:r w:rsidR="00B7296C" w:rsidRPr="007F09F1">
        <w:rPr>
          <w:rStyle w:val="Odkaznakoment"/>
        </w:rPr>
        <w:commentReference w:id="333"/>
      </w:r>
      <w:r w:rsidRPr="007F09F1">
        <w:rPr>
          <w:rFonts w:ascii="Arial" w:hAnsi="Arial" w:cs="Arial"/>
        </w:rPr>
        <w:t>Hodnocení respektuje oborová specifika vědeckých výstupů.</w:t>
      </w:r>
    </w:p>
    <w:p w14:paraId="2735943E" w14:textId="21DB39C4" w:rsidR="004121AB" w:rsidRPr="007F09F1" w:rsidRDefault="004121AB" w:rsidP="005D33EA">
      <w:pPr>
        <w:pStyle w:val="Odstavecseseznamem"/>
        <w:numPr>
          <w:ilvl w:val="0"/>
          <w:numId w:val="42"/>
        </w:numPr>
        <w:jc w:val="both"/>
        <w:rPr>
          <w:rFonts w:ascii="Arial" w:hAnsi="Arial" w:cs="Arial"/>
        </w:rPr>
      </w:pPr>
      <w:bookmarkStart w:id="338" w:name="_Hlk169007934"/>
      <w:r w:rsidRPr="007F09F1">
        <w:rPr>
          <w:rFonts w:ascii="Arial" w:hAnsi="Arial" w:cs="Arial"/>
          <w:b/>
          <w:bCs/>
        </w:rPr>
        <w:t>Mezinárodní dimenze.</w:t>
      </w:r>
      <w:r w:rsidRPr="007F09F1">
        <w:rPr>
          <w:rFonts w:ascii="Arial" w:hAnsi="Arial" w:cs="Arial"/>
        </w:rPr>
        <w:t xml:space="preserve"> Pro zajištění formativní role hodnocení a zvyšování kvality systému hodnocení výzkumu i kvality </w:t>
      </w:r>
      <w:r w:rsidR="006F7D63" w:rsidRPr="007F09F1">
        <w:rPr>
          <w:rFonts w:ascii="Arial" w:hAnsi="Arial" w:cs="Arial"/>
        </w:rPr>
        <w:t>VO</w:t>
      </w:r>
      <w:r w:rsidRPr="007F09F1">
        <w:rPr>
          <w:rFonts w:ascii="Arial" w:hAnsi="Arial" w:cs="Arial"/>
        </w:rPr>
        <w:t xml:space="preserve"> se na všech úrovních hodnocení usiluje o</w:t>
      </w:r>
      <w:r w:rsidR="005D33EA" w:rsidRPr="007F09F1">
        <w:rPr>
          <w:rFonts w:ascii="Arial" w:hAnsi="Arial" w:cs="Arial"/>
        </w:rPr>
        <w:t> </w:t>
      </w:r>
      <w:r w:rsidRPr="007F09F1">
        <w:rPr>
          <w:rFonts w:ascii="Arial" w:hAnsi="Arial" w:cs="Arial"/>
        </w:rPr>
        <w:t>zapojení expertů z vědecky vyspělých zemí.</w:t>
      </w:r>
      <w:bookmarkEnd w:id="338"/>
      <w:r w:rsidR="004F2FD1" w:rsidRPr="007F09F1">
        <w:rPr>
          <w:rFonts w:ascii="Arial" w:hAnsi="Arial" w:cs="Arial"/>
        </w:rPr>
        <w:t xml:space="preserve"> Ve všech modulech je třeba dbát na soulad způsobu hodnocení</w:t>
      </w:r>
      <w:del w:id="339" w:author="Autor">
        <w:r w:rsidR="004F2FD1" w:rsidRPr="007F09F1" w:rsidDel="009D6665">
          <w:rPr>
            <w:rFonts w:ascii="Arial" w:hAnsi="Arial" w:cs="Arial"/>
          </w:rPr>
          <w:delText xml:space="preserve">  </w:delText>
        </w:r>
      </w:del>
      <w:ins w:id="340" w:author="Autor">
        <w:r w:rsidR="009D6665" w:rsidRPr="007F09F1">
          <w:rPr>
            <w:rFonts w:ascii="Arial" w:hAnsi="Arial" w:cs="Arial"/>
          </w:rPr>
          <w:t xml:space="preserve"> </w:t>
        </w:r>
      </w:ins>
      <w:r w:rsidR="004F2FD1" w:rsidRPr="007F09F1">
        <w:rPr>
          <w:rFonts w:ascii="Arial" w:hAnsi="Arial" w:cs="Arial"/>
        </w:rPr>
        <w:t>s mezinárodní dobrou praxí (C</w:t>
      </w:r>
      <w:r w:rsidR="001F61F3" w:rsidRPr="007F09F1">
        <w:rPr>
          <w:rFonts w:ascii="Arial" w:hAnsi="Arial" w:cs="Arial"/>
        </w:rPr>
        <w:t>oA</w:t>
      </w:r>
      <w:r w:rsidR="004F2FD1" w:rsidRPr="007F09F1">
        <w:rPr>
          <w:rFonts w:ascii="Arial" w:hAnsi="Arial" w:cs="Arial"/>
        </w:rPr>
        <w:t>RA apod.).</w:t>
      </w:r>
    </w:p>
    <w:p w14:paraId="1D2573BA" w14:textId="19D80F3C" w:rsidR="001F0E54" w:rsidRPr="007F09F1" w:rsidRDefault="001F0E54" w:rsidP="005D33EA">
      <w:pPr>
        <w:pStyle w:val="Odstavecseseznamem"/>
        <w:numPr>
          <w:ilvl w:val="0"/>
          <w:numId w:val="42"/>
        </w:numPr>
        <w:jc w:val="both"/>
        <w:rPr>
          <w:rFonts w:ascii="Arial" w:hAnsi="Arial" w:cs="Arial"/>
        </w:rPr>
      </w:pPr>
      <w:commentRangeStart w:id="341"/>
      <w:r w:rsidRPr="007F09F1">
        <w:rPr>
          <w:rFonts w:ascii="Arial" w:hAnsi="Arial" w:cs="Arial"/>
          <w:b/>
          <w:bCs/>
        </w:rPr>
        <w:t>Objektivita a nezávislost.</w:t>
      </w:r>
      <w:r w:rsidRPr="007F09F1">
        <w:rPr>
          <w:rFonts w:ascii="Arial" w:hAnsi="Arial" w:cs="Arial"/>
        </w:rPr>
        <w:t xml:space="preserve"> </w:t>
      </w:r>
      <w:commentRangeEnd w:id="341"/>
      <w:r w:rsidR="000A265E" w:rsidRPr="007F09F1">
        <w:rPr>
          <w:rStyle w:val="Odkaznakoment"/>
        </w:rPr>
        <w:commentReference w:id="341"/>
      </w:r>
      <w:r w:rsidRPr="007F09F1">
        <w:rPr>
          <w:rFonts w:ascii="Arial" w:hAnsi="Arial" w:cs="Arial"/>
        </w:rPr>
        <w:t>Hodnocení je prováděno nezávislými experty, kteří nejsou ve</w:t>
      </w:r>
      <w:r w:rsidR="005D33EA" w:rsidRPr="007F09F1">
        <w:rPr>
          <w:rFonts w:ascii="Arial" w:hAnsi="Arial" w:cs="Arial"/>
        </w:rPr>
        <w:t> </w:t>
      </w:r>
      <w:r w:rsidRPr="007F09F1">
        <w:rPr>
          <w:rFonts w:ascii="Arial" w:hAnsi="Arial" w:cs="Arial"/>
        </w:rPr>
        <w:t xml:space="preserve">střetu zájmů vůči </w:t>
      </w:r>
      <w:ins w:id="342" w:author="Autor">
        <w:r w:rsidR="006E0C1E" w:rsidRPr="007F09F1">
          <w:rPr>
            <w:rFonts w:ascii="Arial" w:hAnsi="Arial" w:cs="Arial"/>
          </w:rPr>
          <w:t xml:space="preserve">autorům výsledků a </w:t>
        </w:r>
      </w:ins>
      <w:r w:rsidRPr="007F09F1">
        <w:rPr>
          <w:rFonts w:ascii="Arial" w:hAnsi="Arial" w:cs="Arial"/>
        </w:rPr>
        <w:t>hodnoceným výzkumný</w:t>
      </w:r>
      <w:del w:id="343" w:author="Rulíková Lucie" w:date="2025-05-14T10:42:00Z" w16du:dateUtc="2025-05-14T08:42:00Z">
        <w:r w:rsidRPr="007F09F1" w:rsidDel="00EE30C7">
          <w:rPr>
            <w:rFonts w:ascii="Arial" w:hAnsi="Arial" w:cs="Arial"/>
          </w:rPr>
          <w:delText>ch</w:delText>
        </w:r>
      </w:del>
      <w:ins w:id="344" w:author="Rulíková Lucie" w:date="2025-05-14T10:42:00Z" w16du:dateUtc="2025-05-14T08:42:00Z">
        <w:r w:rsidR="00EE30C7" w:rsidRPr="007F09F1">
          <w:rPr>
            <w:rFonts w:ascii="Arial" w:hAnsi="Arial" w:cs="Arial"/>
          </w:rPr>
          <w:t>m</w:t>
        </w:r>
      </w:ins>
      <w:r w:rsidRPr="007F09F1">
        <w:rPr>
          <w:rFonts w:ascii="Arial" w:hAnsi="Arial" w:cs="Arial"/>
        </w:rPr>
        <w:t xml:space="preserve"> organizacím. Na regulérnost procesu hodnocení</w:t>
      </w:r>
      <w:ins w:id="345" w:author="Autor">
        <w:r w:rsidR="009A0475" w:rsidRPr="007F09F1">
          <w:rPr>
            <w:rFonts w:ascii="Arial" w:hAnsi="Arial" w:cs="Arial"/>
          </w:rPr>
          <w:t xml:space="preserve"> prováděného RVVI</w:t>
        </w:r>
      </w:ins>
      <w:r w:rsidRPr="007F09F1">
        <w:rPr>
          <w:rFonts w:ascii="Arial" w:hAnsi="Arial" w:cs="Arial"/>
        </w:rPr>
        <w:t xml:space="preserve"> a jeho soulad s pravidly dohlíží nezávislý kontrolní orgán</w:t>
      </w:r>
      <w:ins w:id="346" w:author="Autor">
        <w:r w:rsidR="009A0475" w:rsidRPr="007F09F1">
          <w:rPr>
            <w:rFonts w:ascii="Arial" w:hAnsi="Arial" w:cs="Arial"/>
          </w:rPr>
          <w:t xml:space="preserve"> Komise pro hodnocení výzkumných organizací (</w:t>
        </w:r>
      </w:ins>
      <w:ins w:id="347" w:author="Rulíková Lucie" w:date="2025-05-14T10:44:00Z" w16du:dateUtc="2025-05-14T08:44:00Z">
        <w:r w:rsidR="00EE30C7" w:rsidRPr="007F09F1">
          <w:rPr>
            <w:rFonts w:ascii="Arial" w:hAnsi="Arial" w:cs="Arial"/>
          </w:rPr>
          <w:t>dále jen „</w:t>
        </w:r>
      </w:ins>
      <w:ins w:id="348" w:author="Autor">
        <w:r w:rsidR="009A0475" w:rsidRPr="007F09F1">
          <w:rPr>
            <w:rFonts w:ascii="Arial" w:hAnsi="Arial" w:cs="Arial"/>
          </w:rPr>
          <w:t>KHV</w:t>
        </w:r>
      </w:ins>
      <w:ins w:id="349" w:author="Rulíková Lucie" w:date="2025-05-14T10:44:00Z" w16du:dateUtc="2025-05-14T08:44:00Z">
        <w:r w:rsidR="00EE30C7" w:rsidRPr="007F09F1">
          <w:rPr>
            <w:rFonts w:ascii="Arial" w:hAnsi="Arial" w:cs="Arial"/>
          </w:rPr>
          <w:t>“</w:t>
        </w:r>
      </w:ins>
      <w:ins w:id="350" w:author="Autor">
        <w:r w:rsidR="009A0475" w:rsidRPr="007F09F1">
          <w:rPr>
            <w:rFonts w:ascii="Arial" w:hAnsi="Arial" w:cs="Arial"/>
          </w:rPr>
          <w:t>)</w:t>
        </w:r>
      </w:ins>
      <w:r w:rsidRPr="007F09F1">
        <w:rPr>
          <w:rFonts w:ascii="Arial" w:hAnsi="Arial" w:cs="Arial"/>
        </w:rPr>
        <w:t>.</w:t>
      </w:r>
    </w:p>
    <w:p w14:paraId="40D5747F" w14:textId="119E893D" w:rsidR="001F0E54" w:rsidRPr="007F09F1" w:rsidRDefault="001F0E54" w:rsidP="005D33EA">
      <w:pPr>
        <w:pStyle w:val="Odstavecseseznamem"/>
        <w:numPr>
          <w:ilvl w:val="0"/>
          <w:numId w:val="42"/>
        </w:numPr>
        <w:jc w:val="both"/>
        <w:rPr>
          <w:rFonts w:ascii="Arial" w:hAnsi="Arial" w:cs="Arial"/>
        </w:rPr>
      </w:pPr>
      <w:r w:rsidRPr="007F09F1">
        <w:rPr>
          <w:rFonts w:ascii="Arial" w:hAnsi="Arial" w:cs="Arial"/>
          <w:b/>
          <w:bCs/>
        </w:rPr>
        <w:t>Transparentnost</w:t>
      </w:r>
      <w:r w:rsidR="001C63C3" w:rsidRPr="007F09F1">
        <w:rPr>
          <w:rFonts w:ascii="Arial" w:hAnsi="Arial" w:cs="Arial"/>
          <w:b/>
          <w:bCs/>
        </w:rPr>
        <w:t xml:space="preserve"> a předvídatelnost</w:t>
      </w:r>
      <w:r w:rsidRPr="007F09F1">
        <w:rPr>
          <w:rFonts w:ascii="Arial" w:hAnsi="Arial" w:cs="Arial"/>
          <w:b/>
          <w:bCs/>
        </w:rPr>
        <w:t>.</w:t>
      </w:r>
      <w:r w:rsidRPr="007F09F1">
        <w:rPr>
          <w:rFonts w:ascii="Arial" w:hAnsi="Arial" w:cs="Arial"/>
        </w:rPr>
        <w:t xml:space="preserve"> Klíčové </w:t>
      </w:r>
      <w:del w:id="351" w:author="Autor">
        <w:r w:rsidRPr="007F09F1" w:rsidDel="00354354">
          <w:rPr>
            <w:rFonts w:ascii="Arial" w:hAnsi="Arial" w:cs="Arial"/>
          </w:rPr>
          <w:delText xml:space="preserve">elementy </w:delText>
        </w:r>
      </w:del>
      <w:commentRangeStart w:id="352"/>
      <w:ins w:id="353" w:author="Autor">
        <w:r w:rsidR="00354354" w:rsidRPr="007F09F1">
          <w:rPr>
            <w:rFonts w:ascii="Arial" w:hAnsi="Arial" w:cs="Arial"/>
          </w:rPr>
          <w:t xml:space="preserve">podklady </w:t>
        </w:r>
        <w:commentRangeEnd w:id="352"/>
        <w:r w:rsidR="00354354" w:rsidRPr="007F09F1">
          <w:rPr>
            <w:rStyle w:val="Odkaznakoment"/>
          </w:rPr>
          <w:commentReference w:id="352"/>
        </w:r>
      </w:ins>
      <w:r w:rsidRPr="007F09F1">
        <w:rPr>
          <w:rFonts w:ascii="Arial" w:hAnsi="Arial" w:cs="Arial"/>
        </w:rPr>
        <w:t xml:space="preserve">hodnocení a výsledky hodnocení jsou zpřístupněny </w:t>
      </w:r>
      <w:r w:rsidR="006F7D63" w:rsidRPr="007F09F1">
        <w:rPr>
          <w:rFonts w:ascii="Arial" w:hAnsi="Arial" w:cs="Arial"/>
        </w:rPr>
        <w:t>VO</w:t>
      </w:r>
      <w:r w:rsidRPr="007F09F1">
        <w:rPr>
          <w:rFonts w:ascii="Arial" w:hAnsi="Arial" w:cs="Arial"/>
        </w:rPr>
        <w:t xml:space="preserve"> a veřejnosti na webových stránkách</w:t>
      </w:r>
      <w:ins w:id="354" w:author="Rulíková Lucie" w:date="2025-05-14T10:45:00Z" w16du:dateUtc="2025-05-14T08:45:00Z">
        <w:r w:rsidR="00EE30C7" w:rsidRPr="007F09F1">
          <w:rPr>
            <w:rFonts w:ascii="Arial" w:hAnsi="Arial" w:cs="Arial"/>
          </w:rPr>
          <w:t>.</w:t>
        </w:r>
      </w:ins>
      <w:ins w:id="355" w:author="Autor">
        <w:del w:id="356" w:author="Rulíková Lucie" w:date="2025-05-14T10:45:00Z" w16du:dateUtc="2025-05-14T08:45:00Z">
          <w:r w:rsidR="00E30451" w:rsidRPr="007F09F1" w:rsidDel="00EE30C7">
            <w:rPr>
              <w:rFonts w:ascii="Arial" w:hAnsi="Arial" w:cs="Arial"/>
            </w:rPr>
            <w:delText xml:space="preserve"> </w:delText>
          </w:r>
          <w:commentRangeStart w:id="357"/>
          <w:r w:rsidR="00E30451" w:rsidRPr="007F09F1" w:rsidDel="00EE30C7">
            <w:rPr>
              <w:rFonts w:ascii="Arial" w:hAnsi="Arial" w:cs="Arial"/>
            </w:rPr>
            <w:delText>(aktuálně https://hodnoceni.rvvi.cz/)</w:delText>
          </w:r>
        </w:del>
      </w:ins>
      <w:del w:id="358" w:author="Rulíková Lucie" w:date="2025-05-14T10:45:00Z" w16du:dateUtc="2025-05-14T08:45:00Z">
        <w:r w:rsidRPr="007F09F1" w:rsidDel="00EE30C7">
          <w:rPr>
            <w:rFonts w:ascii="Arial" w:hAnsi="Arial" w:cs="Arial"/>
          </w:rPr>
          <w:delText>.</w:delText>
        </w:r>
        <w:commentRangeEnd w:id="357"/>
        <w:r w:rsidR="00E30451" w:rsidRPr="007F09F1" w:rsidDel="00EE30C7">
          <w:rPr>
            <w:rStyle w:val="Odkaznakoment"/>
          </w:rPr>
          <w:commentReference w:id="357"/>
        </w:r>
      </w:del>
    </w:p>
    <w:p w14:paraId="6D2D7837" w14:textId="6FCDDF74" w:rsidR="001F0E54" w:rsidRPr="007F09F1" w:rsidRDefault="004121AB" w:rsidP="005D33EA">
      <w:pPr>
        <w:pStyle w:val="Odstavecseseznamem"/>
        <w:numPr>
          <w:ilvl w:val="0"/>
          <w:numId w:val="42"/>
        </w:numPr>
        <w:jc w:val="both"/>
        <w:rPr>
          <w:rFonts w:ascii="Arial" w:hAnsi="Arial" w:cs="Arial"/>
        </w:rPr>
      </w:pPr>
      <w:r w:rsidRPr="007F09F1">
        <w:rPr>
          <w:rFonts w:ascii="Arial" w:hAnsi="Arial" w:cs="Arial"/>
          <w:b/>
          <w:bCs/>
        </w:rPr>
        <w:t xml:space="preserve">Diverzita a inkluzivita. </w:t>
      </w:r>
      <w:r w:rsidRPr="007F09F1">
        <w:rPr>
          <w:rFonts w:ascii="Arial" w:hAnsi="Arial" w:cs="Arial"/>
          <w:bCs/>
        </w:rPr>
        <w:t>Hodnocení vyjadřuje respekt vůči hodnotám diverzity, inkluzivity a</w:t>
      </w:r>
      <w:r w:rsidR="005D33EA" w:rsidRPr="007F09F1">
        <w:rPr>
          <w:rFonts w:ascii="Arial" w:hAnsi="Arial" w:cs="Arial"/>
          <w:bCs/>
        </w:rPr>
        <w:t> </w:t>
      </w:r>
      <w:r w:rsidRPr="007F09F1">
        <w:rPr>
          <w:rFonts w:ascii="Arial" w:hAnsi="Arial" w:cs="Arial"/>
          <w:bCs/>
        </w:rPr>
        <w:t xml:space="preserve">kooperace v personální, </w:t>
      </w:r>
      <w:r w:rsidR="00FF38E4" w:rsidRPr="007F09F1">
        <w:rPr>
          <w:rFonts w:ascii="Arial" w:hAnsi="Arial" w:cs="Arial"/>
          <w:bCs/>
        </w:rPr>
        <w:t>oborové i</w:t>
      </w:r>
      <w:r w:rsidRPr="007F09F1">
        <w:rPr>
          <w:rFonts w:ascii="Arial" w:hAnsi="Arial" w:cs="Arial"/>
          <w:bCs/>
        </w:rPr>
        <w:t xml:space="preserve"> institucioná</w:t>
      </w:r>
      <w:r w:rsidR="00FF38E4" w:rsidRPr="007F09F1">
        <w:rPr>
          <w:rFonts w:ascii="Arial" w:hAnsi="Arial" w:cs="Arial"/>
          <w:bCs/>
        </w:rPr>
        <w:t xml:space="preserve">lní </w:t>
      </w:r>
      <w:r w:rsidRPr="007F09F1">
        <w:rPr>
          <w:rFonts w:ascii="Arial" w:hAnsi="Arial" w:cs="Arial"/>
          <w:bCs/>
        </w:rPr>
        <w:t>oblasti.</w:t>
      </w:r>
      <w:r w:rsidR="00FD3817" w:rsidRPr="007F09F1">
        <w:rPr>
          <w:rFonts w:ascii="Arial" w:hAnsi="Arial" w:cs="Arial"/>
          <w:bCs/>
        </w:rPr>
        <w:t xml:space="preserve"> </w:t>
      </w:r>
      <w:r w:rsidR="00FD3817" w:rsidRPr="007F09F1">
        <w:rPr>
          <w:rFonts w:ascii="Arial" w:hAnsi="Arial" w:cs="Arial"/>
        </w:rPr>
        <w:t>Na všech úrovních hodnocení je usilováno o adekvátní zastoupení žen a mužů</w:t>
      </w:r>
      <w:del w:id="359" w:author="Rulíková Lucie" w:date="2025-05-14T10:46:00Z" w16du:dateUtc="2025-05-14T08:46:00Z">
        <w:r w:rsidR="00FD3817" w:rsidRPr="007F09F1" w:rsidDel="00EE30C7">
          <w:rPr>
            <w:rFonts w:ascii="Arial" w:hAnsi="Arial" w:cs="Arial"/>
          </w:rPr>
          <w:delText xml:space="preserve"> v rámci</w:delText>
        </w:r>
      </w:del>
      <w:r w:rsidR="00FD3817" w:rsidRPr="007F09F1">
        <w:rPr>
          <w:rFonts w:ascii="Arial" w:hAnsi="Arial" w:cs="Arial"/>
        </w:rPr>
        <w:t xml:space="preserve"> </w:t>
      </w:r>
      <w:ins w:id="360" w:author="Rulíková Lucie" w:date="2025-05-14T10:46:00Z" w16du:dateUtc="2025-05-14T08:46:00Z">
        <w:r w:rsidR="00EE30C7" w:rsidRPr="007F09F1">
          <w:rPr>
            <w:rFonts w:ascii="Arial" w:hAnsi="Arial" w:cs="Arial"/>
          </w:rPr>
          <w:t xml:space="preserve">v </w:t>
        </w:r>
      </w:ins>
      <w:r w:rsidR="00FD3817" w:rsidRPr="007F09F1">
        <w:rPr>
          <w:rFonts w:ascii="Arial" w:hAnsi="Arial" w:cs="Arial"/>
        </w:rPr>
        <w:t>odborných panel</w:t>
      </w:r>
      <w:del w:id="361" w:author="Rulíková Lucie" w:date="2025-05-14T10:46:00Z" w16du:dateUtc="2025-05-14T08:46:00Z">
        <w:r w:rsidR="00FD3817" w:rsidRPr="007F09F1" w:rsidDel="00EE30C7">
          <w:rPr>
            <w:rFonts w:ascii="Arial" w:hAnsi="Arial" w:cs="Arial"/>
          </w:rPr>
          <w:delText>ů</w:delText>
        </w:r>
      </w:del>
      <w:ins w:id="362" w:author="Rulíková Lucie" w:date="2025-05-14T10:46:00Z" w16du:dateUtc="2025-05-14T08:46:00Z">
        <w:r w:rsidR="00EE30C7" w:rsidRPr="007F09F1">
          <w:rPr>
            <w:rFonts w:ascii="Arial" w:hAnsi="Arial" w:cs="Arial"/>
          </w:rPr>
          <w:t>ech</w:t>
        </w:r>
      </w:ins>
      <w:r w:rsidR="00FD3817" w:rsidRPr="007F09F1">
        <w:rPr>
          <w:rFonts w:ascii="Arial" w:hAnsi="Arial" w:cs="Arial"/>
        </w:rPr>
        <w:t>, grémiích či</w:t>
      </w:r>
      <w:r w:rsidR="005D33EA" w:rsidRPr="007F09F1">
        <w:rPr>
          <w:rFonts w:ascii="Arial" w:hAnsi="Arial" w:cs="Arial"/>
        </w:rPr>
        <w:t> </w:t>
      </w:r>
      <w:ins w:id="363" w:author="Rulíková Lucie" w:date="2025-05-14T10:47:00Z" w16du:dateUtc="2025-05-14T08:47:00Z">
        <w:r w:rsidR="00EE30C7" w:rsidRPr="007F09F1">
          <w:rPr>
            <w:rFonts w:ascii="Arial" w:hAnsi="Arial" w:cs="Arial"/>
          </w:rPr>
          <w:t>v</w:t>
        </w:r>
      </w:ins>
      <w:ins w:id="364" w:author="Rulíková Lucie" w:date="2025-05-14T10:49:00Z" w16du:dateUtc="2025-05-14T08:49:00Z">
        <w:r w:rsidR="00504600" w:rsidRPr="007F09F1">
          <w:rPr>
            <w:rFonts w:ascii="Arial" w:hAnsi="Arial" w:cs="Arial"/>
          </w:rPr>
          <w:t> </w:t>
        </w:r>
      </w:ins>
      <w:r w:rsidR="00FD3817" w:rsidRPr="007F09F1">
        <w:rPr>
          <w:rFonts w:ascii="Arial" w:hAnsi="Arial" w:cs="Arial"/>
        </w:rPr>
        <w:t>dalších poradních orgánech vstupujících do hodnocení.</w:t>
      </w:r>
    </w:p>
    <w:p w14:paraId="726304CF" w14:textId="77777777" w:rsidR="001C20C8" w:rsidRPr="007F09F1" w:rsidRDefault="001C20C8" w:rsidP="00FC7804">
      <w:pPr>
        <w:pStyle w:val="Nadpis2"/>
      </w:pPr>
      <w:bookmarkStart w:id="365" w:name="_Toc195174932"/>
      <w:bookmarkStart w:id="366" w:name="_Toc198129020"/>
      <w:r w:rsidRPr="007F09F1">
        <w:lastRenderedPageBreak/>
        <w:t>Vstup VO do hodnocení podle Metodiky</w:t>
      </w:r>
      <w:bookmarkEnd w:id="365"/>
      <w:bookmarkEnd w:id="366"/>
      <w:r w:rsidRPr="007F09F1">
        <w:t xml:space="preserve"> </w:t>
      </w:r>
    </w:p>
    <w:p w14:paraId="2732E499" w14:textId="48711404" w:rsidR="00245FE3" w:rsidRPr="007F09F1" w:rsidRDefault="00202C2D" w:rsidP="005D33EA">
      <w:pPr>
        <w:jc w:val="both"/>
        <w:rPr>
          <w:rFonts w:ascii="Arial" w:hAnsi="Arial" w:cs="Arial"/>
        </w:rPr>
      </w:pPr>
      <w:ins w:id="367" w:author="Autor">
        <w:r w:rsidRPr="007F09F1">
          <w:rPr>
            <w:rFonts w:ascii="Arial" w:hAnsi="Arial" w:cs="Arial"/>
          </w:rPr>
          <w:t xml:space="preserve">Na národní úrovni </w:t>
        </w:r>
      </w:ins>
      <w:del w:id="368" w:author="Autor">
        <w:r w:rsidR="001C20C8" w:rsidRPr="007F09F1" w:rsidDel="00202C2D">
          <w:rPr>
            <w:rFonts w:ascii="Arial" w:hAnsi="Arial" w:cs="Arial"/>
          </w:rPr>
          <w:delText>Hodnoceny</w:delText>
        </w:r>
      </w:del>
      <w:r w:rsidR="001C20C8" w:rsidRPr="007F09F1">
        <w:rPr>
          <w:rFonts w:ascii="Arial" w:hAnsi="Arial" w:cs="Arial"/>
        </w:rPr>
        <w:t xml:space="preserve"> jsou</w:t>
      </w:r>
      <w:ins w:id="369" w:author="Autor">
        <w:r w:rsidRPr="007F09F1">
          <w:rPr>
            <w:rFonts w:ascii="Arial" w:hAnsi="Arial" w:cs="Arial"/>
          </w:rPr>
          <w:t xml:space="preserve"> hodnoceny</w:t>
        </w:r>
      </w:ins>
      <w:r w:rsidR="001C20C8" w:rsidRPr="007F09F1">
        <w:rPr>
          <w:rFonts w:ascii="Arial" w:hAnsi="Arial" w:cs="Arial"/>
        </w:rPr>
        <w:t xml:space="preserve"> VO, které v roce předcházejícím hodnocení pobíraly </w:t>
      </w:r>
      <w:del w:id="370" w:author="Rulíková Lucie" w:date="2025-05-14T10:50:00Z" w16du:dateUtc="2025-05-14T08:50:00Z">
        <w:r w:rsidR="001C20C8" w:rsidRPr="007F09F1" w:rsidDel="00504600">
          <w:rPr>
            <w:rFonts w:ascii="Arial" w:hAnsi="Arial" w:cs="Arial"/>
          </w:rPr>
          <w:delText xml:space="preserve">institucionální podporu typu </w:delText>
        </w:r>
      </w:del>
      <w:r w:rsidR="001C20C8" w:rsidRPr="007F09F1">
        <w:rPr>
          <w:rFonts w:ascii="Arial" w:hAnsi="Arial" w:cs="Arial"/>
        </w:rPr>
        <w:t>IP</w:t>
      </w:r>
      <w:r w:rsidR="005D33EA" w:rsidRPr="007F09F1">
        <w:rPr>
          <w:rFonts w:ascii="Arial" w:hAnsi="Arial" w:cs="Arial"/>
        </w:rPr>
        <w:t> </w:t>
      </w:r>
      <w:r w:rsidR="001C20C8" w:rsidRPr="007F09F1">
        <w:rPr>
          <w:rFonts w:ascii="Arial" w:hAnsi="Arial" w:cs="Arial"/>
        </w:rPr>
        <w:t>DKRVO nebo splní podmínky pro hodnocení stanovené příslušným poskytovatelem a</w:t>
      </w:r>
      <w:r w:rsidR="005D33EA" w:rsidRPr="007F09F1">
        <w:rPr>
          <w:rFonts w:ascii="Arial" w:hAnsi="Arial" w:cs="Arial"/>
        </w:rPr>
        <w:t> </w:t>
      </w:r>
      <w:r w:rsidR="001C20C8" w:rsidRPr="007F09F1">
        <w:rPr>
          <w:rFonts w:ascii="Arial" w:hAnsi="Arial" w:cs="Arial"/>
        </w:rPr>
        <w:t>poskytovatel o jejich zhodnocení požádá RVVI/</w:t>
      </w:r>
      <w:commentRangeStart w:id="371"/>
      <w:r w:rsidR="006F7D63" w:rsidRPr="007F09F1">
        <w:rPr>
          <w:rFonts w:ascii="Arial" w:hAnsi="Arial" w:cs="Arial"/>
        </w:rPr>
        <w:t>ÚV</w:t>
      </w:r>
      <w:commentRangeEnd w:id="371"/>
      <w:r w:rsidR="005515E8" w:rsidRPr="007F09F1">
        <w:rPr>
          <w:rStyle w:val="Odkaznakoment"/>
        </w:rPr>
        <w:commentReference w:id="371"/>
      </w:r>
      <w:r w:rsidR="001C20C8" w:rsidRPr="007F09F1">
        <w:rPr>
          <w:rFonts w:ascii="Arial" w:hAnsi="Arial" w:cs="Arial"/>
        </w:rPr>
        <w:t xml:space="preserve">. </w:t>
      </w:r>
    </w:p>
    <w:p w14:paraId="0851F87A" w14:textId="77777777" w:rsidR="00FF38E4" w:rsidRPr="007F09F1" w:rsidRDefault="00FF38E4" w:rsidP="00FC7804">
      <w:pPr>
        <w:pStyle w:val="Nadpis2"/>
      </w:pPr>
      <w:bookmarkStart w:id="372" w:name="_Toc195174933"/>
      <w:bookmarkStart w:id="373" w:name="_Toc198129021"/>
      <w:r w:rsidRPr="007F09F1">
        <w:t>Hlavní účastníci hodnocení a jejich role</w:t>
      </w:r>
      <w:bookmarkEnd w:id="372"/>
      <w:bookmarkEnd w:id="373"/>
    </w:p>
    <w:p w14:paraId="4BB61033" w14:textId="2EB46DE4" w:rsidR="00FF38E4" w:rsidRPr="007F09F1" w:rsidRDefault="00FF38E4" w:rsidP="005D33EA">
      <w:pPr>
        <w:rPr>
          <w:rFonts w:ascii="Arial" w:hAnsi="Arial" w:cs="Arial"/>
          <w:b/>
          <w:bCs/>
        </w:rPr>
      </w:pPr>
      <w:r w:rsidRPr="007F09F1">
        <w:rPr>
          <w:rFonts w:ascii="Arial" w:hAnsi="Arial" w:cs="Arial"/>
          <w:b/>
          <w:bCs/>
        </w:rPr>
        <w:t>Rada pro výzkum, vývoj a inovace</w:t>
      </w:r>
      <w:del w:id="374" w:author="Rulíková Lucie" w:date="2025-05-14T10:50:00Z" w16du:dateUtc="2025-05-14T08:50:00Z">
        <w:r w:rsidRPr="007F09F1" w:rsidDel="004D687A">
          <w:rPr>
            <w:rFonts w:ascii="Arial" w:hAnsi="Arial" w:cs="Arial"/>
            <w:b/>
            <w:bCs/>
          </w:rPr>
          <w:delText xml:space="preserve"> (RVVI)</w:delText>
        </w:r>
      </w:del>
    </w:p>
    <w:p w14:paraId="24D045C0" w14:textId="4B518B9E" w:rsidR="00F23A57" w:rsidRPr="007F09F1" w:rsidRDefault="00FF38E4" w:rsidP="00D45AFC">
      <w:pPr>
        <w:pStyle w:val="Odstavecseseznamem"/>
        <w:numPr>
          <w:ilvl w:val="0"/>
          <w:numId w:val="41"/>
        </w:numPr>
        <w:jc w:val="both"/>
        <w:rPr>
          <w:rFonts w:ascii="Arial" w:hAnsi="Arial" w:cs="Arial"/>
        </w:rPr>
      </w:pPr>
      <w:r w:rsidRPr="007F09F1">
        <w:rPr>
          <w:rFonts w:ascii="Arial" w:hAnsi="Arial" w:cs="Arial"/>
        </w:rPr>
        <w:t>je odborný</w:t>
      </w:r>
      <w:r w:rsidR="00E66816" w:rsidRPr="007F09F1">
        <w:rPr>
          <w:rFonts w:ascii="Arial" w:hAnsi="Arial" w:cs="Arial"/>
        </w:rPr>
        <w:t>m</w:t>
      </w:r>
      <w:r w:rsidRPr="007F09F1">
        <w:rPr>
          <w:rFonts w:ascii="Arial" w:hAnsi="Arial" w:cs="Arial"/>
        </w:rPr>
        <w:t xml:space="preserve"> a poradní</w:t>
      </w:r>
      <w:r w:rsidR="00E66816" w:rsidRPr="007F09F1">
        <w:rPr>
          <w:rFonts w:ascii="Arial" w:hAnsi="Arial" w:cs="Arial"/>
        </w:rPr>
        <w:t>m</w:t>
      </w:r>
      <w:r w:rsidRPr="007F09F1">
        <w:rPr>
          <w:rFonts w:ascii="Arial" w:hAnsi="Arial" w:cs="Arial"/>
        </w:rPr>
        <w:t xml:space="preserve"> orgán</w:t>
      </w:r>
      <w:r w:rsidR="00E66816" w:rsidRPr="007F09F1">
        <w:rPr>
          <w:rFonts w:ascii="Arial" w:hAnsi="Arial" w:cs="Arial"/>
        </w:rPr>
        <w:t>em</w:t>
      </w:r>
      <w:r w:rsidRPr="007F09F1">
        <w:rPr>
          <w:rFonts w:ascii="Arial" w:hAnsi="Arial" w:cs="Arial"/>
        </w:rPr>
        <w:t xml:space="preserve"> vlády České republiky dle </w:t>
      </w:r>
      <w:del w:id="375" w:author="Rulíková Lucie" w:date="2025-05-14T10:50:00Z" w16du:dateUtc="2025-05-14T08:50:00Z">
        <w:r w:rsidRPr="007F09F1" w:rsidDel="004D687A">
          <w:rPr>
            <w:rFonts w:ascii="Arial" w:hAnsi="Arial" w:cs="Arial"/>
          </w:rPr>
          <w:delText>z</w:delText>
        </w:r>
      </w:del>
      <w:ins w:id="376" w:author="Rulíková Lucie" w:date="2025-05-14T10:50:00Z" w16du:dateUtc="2025-05-14T08:50:00Z">
        <w:r w:rsidR="004D687A" w:rsidRPr="007F09F1">
          <w:rPr>
            <w:rFonts w:ascii="Arial" w:hAnsi="Arial" w:cs="Arial"/>
          </w:rPr>
          <w:t>Z</w:t>
        </w:r>
      </w:ins>
      <w:r w:rsidRPr="007F09F1">
        <w:rPr>
          <w:rFonts w:ascii="Arial" w:hAnsi="Arial" w:cs="Arial"/>
        </w:rPr>
        <w:t>ákona</w:t>
      </w:r>
      <w:del w:id="377" w:author="Rulíková Lucie" w:date="2025-05-14T10:51:00Z" w16du:dateUtc="2025-05-14T08:51:00Z">
        <w:r w:rsidR="00F23A57" w:rsidRPr="007F09F1" w:rsidDel="004D687A">
          <w:rPr>
            <w:rFonts w:ascii="Arial" w:hAnsi="Arial" w:cs="Arial"/>
          </w:rPr>
          <w:delText xml:space="preserve"> č. 130/2002 Sb</w:delText>
        </w:r>
        <w:r w:rsidR="001C63C3" w:rsidRPr="007F09F1" w:rsidDel="004D687A">
          <w:rPr>
            <w:rFonts w:ascii="Arial" w:hAnsi="Arial" w:cs="Arial"/>
          </w:rPr>
          <w:delText>.</w:delText>
        </w:r>
      </w:del>
      <w:r w:rsidR="005D33EA" w:rsidRPr="007F09F1">
        <w:rPr>
          <w:rFonts w:ascii="Arial" w:hAnsi="Arial" w:cs="Arial"/>
        </w:rPr>
        <w:t>,</w:t>
      </w:r>
    </w:p>
    <w:p w14:paraId="5307F4DA" w14:textId="7FF63EB3" w:rsidR="00FF38E4" w:rsidRPr="007F09F1" w:rsidRDefault="00FF38E4" w:rsidP="00D45AFC">
      <w:pPr>
        <w:pStyle w:val="Odstavecseseznamem"/>
        <w:numPr>
          <w:ilvl w:val="0"/>
          <w:numId w:val="41"/>
        </w:numPr>
        <w:jc w:val="both"/>
        <w:rPr>
          <w:rFonts w:ascii="Arial" w:hAnsi="Arial" w:cs="Arial"/>
        </w:rPr>
      </w:pPr>
      <w:r w:rsidRPr="007F09F1">
        <w:rPr>
          <w:rFonts w:ascii="Arial" w:hAnsi="Arial" w:cs="Arial"/>
        </w:rPr>
        <w:t>zabezpečuje přípravu metodiky hodnocení výzkumných organizací a její předložení vládě,</w:t>
      </w:r>
    </w:p>
    <w:p w14:paraId="73492A88" w14:textId="09B32812" w:rsidR="00FF38E4" w:rsidRPr="007F09F1" w:rsidRDefault="00FF38E4" w:rsidP="00D45AFC">
      <w:pPr>
        <w:pStyle w:val="Odstavecseseznamem"/>
        <w:numPr>
          <w:ilvl w:val="0"/>
          <w:numId w:val="41"/>
        </w:numPr>
        <w:jc w:val="both"/>
        <w:rPr>
          <w:rFonts w:ascii="Arial" w:hAnsi="Arial" w:cs="Arial"/>
        </w:rPr>
      </w:pPr>
      <w:r w:rsidRPr="007F09F1">
        <w:rPr>
          <w:rFonts w:ascii="Arial" w:hAnsi="Arial" w:cs="Arial"/>
        </w:rPr>
        <w:t xml:space="preserve">zabezpečuje hodnocení v rozsahu podle </w:t>
      </w:r>
      <w:ins w:id="378" w:author="Rulíková Lucie" w:date="2025-05-14T10:52:00Z" w16du:dateUtc="2025-05-14T08:52:00Z">
        <w:r w:rsidR="004D687A" w:rsidRPr="007F09F1">
          <w:rPr>
            <w:rFonts w:ascii="Arial" w:hAnsi="Arial" w:cs="Arial"/>
          </w:rPr>
          <w:t>této M</w:t>
        </w:r>
      </w:ins>
      <w:del w:id="379" w:author="Rulíková Lucie" w:date="2025-05-14T10:52:00Z" w16du:dateUtc="2025-05-14T08:52:00Z">
        <w:r w:rsidRPr="007F09F1" w:rsidDel="004D687A">
          <w:rPr>
            <w:rFonts w:ascii="Arial" w:hAnsi="Arial" w:cs="Arial"/>
          </w:rPr>
          <w:delText>m</w:delText>
        </w:r>
      </w:del>
      <w:r w:rsidRPr="007F09F1">
        <w:rPr>
          <w:rFonts w:ascii="Arial" w:hAnsi="Arial" w:cs="Arial"/>
        </w:rPr>
        <w:t>etodiky</w:t>
      </w:r>
      <w:del w:id="380" w:author="Rulíková Lucie" w:date="2025-05-14T10:52:00Z" w16du:dateUtc="2025-05-14T08:52:00Z">
        <w:r w:rsidRPr="007F09F1" w:rsidDel="004D687A">
          <w:rPr>
            <w:rFonts w:ascii="Arial" w:hAnsi="Arial" w:cs="Arial"/>
          </w:rPr>
          <w:delText xml:space="preserve"> hodnocení výzkumný</w:delText>
        </w:r>
      </w:del>
      <w:del w:id="381" w:author="Rulíková Lucie" w:date="2025-05-14T10:53:00Z" w16du:dateUtc="2025-05-14T08:53:00Z">
        <w:r w:rsidRPr="007F09F1" w:rsidDel="004D687A">
          <w:rPr>
            <w:rFonts w:ascii="Arial" w:hAnsi="Arial" w:cs="Arial"/>
          </w:rPr>
          <w:delText>ch organizací</w:delText>
        </w:r>
      </w:del>
      <w:r w:rsidRPr="007F09F1">
        <w:rPr>
          <w:rFonts w:ascii="Arial" w:hAnsi="Arial" w:cs="Arial"/>
        </w:rPr>
        <w:t>,</w:t>
      </w:r>
    </w:p>
    <w:p w14:paraId="58F18D5B" w14:textId="7950780F" w:rsidR="00FF38E4" w:rsidRPr="007F09F1" w:rsidRDefault="00FF38E4" w:rsidP="00D45AFC">
      <w:pPr>
        <w:pStyle w:val="Odstavecseseznamem"/>
        <w:numPr>
          <w:ilvl w:val="0"/>
          <w:numId w:val="41"/>
        </w:numPr>
        <w:jc w:val="both"/>
        <w:rPr>
          <w:rFonts w:ascii="Arial" w:hAnsi="Arial" w:cs="Arial"/>
        </w:rPr>
      </w:pPr>
      <w:r w:rsidRPr="007F09F1">
        <w:rPr>
          <w:rFonts w:ascii="Arial" w:hAnsi="Arial" w:cs="Arial"/>
        </w:rPr>
        <w:t>dohlíží na dodržování principů hodnocení</w:t>
      </w:r>
      <w:ins w:id="382" w:author="Rulíková Lucie" w:date="2025-05-14T10:52:00Z" w16du:dateUtc="2025-05-14T08:52:00Z">
        <w:r w:rsidR="004D687A" w:rsidRPr="007F09F1">
          <w:rPr>
            <w:rFonts w:ascii="Arial" w:hAnsi="Arial" w:cs="Arial"/>
          </w:rPr>
          <w:t xml:space="preserve"> podle této Metodiky</w:t>
        </w:r>
      </w:ins>
      <w:r w:rsidRPr="007F09F1">
        <w:rPr>
          <w:rFonts w:ascii="Arial" w:hAnsi="Arial" w:cs="Arial"/>
        </w:rPr>
        <w:t>,</w:t>
      </w:r>
    </w:p>
    <w:p w14:paraId="45C8AFE7" w14:textId="19418376" w:rsidR="00FF38E4" w:rsidRPr="007F09F1" w:rsidRDefault="00FF38E4" w:rsidP="00D45AFC">
      <w:pPr>
        <w:pStyle w:val="Odstavecseseznamem"/>
        <w:numPr>
          <w:ilvl w:val="0"/>
          <w:numId w:val="41"/>
        </w:numPr>
        <w:jc w:val="both"/>
        <w:rPr>
          <w:rFonts w:ascii="Arial" w:hAnsi="Arial" w:cs="Arial"/>
        </w:rPr>
      </w:pPr>
      <w:r w:rsidRPr="007F09F1">
        <w:rPr>
          <w:rFonts w:ascii="Arial" w:hAnsi="Arial" w:cs="Arial"/>
        </w:rPr>
        <w:t xml:space="preserve">ověřuje soulad </w:t>
      </w:r>
      <w:del w:id="383" w:author="Rulíková Lucie" w:date="2025-05-14T10:51:00Z" w16du:dateUtc="2025-05-14T08:51:00Z">
        <w:r w:rsidR="00E66816" w:rsidRPr="007F09F1" w:rsidDel="004D687A">
          <w:rPr>
            <w:rFonts w:ascii="Arial" w:hAnsi="Arial" w:cs="Arial"/>
          </w:rPr>
          <w:delText>procesu</w:delText>
        </w:r>
        <w:r w:rsidRPr="007F09F1" w:rsidDel="004D687A">
          <w:rPr>
            <w:rFonts w:ascii="Arial" w:hAnsi="Arial" w:cs="Arial"/>
          </w:rPr>
          <w:delText xml:space="preserve"> </w:delText>
        </w:r>
      </w:del>
      <w:r w:rsidRPr="007F09F1">
        <w:rPr>
          <w:rFonts w:ascii="Arial" w:hAnsi="Arial" w:cs="Arial"/>
        </w:rPr>
        <w:t>hodnocení na úrovni poskytovatelů s</w:t>
      </w:r>
      <w:del w:id="384" w:author="Rulíková Lucie" w:date="2025-05-14T10:55:00Z" w16du:dateUtc="2025-05-14T08:55:00Z">
        <w:r w:rsidRPr="007F09F1" w:rsidDel="004D687A">
          <w:rPr>
            <w:rFonts w:ascii="Arial" w:hAnsi="Arial" w:cs="Arial"/>
          </w:rPr>
          <w:delText> </w:delText>
        </w:r>
      </w:del>
      <w:ins w:id="385" w:author="Rulíková Lucie" w:date="2025-05-14T10:55:00Z" w16du:dateUtc="2025-05-14T08:55:00Z">
        <w:r w:rsidR="004D687A" w:rsidRPr="007F09F1">
          <w:rPr>
            <w:rFonts w:ascii="Arial" w:hAnsi="Arial" w:cs="Arial"/>
          </w:rPr>
          <w:t> </w:t>
        </w:r>
      </w:ins>
      <w:del w:id="386" w:author="Rulíková Lucie" w:date="2025-05-14T10:55:00Z" w16du:dateUtc="2025-05-14T08:55:00Z">
        <w:r w:rsidRPr="007F09F1" w:rsidDel="004D687A">
          <w:rPr>
            <w:rFonts w:ascii="Arial" w:hAnsi="Arial" w:cs="Arial"/>
          </w:rPr>
          <w:delText>hodnocením na národní úrovni</w:delText>
        </w:r>
      </w:del>
      <w:ins w:id="387" w:author="Rulíková Lucie" w:date="2025-05-14T10:55:00Z" w16du:dateUtc="2025-05-14T08:55:00Z">
        <w:r w:rsidR="004D687A" w:rsidRPr="007F09F1">
          <w:rPr>
            <w:rFonts w:ascii="Arial" w:hAnsi="Arial" w:cs="Arial"/>
          </w:rPr>
          <w:t>Metodikou</w:t>
        </w:r>
      </w:ins>
      <w:r w:rsidRPr="007F09F1">
        <w:rPr>
          <w:rFonts w:ascii="Arial" w:hAnsi="Arial" w:cs="Arial"/>
        </w:rPr>
        <w:t>,</w:t>
      </w:r>
    </w:p>
    <w:p w14:paraId="3F111493" w14:textId="6B5C6839" w:rsidR="00FF38E4" w:rsidRPr="007F09F1" w:rsidRDefault="00FF38E4" w:rsidP="00D45AFC">
      <w:pPr>
        <w:pStyle w:val="Odstavecseseznamem"/>
        <w:numPr>
          <w:ilvl w:val="0"/>
          <w:numId w:val="41"/>
        </w:numPr>
        <w:jc w:val="both"/>
        <w:rPr>
          <w:rFonts w:ascii="Arial" w:hAnsi="Arial" w:cs="Arial"/>
        </w:rPr>
      </w:pPr>
      <w:r w:rsidRPr="007F09F1">
        <w:rPr>
          <w:rFonts w:ascii="Arial" w:hAnsi="Arial" w:cs="Arial"/>
        </w:rPr>
        <w:t>řeší sporné případy, vzniklé nejasnosti, námitky a relevantní dotazy</w:t>
      </w:r>
      <w:ins w:id="388" w:author="Autor">
        <w:r w:rsidR="009A0785" w:rsidRPr="007F09F1">
          <w:rPr>
            <w:rFonts w:ascii="Arial" w:hAnsi="Arial" w:cs="Arial"/>
          </w:rPr>
          <w:t xml:space="preserve"> </w:t>
        </w:r>
        <w:commentRangeStart w:id="389"/>
        <w:commentRangeStart w:id="390"/>
        <w:r w:rsidR="009A0785" w:rsidRPr="007F09F1">
          <w:rPr>
            <w:rFonts w:ascii="Arial" w:hAnsi="Arial" w:cs="Arial"/>
          </w:rPr>
          <w:t>pro národní úroveň hodnocení</w:t>
        </w:r>
      </w:ins>
      <w:r w:rsidRPr="007F09F1">
        <w:rPr>
          <w:rFonts w:ascii="Arial" w:hAnsi="Arial" w:cs="Arial"/>
        </w:rPr>
        <w:t>,</w:t>
      </w:r>
      <w:commentRangeEnd w:id="389"/>
      <w:r w:rsidR="009A0785" w:rsidRPr="007F09F1">
        <w:rPr>
          <w:rStyle w:val="Odkaznakoment"/>
        </w:rPr>
        <w:commentReference w:id="389"/>
      </w:r>
      <w:commentRangeEnd w:id="390"/>
      <w:r w:rsidR="00202C2D" w:rsidRPr="007F09F1">
        <w:rPr>
          <w:rStyle w:val="Odkaznakoment"/>
        </w:rPr>
        <w:commentReference w:id="390"/>
      </w:r>
    </w:p>
    <w:p w14:paraId="0D4F1536" w14:textId="181DD315" w:rsidR="00FF38E4" w:rsidRPr="007F09F1" w:rsidRDefault="00FF38E4" w:rsidP="00D45AFC">
      <w:pPr>
        <w:pStyle w:val="Odstavecseseznamem"/>
        <w:numPr>
          <w:ilvl w:val="0"/>
          <w:numId w:val="41"/>
        </w:numPr>
        <w:jc w:val="both"/>
        <w:rPr>
          <w:rFonts w:ascii="Arial" w:hAnsi="Arial" w:cs="Arial"/>
        </w:rPr>
      </w:pPr>
      <w:r w:rsidRPr="007F09F1">
        <w:rPr>
          <w:rFonts w:ascii="Arial" w:hAnsi="Arial" w:cs="Arial"/>
        </w:rPr>
        <w:t xml:space="preserve">schvaluje výstupy z hodnocení </w:t>
      </w:r>
      <w:commentRangeStart w:id="391"/>
      <w:ins w:id="392" w:author="Autor">
        <w:r w:rsidR="009A0785" w:rsidRPr="007F09F1">
          <w:rPr>
            <w:rFonts w:ascii="Arial" w:hAnsi="Arial" w:cs="Arial"/>
          </w:rPr>
          <w:t>na národní úrovni</w:t>
        </w:r>
        <w:r w:rsidR="00D45AFC" w:rsidRPr="007F09F1">
          <w:rPr>
            <w:rFonts w:ascii="Arial" w:hAnsi="Arial" w:cs="Arial"/>
          </w:rPr>
          <w:t>, výstupy z tripartitních jednání</w:t>
        </w:r>
        <w:r w:rsidR="009A0785" w:rsidRPr="007F09F1">
          <w:rPr>
            <w:rFonts w:ascii="Arial" w:hAnsi="Arial" w:cs="Arial"/>
          </w:rPr>
          <w:t xml:space="preserve"> </w:t>
        </w:r>
        <w:commentRangeEnd w:id="391"/>
        <w:r w:rsidR="009A0785" w:rsidRPr="007F09F1">
          <w:rPr>
            <w:rStyle w:val="Odkaznakoment"/>
          </w:rPr>
          <w:commentReference w:id="391"/>
        </w:r>
      </w:ins>
      <w:r w:rsidRPr="007F09F1">
        <w:rPr>
          <w:rFonts w:ascii="Arial" w:hAnsi="Arial" w:cs="Arial"/>
        </w:rPr>
        <w:t>a zajišťuje jejich zveřejnění.</w:t>
      </w:r>
    </w:p>
    <w:p w14:paraId="07DD0BF5" w14:textId="77777777" w:rsidR="00FF38E4" w:rsidRPr="007F09F1" w:rsidRDefault="00FF38E4" w:rsidP="005D33EA">
      <w:pPr>
        <w:jc w:val="both"/>
        <w:rPr>
          <w:rFonts w:ascii="Arial" w:hAnsi="Arial" w:cs="Arial"/>
          <w:b/>
          <w:bCs/>
        </w:rPr>
      </w:pPr>
      <w:r w:rsidRPr="007F09F1">
        <w:rPr>
          <w:rFonts w:ascii="Arial" w:hAnsi="Arial" w:cs="Arial"/>
          <w:b/>
          <w:bCs/>
        </w:rPr>
        <w:t>Poskytovatel</w:t>
      </w:r>
    </w:p>
    <w:p w14:paraId="46205A6B" w14:textId="6B15941F" w:rsidR="00FF38E4" w:rsidRPr="007F09F1" w:rsidRDefault="00FF38E4" w:rsidP="005D33EA">
      <w:pPr>
        <w:pStyle w:val="Odstavecseseznamem"/>
        <w:numPr>
          <w:ilvl w:val="0"/>
          <w:numId w:val="41"/>
        </w:numPr>
        <w:jc w:val="both"/>
        <w:rPr>
          <w:ins w:id="393" w:author="Rulíková Lucie" w:date="2025-05-14T10:54:00Z" w16du:dateUtc="2025-05-14T08:54:00Z"/>
          <w:rFonts w:ascii="Arial" w:hAnsi="Arial" w:cs="Arial"/>
        </w:rPr>
      </w:pPr>
      <w:r w:rsidRPr="007F09F1">
        <w:rPr>
          <w:rFonts w:ascii="Arial" w:hAnsi="Arial" w:cs="Arial"/>
        </w:rPr>
        <w:t>je organizační složk</w:t>
      </w:r>
      <w:r w:rsidR="00E66816" w:rsidRPr="007F09F1">
        <w:rPr>
          <w:rFonts w:ascii="Arial" w:hAnsi="Arial" w:cs="Arial"/>
        </w:rPr>
        <w:t>ou</w:t>
      </w:r>
      <w:r w:rsidRPr="007F09F1">
        <w:rPr>
          <w:rFonts w:ascii="Arial" w:hAnsi="Arial" w:cs="Arial"/>
        </w:rPr>
        <w:t xml:space="preserve"> státu nebo</w:t>
      </w:r>
      <w:r w:rsidR="00E66816" w:rsidRPr="007F09F1">
        <w:rPr>
          <w:rFonts w:ascii="Arial" w:hAnsi="Arial" w:cs="Arial"/>
        </w:rPr>
        <w:t xml:space="preserve"> územním samosprávným celkem</w:t>
      </w:r>
      <w:r w:rsidRPr="007F09F1">
        <w:rPr>
          <w:rFonts w:ascii="Arial" w:hAnsi="Arial" w:cs="Arial"/>
        </w:rPr>
        <w:t>, který rozhoduje o</w:t>
      </w:r>
      <w:r w:rsidR="005D33EA" w:rsidRPr="007F09F1">
        <w:rPr>
          <w:rFonts w:ascii="Arial" w:hAnsi="Arial" w:cs="Arial"/>
        </w:rPr>
        <w:t> </w:t>
      </w:r>
      <w:r w:rsidRPr="007F09F1">
        <w:rPr>
          <w:rFonts w:ascii="Arial" w:hAnsi="Arial" w:cs="Arial"/>
        </w:rPr>
        <w:t>poskytnutí podpory a který tuto podporu poskytuje</w:t>
      </w:r>
      <w:r w:rsidR="00E66816" w:rsidRPr="007F09F1">
        <w:rPr>
          <w:rFonts w:ascii="Arial" w:hAnsi="Arial" w:cs="Arial"/>
        </w:rPr>
        <w:t>,</w:t>
      </w:r>
    </w:p>
    <w:p w14:paraId="7ABF6DF7" w14:textId="465FA77C" w:rsidR="004D687A" w:rsidRPr="007F09F1" w:rsidRDefault="004D687A" w:rsidP="004D687A">
      <w:pPr>
        <w:pStyle w:val="Odstavecseseznamem"/>
        <w:numPr>
          <w:ilvl w:val="0"/>
          <w:numId w:val="41"/>
        </w:numPr>
        <w:jc w:val="both"/>
        <w:rPr>
          <w:ins w:id="394" w:author="Autor"/>
          <w:rFonts w:ascii="Arial" w:hAnsi="Arial" w:cs="Arial"/>
        </w:rPr>
      </w:pPr>
      <w:ins w:id="395" w:author="Rulíková Lucie" w:date="2025-05-14T10:54:00Z" w16du:dateUtc="2025-05-14T08:54:00Z">
        <w:r w:rsidRPr="007F09F1">
          <w:rPr>
            <w:rFonts w:ascii="Arial" w:hAnsi="Arial" w:cs="Arial"/>
          </w:rPr>
          <w:t xml:space="preserve">zabezpečuje </w:t>
        </w:r>
        <w:commentRangeStart w:id="396"/>
        <w:r w:rsidRPr="007F09F1">
          <w:rPr>
            <w:rFonts w:ascii="Arial" w:hAnsi="Arial" w:cs="Arial"/>
          </w:rPr>
          <w:t>hodnocení v rozsahu podle této Metodiky</w:t>
        </w:r>
      </w:ins>
      <w:commentRangeEnd w:id="396"/>
      <w:ins w:id="397" w:author="Rulíková Lucie" w:date="2025-05-14T10:57:00Z" w16du:dateUtc="2025-05-14T08:57:00Z">
        <w:r w:rsidRPr="007F09F1">
          <w:rPr>
            <w:rStyle w:val="Odkaznakoment"/>
          </w:rPr>
          <w:commentReference w:id="396"/>
        </w:r>
      </w:ins>
      <w:ins w:id="398" w:author="Rulíková Lucie" w:date="2025-05-14T10:54:00Z" w16du:dateUtc="2025-05-14T08:54:00Z">
        <w:r w:rsidRPr="007F09F1">
          <w:rPr>
            <w:rFonts w:ascii="Arial" w:hAnsi="Arial" w:cs="Arial"/>
          </w:rPr>
          <w:t>,</w:t>
        </w:r>
      </w:ins>
    </w:p>
    <w:p w14:paraId="05655ABB" w14:textId="77777777" w:rsidR="00DA74EF" w:rsidRPr="007F09F1" w:rsidRDefault="00DA74EF" w:rsidP="00DA74EF">
      <w:pPr>
        <w:pStyle w:val="Odstavecseseznamem"/>
        <w:numPr>
          <w:ilvl w:val="0"/>
          <w:numId w:val="41"/>
        </w:numPr>
        <w:jc w:val="both"/>
        <w:rPr>
          <w:ins w:id="399" w:author="Autor"/>
          <w:rFonts w:ascii="Arial" w:hAnsi="Arial" w:cs="Arial"/>
        </w:rPr>
      </w:pPr>
      <w:ins w:id="400" w:author="Autor">
        <w:r w:rsidRPr="007F09F1">
          <w:rPr>
            <w:rFonts w:ascii="Arial" w:hAnsi="Arial" w:cs="Arial"/>
          </w:rPr>
          <w:t>je odpovědný jednou za 5 let ve spolupráci s RVVI provést kompletní formativní hodnocení VO, které má ve své působnosti,</w:t>
        </w:r>
      </w:ins>
    </w:p>
    <w:p w14:paraId="2491483B" w14:textId="21315984" w:rsidR="00DA74EF" w:rsidRPr="007F09F1" w:rsidDel="00DA74EF" w:rsidRDefault="00DA74EF" w:rsidP="005D33EA">
      <w:pPr>
        <w:pStyle w:val="Odstavecseseznamem"/>
        <w:numPr>
          <w:ilvl w:val="0"/>
          <w:numId w:val="41"/>
        </w:numPr>
        <w:jc w:val="both"/>
        <w:rPr>
          <w:del w:id="401" w:author="Autor"/>
          <w:rFonts w:ascii="Arial" w:hAnsi="Arial" w:cs="Arial"/>
        </w:rPr>
      </w:pPr>
    </w:p>
    <w:p w14:paraId="55A19EE8" w14:textId="541A78A3" w:rsidR="00E66816" w:rsidRPr="007F09F1" w:rsidRDefault="00E66816" w:rsidP="005D33EA">
      <w:pPr>
        <w:pStyle w:val="Odstavecseseznamem"/>
        <w:numPr>
          <w:ilvl w:val="0"/>
          <w:numId w:val="41"/>
        </w:numPr>
        <w:jc w:val="both"/>
        <w:rPr>
          <w:rFonts w:ascii="Arial" w:hAnsi="Arial" w:cs="Arial"/>
        </w:rPr>
      </w:pPr>
      <w:r w:rsidRPr="007F09F1">
        <w:rPr>
          <w:rFonts w:ascii="Arial" w:hAnsi="Arial" w:cs="Arial"/>
        </w:rPr>
        <w:t xml:space="preserve">poskytuje IP DRVO na základě </w:t>
      </w:r>
      <w:ins w:id="402" w:author="Autor">
        <w:r w:rsidR="00A13DE2" w:rsidRPr="007F09F1">
          <w:rPr>
            <w:rFonts w:ascii="Arial" w:hAnsi="Arial" w:cs="Arial"/>
          </w:rPr>
          <w:t xml:space="preserve">kompletního </w:t>
        </w:r>
      </w:ins>
      <w:r w:rsidRPr="007F09F1">
        <w:rPr>
          <w:rFonts w:ascii="Arial" w:hAnsi="Arial" w:cs="Arial"/>
        </w:rPr>
        <w:t>zhodnocení VO</w:t>
      </w:r>
      <w:del w:id="403" w:author="Autor">
        <w:r w:rsidRPr="007F09F1" w:rsidDel="00A13DE2">
          <w:rPr>
            <w:rFonts w:ascii="Arial" w:hAnsi="Arial" w:cs="Arial"/>
          </w:rPr>
          <w:delText>, které provedl</w:delText>
        </w:r>
      </w:del>
      <w:r w:rsidRPr="007F09F1">
        <w:rPr>
          <w:rFonts w:ascii="Arial" w:hAnsi="Arial" w:cs="Arial"/>
        </w:rPr>
        <w:t xml:space="preserve"> podle </w:t>
      </w:r>
      <w:ins w:id="404" w:author="Autor">
        <w:r w:rsidR="00A13DE2" w:rsidRPr="007F09F1">
          <w:rPr>
            <w:rFonts w:ascii="Arial" w:hAnsi="Arial" w:cs="Arial"/>
          </w:rPr>
          <w:t xml:space="preserve">této </w:t>
        </w:r>
      </w:ins>
      <w:ins w:id="405" w:author="Rulíková Lucie" w:date="2025-05-14T10:56:00Z" w16du:dateUtc="2025-05-14T08:56:00Z">
        <w:r w:rsidR="004D687A" w:rsidRPr="007F09F1">
          <w:rPr>
            <w:rFonts w:ascii="Arial" w:hAnsi="Arial" w:cs="Arial"/>
          </w:rPr>
          <w:t>M</w:t>
        </w:r>
      </w:ins>
      <w:del w:id="406" w:author="Rulíková Lucie" w:date="2025-05-14T10:56:00Z" w16du:dateUtc="2025-05-14T08:56:00Z">
        <w:r w:rsidRPr="007F09F1" w:rsidDel="004D687A">
          <w:rPr>
            <w:rFonts w:ascii="Arial" w:hAnsi="Arial" w:cs="Arial"/>
          </w:rPr>
          <w:delText>m</w:delText>
        </w:r>
      </w:del>
      <w:r w:rsidRPr="007F09F1">
        <w:rPr>
          <w:rFonts w:ascii="Arial" w:hAnsi="Arial" w:cs="Arial"/>
        </w:rPr>
        <w:t xml:space="preserve">etodiky </w:t>
      </w:r>
      <w:commentRangeStart w:id="407"/>
      <w:ins w:id="408" w:author="Autor">
        <w:r w:rsidR="00A13DE2" w:rsidRPr="007F09F1">
          <w:rPr>
            <w:rFonts w:ascii="Arial" w:hAnsi="Arial" w:cs="Arial"/>
          </w:rPr>
          <w:t>a metodiky poskytovatele (viz kapitola 4)</w:t>
        </w:r>
      </w:ins>
      <w:commentRangeEnd w:id="407"/>
      <w:r w:rsidR="00C03A52" w:rsidRPr="007F09F1">
        <w:rPr>
          <w:rStyle w:val="Odkaznakoment"/>
        </w:rPr>
        <w:commentReference w:id="407"/>
      </w:r>
      <w:del w:id="409" w:author="Autor">
        <w:r w:rsidRPr="007F09F1" w:rsidDel="00A13DE2">
          <w:rPr>
            <w:rFonts w:ascii="Arial" w:hAnsi="Arial" w:cs="Arial"/>
          </w:rPr>
          <w:delText>připravené podle §</w:delText>
        </w:r>
        <w:r w:rsidR="005D33EA" w:rsidRPr="007F09F1" w:rsidDel="00A13DE2">
          <w:rPr>
            <w:rFonts w:ascii="Arial" w:hAnsi="Arial" w:cs="Arial"/>
          </w:rPr>
          <w:delText> </w:delText>
        </w:r>
        <w:r w:rsidRPr="007F09F1" w:rsidDel="00A13DE2">
          <w:rPr>
            <w:rFonts w:ascii="Arial" w:hAnsi="Arial" w:cs="Arial"/>
          </w:rPr>
          <w:delText>35</w:delText>
        </w:r>
        <w:r w:rsidR="005D33EA" w:rsidRPr="007F09F1" w:rsidDel="00A13DE2">
          <w:rPr>
            <w:rFonts w:ascii="Arial" w:hAnsi="Arial" w:cs="Arial"/>
          </w:rPr>
          <w:delText> </w:delText>
        </w:r>
        <w:r w:rsidRPr="007F09F1" w:rsidDel="00A13DE2">
          <w:rPr>
            <w:rFonts w:ascii="Arial" w:hAnsi="Arial" w:cs="Arial"/>
          </w:rPr>
          <w:delText>odst. 2 písm. c) zákona</w:delText>
        </w:r>
      </w:del>
      <w:ins w:id="410" w:author="Autor">
        <w:r w:rsidR="00DA74EF" w:rsidRPr="007F09F1">
          <w:rPr>
            <w:rFonts w:ascii="Arial" w:hAnsi="Arial" w:cs="Arial"/>
          </w:rPr>
          <w:t>.</w:t>
        </w:r>
      </w:ins>
      <w:del w:id="411" w:author="Autor">
        <w:r w:rsidRPr="007F09F1" w:rsidDel="00DA74EF">
          <w:rPr>
            <w:rFonts w:ascii="Arial" w:hAnsi="Arial" w:cs="Arial"/>
          </w:rPr>
          <w:delText>,</w:delText>
        </w:r>
      </w:del>
    </w:p>
    <w:p w14:paraId="345A0B9D" w14:textId="4E7CDFD6" w:rsidR="00E66816" w:rsidRPr="007F09F1" w:rsidDel="00DA74EF" w:rsidRDefault="00E66816" w:rsidP="005D33EA">
      <w:pPr>
        <w:pStyle w:val="Odstavecseseznamem"/>
        <w:numPr>
          <w:ilvl w:val="0"/>
          <w:numId w:val="41"/>
        </w:numPr>
        <w:jc w:val="both"/>
        <w:rPr>
          <w:del w:id="412" w:author="Autor"/>
          <w:rFonts w:ascii="Arial" w:hAnsi="Arial" w:cs="Arial"/>
        </w:rPr>
      </w:pPr>
      <w:del w:id="413" w:author="Autor">
        <w:r w:rsidRPr="007F09F1" w:rsidDel="00DA74EF">
          <w:rPr>
            <w:rFonts w:ascii="Arial" w:hAnsi="Arial" w:cs="Arial"/>
          </w:rPr>
          <w:delText>je odpovědný jednou za 5 let ve spolupráci s RVVI provést kompletní formativní hodnocení VO, které má ve své působnosti.</w:delText>
        </w:r>
      </w:del>
    </w:p>
    <w:p w14:paraId="2827AD73" w14:textId="687E75F0" w:rsidR="00E66816" w:rsidRPr="007F09F1" w:rsidDel="006E0C1E" w:rsidRDefault="00E66816" w:rsidP="006E0C1E">
      <w:pPr>
        <w:jc w:val="both"/>
        <w:rPr>
          <w:del w:id="414" w:author="Autor"/>
          <w:rFonts w:ascii="Arial" w:hAnsi="Arial" w:cs="Arial"/>
        </w:rPr>
      </w:pPr>
    </w:p>
    <w:p w14:paraId="084D6637" w14:textId="21296912" w:rsidR="00FF38E4" w:rsidRPr="007F09F1" w:rsidRDefault="00FF38E4" w:rsidP="005D33EA">
      <w:pPr>
        <w:jc w:val="both"/>
        <w:rPr>
          <w:rFonts w:ascii="Arial" w:hAnsi="Arial" w:cs="Arial"/>
          <w:b/>
          <w:bCs/>
        </w:rPr>
      </w:pPr>
      <w:r w:rsidRPr="007F09F1">
        <w:rPr>
          <w:rFonts w:ascii="Arial" w:hAnsi="Arial" w:cs="Arial"/>
          <w:b/>
          <w:bCs/>
        </w:rPr>
        <w:t>Komise pro hodnocení</w:t>
      </w:r>
      <w:ins w:id="415" w:author="Autor">
        <w:r w:rsidR="009A0475" w:rsidRPr="007F09F1">
          <w:rPr>
            <w:rFonts w:ascii="Arial" w:hAnsi="Arial" w:cs="Arial"/>
            <w:b/>
            <w:bCs/>
          </w:rPr>
          <w:t xml:space="preserve"> výzkumných organizací</w:t>
        </w:r>
      </w:ins>
      <w:r w:rsidRPr="007F09F1">
        <w:rPr>
          <w:rFonts w:ascii="Arial" w:hAnsi="Arial" w:cs="Arial"/>
          <w:b/>
          <w:bCs/>
        </w:rPr>
        <w:t xml:space="preserve"> </w:t>
      </w:r>
      <w:del w:id="416" w:author="Autor">
        <w:r w:rsidRPr="007F09F1" w:rsidDel="009A0475">
          <w:rPr>
            <w:rFonts w:ascii="Arial" w:hAnsi="Arial" w:cs="Arial"/>
            <w:b/>
            <w:bCs/>
          </w:rPr>
          <w:delText>(</w:delText>
        </w:r>
        <w:commentRangeStart w:id="417"/>
        <w:r w:rsidRPr="007F09F1" w:rsidDel="009A0475">
          <w:rPr>
            <w:rFonts w:ascii="Arial" w:hAnsi="Arial" w:cs="Arial"/>
            <w:b/>
            <w:bCs/>
          </w:rPr>
          <w:delText>KHV</w:delText>
        </w:r>
      </w:del>
      <w:commentRangeEnd w:id="417"/>
      <w:r w:rsidR="009A0475" w:rsidRPr="007F09F1">
        <w:rPr>
          <w:rStyle w:val="Odkaznakoment"/>
        </w:rPr>
        <w:commentReference w:id="417"/>
      </w:r>
      <w:del w:id="418" w:author="Autor">
        <w:r w:rsidRPr="007F09F1" w:rsidDel="009A0475">
          <w:rPr>
            <w:rFonts w:ascii="Arial" w:hAnsi="Arial" w:cs="Arial"/>
            <w:b/>
            <w:bCs/>
          </w:rPr>
          <w:delText>)</w:delText>
        </w:r>
      </w:del>
    </w:p>
    <w:p w14:paraId="42EA2E79" w14:textId="76E84CF1" w:rsidR="006B4E17" w:rsidRPr="007F09F1" w:rsidRDefault="006B4E17" w:rsidP="006B4E17">
      <w:pPr>
        <w:pStyle w:val="Odstavecseseznamem"/>
        <w:numPr>
          <w:ilvl w:val="0"/>
          <w:numId w:val="41"/>
        </w:numPr>
        <w:jc w:val="both"/>
        <w:rPr>
          <w:ins w:id="419" w:author="Autor"/>
          <w:rFonts w:ascii="Arial" w:hAnsi="Arial" w:cs="Arial"/>
        </w:rPr>
      </w:pPr>
      <w:commentRangeStart w:id="420"/>
      <w:ins w:id="421" w:author="Autor">
        <w:r w:rsidRPr="007F09F1">
          <w:rPr>
            <w:rFonts w:ascii="Arial" w:hAnsi="Arial" w:cs="Arial"/>
          </w:rPr>
          <w:t xml:space="preserve">není orgánem provádějícím hodnocení podle této </w:t>
        </w:r>
      </w:ins>
      <w:ins w:id="422" w:author="Rulíková Lucie" w:date="2025-05-14T10:55:00Z" w16du:dateUtc="2025-05-14T08:55:00Z">
        <w:r w:rsidR="004D687A" w:rsidRPr="007F09F1">
          <w:rPr>
            <w:rFonts w:ascii="Arial" w:hAnsi="Arial" w:cs="Arial"/>
          </w:rPr>
          <w:t>M</w:t>
        </w:r>
      </w:ins>
      <w:ins w:id="423" w:author="Autor">
        <w:del w:id="424" w:author="Rulíková Lucie" w:date="2025-05-14T10:55:00Z" w16du:dateUtc="2025-05-14T08:55:00Z">
          <w:r w:rsidRPr="007F09F1" w:rsidDel="004D687A">
            <w:rPr>
              <w:rFonts w:ascii="Arial" w:hAnsi="Arial" w:cs="Arial"/>
            </w:rPr>
            <w:delText>m</w:delText>
          </w:r>
        </w:del>
        <w:r w:rsidRPr="007F09F1">
          <w:rPr>
            <w:rFonts w:ascii="Arial" w:hAnsi="Arial" w:cs="Arial"/>
          </w:rPr>
          <w:t>etodiky</w:t>
        </w:r>
        <w:commentRangeEnd w:id="420"/>
        <w:r w:rsidR="004845F8" w:rsidRPr="007F09F1">
          <w:rPr>
            <w:rStyle w:val="Odkaznakoment"/>
          </w:rPr>
          <w:commentReference w:id="420"/>
        </w:r>
      </w:ins>
      <w:ins w:id="425" w:author="Rulíková Lucie" w:date="2025-05-14T10:57:00Z" w16du:dateUtc="2025-05-14T08:57:00Z">
        <w:r w:rsidR="004D687A" w:rsidRPr="007F09F1">
          <w:rPr>
            <w:rFonts w:ascii="Arial" w:hAnsi="Arial" w:cs="Arial"/>
          </w:rPr>
          <w:t>,</w:t>
        </w:r>
      </w:ins>
    </w:p>
    <w:p w14:paraId="1C5703F4" w14:textId="55E37792" w:rsidR="00FF38E4" w:rsidRPr="007F09F1" w:rsidDel="006B4E17" w:rsidRDefault="00FF38E4" w:rsidP="00597DA4">
      <w:pPr>
        <w:pStyle w:val="Odstavecseseznamem"/>
        <w:numPr>
          <w:ilvl w:val="0"/>
          <w:numId w:val="41"/>
        </w:numPr>
        <w:jc w:val="both"/>
        <w:rPr>
          <w:del w:id="426" w:author="Autor"/>
          <w:rFonts w:ascii="Arial" w:hAnsi="Arial" w:cs="Arial"/>
        </w:rPr>
      </w:pPr>
      <w:r w:rsidRPr="007F09F1">
        <w:rPr>
          <w:rFonts w:ascii="Arial" w:hAnsi="Arial" w:cs="Arial"/>
        </w:rPr>
        <w:t xml:space="preserve">je poradním orgánem RVVI </w:t>
      </w:r>
      <w:ins w:id="427" w:author="Autor">
        <w:r w:rsidR="006B4E17" w:rsidRPr="007F09F1">
          <w:rPr>
            <w:rFonts w:ascii="Arial" w:hAnsi="Arial" w:cs="Arial"/>
          </w:rPr>
          <w:t xml:space="preserve">obecně </w:t>
        </w:r>
      </w:ins>
      <w:r w:rsidR="00BD0653" w:rsidRPr="007F09F1">
        <w:rPr>
          <w:rFonts w:ascii="Arial" w:hAnsi="Arial" w:cs="Arial"/>
        </w:rPr>
        <w:t>pro otázky hodnocení</w:t>
      </w:r>
      <w:ins w:id="428" w:author="Autor">
        <w:r w:rsidR="006B4E17" w:rsidRPr="007F09F1">
          <w:rPr>
            <w:rFonts w:ascii="Arial" w:hAnsi="Arial" w:cs="Arial"/>
          </w:rPr>
          <w:t xml:space="preserve"> výzkumu</w:t>
        </w:r>
      </w:ins>
      <w:r w:rsidR="00BD0653" w:rsidRPr="007F09F1">
        <w:rPr>
          <w:rFonts w:ascii="Arial" w:hAnsi="Arial" w:cs="Arial"/>
        </w:rPr>
        <w:t>,</w:t>
      </w:r>
      <w:ins w:id="429" w:author="Autor">
        <w:r w:rsidR="006B4E17" w:rsidRPr="007F09F1">
          <w:rPr>
            <w:rFonts w:ascii="Arial" w:hAnsi="Arial" w:cs="Arial"/>
          </w:rPr>
          <w:t xml:space="preserve"> vývoje a inovací a plní jí zadané úkoly v této oblasti</w:t>
        </w:r>
      </w:ins>
    </w:p>
    <w:p w14:paraId="09BA40B4" w14:textId="3DE4327B" w:rsidR="006B4E17" w:rsidRPr="007F09F1" w:rsidDel="006B4E17" w:rsidRDefault="00FF38E4" w:rsidP="00BD4D40">
      <w:pPr>
        <w:pStyle w:val="Odstavecseseznamem"/>
        <w:numPr>
          <w:ilvl w:val="0"/>
          <w:numId w:val="41"/>
        </w:numPr>
        <w:jc w:val="both"/>
        <w:rPr>
          <w:del w:id="430" w:author="Autor"/>
          <w:rFonts w:ascii="Arial" w:hAnsi="Arial" w:cs="Arial"/>
        </w:rPr>
      </w:pPr>
      <w:del w:id="431" w:author="Autor">
        <w:r w:rsidRPr="007F09F1" w:rsidDel="006B4E17">
          <w:rPr>
            <w:rFonts w:ascii="Arial" w:hAnsi="Arial" w:cs="Arial"/>
          </w:rPr>
          <w:delText xml:space="preserve">plní úkoly zadávané RVVI související </w:delText>
        </w:r>
        <w:r w:rsidR="00BD0653" w:rsidRPr="007F09F1" w:rsidDel="006B4E17">
          <w:rPr>
            <w:rFonts w:ascii="Arial" w:hAnsi="Arial" w:cs="Arial"/>
          </w:rPr>
          <w:delText xml:space="preserve">s </w:delText>
        </w:r>
        <w:r w:rsidRPr="007F09F1" w:rsidDel="006B4E17">
          <w:rPr>
            <w:rFonts w:ascii="Arial" w:hAnsi="Arial" w:cs="Arial"/>
          </w:rPr>
          <w:delText>hodnocení</w:delText>
        </w:r>
        <w:r w:rsidR="00BD0653" w:rsidRPr="007F09F1" w:rsidDel="006B4E17">
          <w:rPr>
            <w:rFonts w:ascii="Arial" w:hAnsi="Arial" w:cs="Arial"/>
          </w:rPr>
          <w:delText>m</w:delText>
        </w:r>
        <w:r w:rsidRPr="007F09F1" w:rsidDel="006B4E17">
          <w:rPr>
            <w:rFonts w:ascii="Arial" w:hAnsi="Arial" w:cs="Arial"/>
          </w:rPr>
          <w:delText xml:space="preserve"> výzkumu</w:delText>
        </w:r>
      </w:del>
      <w:r w:rsidRPr="007F09F1">
        <w:rPr>
          <w:rFonts w:ascii="Arial" w:hAnsi="Arial" w:cs="Arial"/>
        </w:rPr>
        <w:t>,</w:t>
      </w:r>
    </w:p>
    <w:p w14:paraId="5AD3A0C2" w14:textId="77777777" w:rsidR="006B4E17" w:rsidRPr="007F09F1" w:rsidRDefault="006B4E17" w:rsidP="00BD4D40">
      <w:pPr>
        <w:pStyle w:val="Odstavecseseznamem"/>
        <w:numPr>
          <w:ilvl w:val="0"/>
          <w:numId w:val="41"/>
        </w:numPr>
        <w:jc w:val="both"/>
        <w:rPr>
          <w:ins w:id="432" w:author="Autor"/>
          <w:rFonts w:ascii="Arial" w:hAnsi="Arial" w:cs="Arial"/>
        </w:rPr>
      </w:pPr>
    </w:p>
    <w:p w14:paraId="0902B61E" w14:textId="30846BE4" w:rsidR="00ED78D5" w:rsidRPr="007F09F1" w:rsidRDefault="00ED78D5" w:rsidP="005D33EA">
      <w:pPr>
        <w:pStyle w:val="Odstavecseseznamem"/>
        <w:numPr>
          <w:ilvl w:val="0"/>
          <w:numId w:val="41"/>
        </w:numPr>
        <w:jc w:val="both"/>
        <w:rPr>
          <w:rFonts w:ascii="Arial" w:hAnsi="Arial" w:cs="Arial"/>
        </w:rPr>
      </w:pPr>
      <w:ins w:id="433" w:author="Autor">
        <w:r w:rsidRPr="007F09F1">
          <w:rPr>
            <w:rFonts w:ascii="Arial" w:hAnsi="Arial" w:cs="Arial"/>
          </w:rPr>
          <w:t xml:space="preserve">členství v KHV </w:t>
        </w:r>
        <w:commentRangeStart w:id="434"/>
        <w:r w:rsidRPr="007F09F1">
          <w:rPr>
            <w:rFonts w:ascii="Arial" w:hAnsi="Arial" w:cs="Arial"/>
          </w:rPr>
          <w:t xml:space="preserve">je neslučitelné </w:t>
        </w:r>
      </w:ins>
      <w:commentRangeEnd w:id="434"/>
      <w:r w:rsidR="00847D25" w:rsidRPr="007F09F1">
        <w:rPr>
          <w:rStyle w:val="Odkaznakoment"/>
        </w:rPr>
        <w:commentReference w:id="434"/>
      </w:r>
      <w:ins w:id="435" w:author="Autor">
        <w:r w:rsidRPr="007F09F1">
          <w:rPr>
            <w:rFonts w:ascii="Arial" w:hAnsi="Arial" w:cs="Arial"/>
          </w:rPr>
          <w:t xml:space="preserve">se současným členstvím v </w:t>
        </w:r>
        <w:r w:rsidR="006D76EE" w:rsidRPr="007F09F1">
          <w:rPr>
            <w:rFonts w:ascii="Arial" w:hAnsi="Arial" w:cs="Arial"/>
          </w:rPr>
          <w:t>O</w:t>
        </w:r>
        <w:r w:rsidRPr="007F09F1">
          <w:rPr>
            <w:rFonts w:ascii="Arial" w:hAnsi="Arial" w:cs="Arial"/>
          </w:rPr>
          <w:t>dborných panelech</w:t>
        </w:r>
      </w:ins>
      <w:ins w:id="436" w:author="Rulíková Lucie" w:date="2025-05-14T10:57:00Z" w16du:dateUtc="2025-05-14T08:57:00Z">
        <w:r w:rsidR="004D687A" w:rsidRPr="007F09F1">
          <w:rPr>
            <w:rFonts w:ascii="Arial" w:hAnsi="Arial" w:cs="Arial"/>
          </w:rPr>
          <w:t>,</w:t>
        </w:r>
      </w:ins>
    </w:p>
    <w:p w14:paraId="0A88522E" w14:textId="6EA19B60" w:rsidR="00FF38E4" w:rsidRPr="007F09F1" w:rsidRDefault="00FF38E4" w:rsidP="005D33EA">
      <w:pPr>
        <w:pStyle w:val="Odstavecseseznamem"/>
        <w:numPr>
          <w:ilvl w:val="0"/>
          <w:numId w:val="41"/>
        </w:numPr>
        <w:jc w:val="both"/>
        <w:rPr>
          <w:rFonts w:ascii="Arial" w:hAnsi="Arial" w:cs="Arial"/>
        </w:rPr>
      </w:pPr>
      <w:r w:rsidRPr="007F09F1">
        <w:rPr>
          <w:rFonts w:ascii="Arial" w:hAnsi="Arial" w:cs="Arial"/>
        </w:rPr>
        <w:t>slouží jako prvoinstanční orgán pro vypořádání nejasností, konfliktů, sporných případů a</w:t>
      </w:r>
      <w:r w:rsidR="005D33EA" w:rsidRPr="007F09F1">
        <w:rPr>
          <w:rFonts w:ascii="Arial" w:hAnsi="Arial" w:cs="Arial"/>
        </w:rPr>
        <w:t> </w:t>
      </w:r>
      <w:r w:rsidRPr="007F09F1">
        <w:rPr>
          <w:rFonts w:ascii="Arial" w:hAnsi="Arial" w:cs="Arial"/>
        </w:rPr>
        <w:t>námitek k</w:t>
      </w:r>
      <w:del w:id="437" w:author="Autor">
        <w:r w:rsidRPr="007F09F1" w:rsidDel="005F0612">
          <w:rPr>
            <w:rFonts w:ascii="Arial" w:hAnsi="Arial" w:cs="Arial"/>
          </w:rPr>
          <w:delText> </w:delText>
        </w:r>
      </w:del>
      <w:ins w:id="438" w:author="Autor">
        <w:r w:rsidR="005F0612" w:rsidRPr="007F09F1">
          <w:rPr>
            <w:rFonts w:ascii="Arial" w:hAnsi="Arial" w:cs="Arial"/>
          </w:rPr>
          <w:t> </w:t>
        </w:r>
      </w:ins>
      <w:r w:rsidRPr="007F09F1">
        <w:rPr>
          <w:rFonts w:ascii="Arial" w:hAnsi="Arial" w:cs="Arial"/>
        </w:rPr>
        <w:t>hodnocení</w:t>
      </w:r>
      <w:ins w:id="439" w:author="Autor">
        <w:r w:rsidR="005F0612" w:rsidRPr="007F09F1">
          <w:rPr>
            <w:rFonts w:ascii="Arial" w:hAnsi="Arial" w:cs="Arial"/>
          </w:rPr>
          <w:t xml:space="preserve"> </w:t>
        </w:r>
        <w:commentRangeStart w:id="440"/>
        <w:r w:rsidR="005F0612" w:rsidRPr="007F09F1">
          <w:rPr>
            <w:rFonts w:ascii="Arial" w:hAnsi="Arial" w:cs="Arial"/>
          </w:rPr>
          <w:t>na národní úrovni</w:t>
        </w:r>
        <w:commentRangeEnd w:id="440"/>
        <w:r w:rsidR="005F0612" w:rsidRPr="007F09F1">
          <w:rPr>
            <w:rStyle w:val="Odkaznakoment"/>
          </w:rPr>
          <w:commentReference w:id="440"/>
        </w:r>
      </w:ins>
      <w:r w:rsidRPr="007F09F1">
        <w:rPr>
          <w:rFonts w:ascii="Arial" w:hAnsi="Arial" w:cs="Arial"/>
        </w:rPr>
        <w:t>.</w:t>
      </w:r>
    </w:p>
    <w:p w14:paraId="2AC56D0E" w14:textId="5623D203" w:rsidR="00FF38E4" w:rsidRPr="007F09F1" w:rsidRDefault="00FF38E4" w:rsidP="005D33EA">
      <w:pPr>
        <w:jc w:val="both"/>
        <w:rPr>
          <w:rFonts w:ascii="Arial" w:hAnsi="Arial" w:cs="Arial"/>
          <w:b/>
          <w:bCs/>
        </w:rPr>
      </w:pPr>
      <w:r w:rsidRPr="007F09F1">
        <w:rPr>
          <w:rFonts w:ascii="Arial" w:hAnsi="Arial" w:cs="Arial"/>
          <w:b/>
          <w:bCs/>
        </w:rPr>
        <w:t>Odborné panely</w:t>
      </w:r>
    </w:p>
    <w:p w14:paraId="1DDF00C4" w14:textId="668AA482" w:rsidR="00D772C5" w:rsidRPr="007F09F1" w:rsidRDefault="00D772C5" w:rsidP="005D33EA">
      <w:pPr>
        <w:pStyle w:val="Odstavecseseznamem"/>
        <w:numPr>
          <w:ilvl w:val="0"/>
          <w:numId w:val="41"/>
        </w:numPr>
        <w:jc w:val="both"/>
        <w:rPr>
          <w:ins w:id="441" w:author="Autor"/>
          <w:rFonts w:ascii="Arial" w:hAnsi="Arial" w:cs="Arial"/>
          <w:b/>
          <w:bCs/>
        </w:rPr>
      </w:pPr>
      <w:ins w:id="442" w:author="Autor">
        <w:r w:rsidRPr="007F09F1">
          <w:rPr>
            <w:rFonts w:ascii="Arial" w:hAnsi="Arial" w:cs="Arial"/>
          </w:rPr>
          <w:t xml:space="preserve">jsou orgánem </w:t>
        </w:r>
        <w:commentRangeStart w:id="443"/>
        <w:r w:rsidRPr="007F09F1">
          <w:rPr>
            <w:rFonts w:ascii="Arial" w:hAnsi="Arial" w:cs="Arial"/>
          </w:rPr>
          <w:t xml:space="preserve">provádějícím </w:t>
        </w:r>
      </w:ins>
      <w:commentRangeEnd w:id="443"/>
      <w:r w:rsidR="00BC4785" w:rsidRPr="007F09F1">
        <w:rPr>
          <w:rStyle w:val="Odkaznakoment"/>
        </w:rPr>
        <w:commentReference w:id="443"/>
      </w:r>
      <w:ins w:id="444" w:author="Autor">
        <w:r w:rsidRPr="007F09F1">
          <w:rPr>
            <w:rFonts w:ascii="Arial" w:hAnsi="Arial" w:cs="Arial"/>
          </w:rPr>
          <w:t xml:space="preserve">hodnocení podle této </w:t>
        </w:r>
      </w:ins>
      <w:ins w:id="445" w:author="Rulíková Lucie" w:date="2025-05-14T10:56:00Z" w16du:dateUtc="2025-05-14T08:56:00Z">
        <w:r w:rsidR="004D687A" w:rsidRPr="007F09F1">
          <w:rPr>
            <w:rFonts w:ascii="Arial" w:hAnsi="Arial" w:cs="Arial"/>
          </w:rPr>
          <w:t>M</w:t>
        </w:r>
      </w:ins>
      <w:ins w:id="446" w:author="Autor">
        <w:del w:id="447" w:author="Rulíková Lucie" w:date="2025-05-14T10:56:00Z" w16du:dateUtc="2025-05-14T08:56:00Z">
          <w:r w:rsidRPr="007F09F1" w:rsidDel="004D687A">
            <w:rPr>
              <w:rFonts w:ascii="Arial" w:hAnsi="Arial" w:cs="Arial"/>
            </w:rPr>
            <w:delText>m</w:delText>
          </w:r>
        </w:del>
        <w:r w:rsidRPr="007F09F1">
          <w:rPr>
            <w:rFonts w:ascii="Arial" w:hAnsi="Arial" w:cs="Arial"/>
          </w:rPr>
          <w:t>etodiky,</w:t>
        </w:r>
        <w:commentRangeStart w:id="448"/>
        <w:commentRangeEnd w:id="448"/>
        <w:r w:rsidRPr="007F09F1">
          <w:rPr>
            <w:rStyle w:val="Odkaznakoment"/>
          </w:rPr>
          <w:commentReference w:id="448"/>
        </w:r>
      </w:ins>
    </w:p>
    <w:p w14:paraId="6100D6CC" w14:textId="5EEBF9E7" w:rsidR="00E66816" w:rsidRPr="007F09F1" w:rsidDel="006E0C1E" w:rsidRDefault="00BD0653" w:rsidP="005D33EA">
      <w:pPr>
        <w:pStyle w:val="Odstavecseseznamem"/>
        <w:numPr>
          <w:ilvl w:val="0"/>
          <w:numId w:val="41"/>
        </w:numPr>
        <w:jc w:val="both"/>
        <w:rPr>
          <w:ins w:id="449" w:author="Autor"/>
          <w:del w:id="450" w:author="Autor"/>
          <w:rFonts w:ascii="Arial" w:hAnsi="Arial" w:cs="Arial"/>
          <w:b/>
          <w:bCs/>
        </w:rPr>
      </w:pPr>
      <w:r w:rsidRPr="007F09F1">
        <w:rPr>
          <w:rFonts w:ascii="Arial" w:hAnsi="Arial" w:cs="Arial"/>
        </w:rPr>
        <w:lastRenderedPageBreak/>
        <w:t>jsou</w:t>
      </w:r>
      <w:r w:rsidR="00FF38E4" w:rsidRPr="007F09F1">
        <w:rPr>
          <w:rFonts w:ascii="Arial" w:hAnsi="Arial" w:cs="Arial"/>
        </w:rPr>
        <w:t xml:space="preserve"> poradním orgánem RVVI</w:t>
      </w:r>
      <w:r w:rsidRPr="007F09F1">
        <w:rPr>
          <w:rFonts w:ascii="Arial" w:hAnsi="Arial" w:cs="Arial"/>
        </w:rPr>
        <w:t xml:space="preserve"> </w:t>
      </w:r>
      <w:r w:rsidR="00A64455" w:rsidRPr="007F09F1">
        <w:rPr>
          <w:rFonts w:ascii="Arial" w:hAnsi="Arial" w:cs="Arial"/>
        </w:rPr>
        <w:t>(</w:t>
      </w:r>
      <w:r w:rsidR="00E66816" w:rsidRPr="007F09F1">
        <w:rPr>
          <w:rFonts w:ascii="Arial" w:hAnsi="Arial" w:cs="Arial"/>
        </w:rPr>
        <w:t>blíže viz Kapitola 3.</w:t>
      </w:r>
      <w:del w:id="451" w:author="Autor">
        <w:r w:rsidR="00E66816" w:rsidRPr="007F09F1" w:rsidDel="00A95709">
          <w:rPr>
            <w:rFonts w:ascii="Arial" w:hAnsi="Arial" w:cs="Arial"/>
          </w:rPr>
          <w:delText>2</w:delText>
        </w:r>
      </w:del>
      <w:ins w:id="452" w:author="Autor">
        <w:r w:rsidR="00A95709" w:rsidRPr="007F09F1">
          <w:rPr>
            <w:rFonts w:ascii="Arial" w:hAnsi="Arial" w:cs="Arial"/>
          </w:rPr>
          <w:t>1</w:t>
        </w:r>
      </w:ins>
      <w:r w:rsidR="00A64455" w:rsidRPr="007F09F1">
        <w:rPr>
          <w:rFonts w:ascii="Arial" w:hAnsi="Arial" w:cs="Arial"/>
        </w:rPr>
        <w:t>)</w:t>
      </w:r>
      <w:ins w:id="453" w:author="Autor">
        <w:r w:rsidR="00FF4E9E" w:rsidRPr="007F09F1">
          <w:rPr>
            <w:rFonts w:ascii="Arial" w:hAnsi="Arial" w:cs="Arial"/>
          </w:rPr>
          <w:t>.</w:t>
        </w:r>
      </w:ins>
    </w:p>
    <w:p w14:paraId="47D09F37" w14:textId="77777777" w:rsidR="00917B32" w:rsidRPr="007F09F1" w:rsidRDefault="00917B32" w:rsidP="006E0C1E">
      <w:pPr>
        <w:pStyle w:val="Odstavecseseznamem"/>
        <w:numPr>
          <w:ilvl w:val="0"/>
          <w:numId w:val="41"/>
        </w:numPr>
        <w:jc w:val="both"/>
        <w:rPr>
          <w:ins w:id="454" w:author="Autor"/>
          <w:rFonts w:ascii="Arial" w:hAnsi="Arial" w:cs="Arial"/>
        </w:rPr>
      </w:pPr>
    </w:p>
    <w:p w14:paraId="663CC4F6" w14:textId="4CB0259C" w:rsidR="00917B32" w:rsidRPr="007F09F1" w:rsidRDefault="00917B32" w:rsidP="00C23778">
      <w:pPr>
        <w:jc w:val="both"/>
        <w:rPr>
          <w:ins w:id="455" w:author="Autor"/>
          <w:rFonts w:ascii="Arial" w:hAnsi="Arial" w:cs="Arial"/>
          <w:b/>
          <w:bCs/>
        </w:rPr>
      </w:pPr>
      <w:commentRangeStart w:id="456"/>
      <w:ins w:id="457" w:author="Autor">
        <w:r w:rsidRPr="007F09F1">
          <w:rPr>
            <w:rFonts w:ascii="Arial" w:hAnsi="Arial" w:cs="Arial"/>
            <w:b/>
            <w:bCs/>
          </w:rPr>
          <w:t>Hlavní koordinátor hodnocení</w:t>
        </w:r>
        <w:commentRangeEnd w:id="456"/>
        <w:r w:rsidR="00C23778" w:rsidRPr="007F09F1">
          <w:rPr>
            <w:rStyle w:val="Odkaznakoment"/>
          </w:rPr>
          <w:commentReference w:id="456"/>
        </w:r>
      </w:ins>
    </w:p>
    <w:p w14:paraId="68E7784A" w14:textId="01B51295" w:rsidR="00917B32" w:rsidRPr="007F09F1" w:rsidDel="00C23778" w:rsidRDefault="00917B32" w:rsidP="00917B32">
      <w:pPr>
        <w:pStyle w:val="Odstavecseseznamem"/>
        <w:ind w:left="0"/>
        <w:jc w:val="both"/>
        <w:rPr>
          <w:del w:id="458" w:author="Autor"/>
          <w:rFonts w:ascii="Arial" w:hAnsi="Arial" w:cs="Arial"/>
          <w:b/>
          <w:bCs/>
        </w:rPr>
      </w:pPr>
    </w:p>
    <w:p w14:paraId="5B2242FE" w14:textId="329749E8" w:rsidR="00FF4E9E" w:rsidRPr="007F09F1" w:rsidRDefault="00917B32" w:rsidP="004D687A">
      <w:pPr>
        <w:pStyle w:val="Odstavecseseznamem"/>
        <w:numPr>
          <w:ilvl w:val="0"/>
          <w:numId w:val="41"/>
        </w:numPr>
        <w:spacing w:after="0"/>
        <w:jc w:val="both"/>
        <w:rPr>
          <w:ins w:id="459" w:author="Autor"/>
          <w:rFonts w:ascii="Arial" w:hAnsi="Arial" w:cs="Arial"/>
        </w:rPr>
      </w:pPr>
      <w:ins w:id="460" w:author="Autor">
        <w:r w:rsidRPr="007F09F1">
          <w:rPr>
            <w:rFonts w:ascii="Arial" w:hAnsi="Arial" w:cs="Arial"/>
          </w:rPr>
          <w:t>zajišťuje koordinaci hodnocení</w:t>
        </w:r>
        <w:r w:rsidR="00C23778" w:rsidRPr="007F09F1">
          <w:rPr>
            <w:rFonts w:ascii="Arial" w:hAnsi="Arial" w:cs="Arial"/>
          </w:rPr>
          <w:t xml:space="preserve"> a dodržování pravidel</w:t>
        </w:r>
      </w:ins>
      <w:ins w:id="461" w:author="Rulíková Lucie" w:date="2025-05-14T10:58:00Z" w16du:dateUtc="2025-05-14T08:58:00Z">
        <w:r w:rsidR="00F60A59" w:rsidRPr="007F09F1">
          <w:rPr>
            <w:rFonts w:ascii="Arial" w:hAnsi="Arial" w:cs="Arial"/>
          </w:rPr>
          <w:t xml:space="preserve"> Metodiky</w:t>
        </w:r>
      </w:ins>
      <w:ins w:id="462" w:author="Autor">
        <w:r w:rsidR="00FF4E9E" w:rsidRPr="007F09F1">
          <w:rPr>
            <w:rFonts w:ascii="Arial" w:hAnsi="Arial" w:cs="Arial"/>
          </w:rPr>
          <w:t>,</w:t>
        </w:r>
      </w:ins>
    </w:p>
    <w:p w14:paraId="52801D33" w14:textId="77777777" w:rsidR="006D76EE" w:rsidRPr="007F09F1" w:rsidRDefault="00FF4E9E" w:rsidP="00F86C6A">
      <w:pPr>
        <w:pStyle w:val="Odstavecseseznamem"/>
        <w:numPr>
          <w:ilvl w:val="0"/>
          <w:numId w:val="41"/>
        </w:numPr>
        <w:jc w:val="both"/>
        <w:rPr>
          <w:ins w:id="463" w:author="Autor"/>
          <w:rFonts w:ascii="Arial" w:hAnsi="Arial" w:cs="Arial"/>
          <w:b/>
          <w:bCs/>
        </w:rPr>
      </w:pPr>
      <w:ins w:id="464" w:author="Autor">
        <w:r w:rsidRPr="007F09F1">
          <w:rPr>
            <w:rFonts w:ascii="Arial" w:hAnsi="Arial" w:cs="Arial"/>
          </w:rPr>
          <w:t>k</w:t>
        </w:r>
        <w:r w:rsidR="00917B32" w:rsidRPr="007F09F1">
          <w:rPr>
            <w:rFonts w:ascii="Arial" w:hAnsi="Arial" w:cs="Arial"/>
          </w:rPr>
          <w:t>oordinátora hodnocení jmenuje a odvolává R</w:t>
        </w:r>
        <w:r w:rsidRPr="007F09F1">
          <w:rPr>
            <w:rFonts w:ascii="Arial" w:hAnsi="Arial" w:cs="Arial"/>
          </w:rPr>
          <w:t xml:space="preserve">VVI </w:t>
        </w:r>
        <w:r w:rsidR="00917B32" w:rsidRPr="007F09F1">
          <w:rPr>
            <w:rFonts w:ascii="Arial" w:hAnsi="Arial" w:cs="Arial"/>
          </w:rPr>
          <w:t>z řad členů K</w:t>
        </w:r>
        <w:r w:rsidRPr="007F09F1">
          <w:rPr>
            <w:rFonts w:ascii="Arial" w:hAnsi="Arial" w:cs="Arial"/>
          </w:rPr>
          <w:t>HV</w:t>
        </w:r>
        <w:r w:rsidR="006D76EE" w:rsidRPr="007F09F1">
          <w:rPr>
            <w:rFonts w:ascii="Arial" w:hAnsi="Arial" w:cs="Arial"/>
          </w:rPr>
          <w:t>,</w:t>
        </w:r>
      </w:ins>
    </w:p>
    <w:p w14:paraId="219B5F7B" w14:textId="43753F12" w:rsidR="00E66816" w:rsidRPr="007F09F1" w:rsidDel="004D687A" w:rsidRDefault="006D76EE" w:rsidP="005D33EA">
      <w:pPr>
        <w:jc w:val="both"/>
        <w:rPr>
          <w:del w:id="465" w:author="Autor"/>
          <w:rFonts w:ascii="Arial" w:hAnsi="Arial" w:cs="Arial"/>
        </w:rPr>
      </w:pPr>
      <w:commentRangeStart w:id="466"/>
      <w:ins w:id="467" w:author="Autor">
        <w:r w:rsidRPr="007F09F1">
          <w:rPr>
            <w:rFonts w:ascii="Arial" w:hAnsi="Arial" w:cs="Arial"/>
          </w:rPr>
          <w:t xml:space="preserve">hlavní koordinátor </w:t>
        </w:r>
      </w:ins>
      <w:commentRangeEnd w:id="466"/>
      <w:r w:rsidR="005955F7" w:rsidRPr="007F09F1">
        <w:rPr>
          <w:rStyle w:val="Odkaznakoment"/>
        </w:rPr>
        <w:commentReference w:id="466"/>
      </w:r>
      <w:ins w:id="468" w:author="Autor">
        <w:r w:rsidRPr="007F09F1">
          <w:rPr>
            <w:rFonts w:ascii="Arial" w:hAnsi="Arial" w:cs="Arial"/>
          </w:rPr>
          <w:t>není členem Odborných panelů</w:t>
        </w:r>
        <w:r w:rsidR="00FF4E9E" w:rsidRPr="007F09F1">
          <w:rPr>
            <w:rFonts w:ascii="Arial" w:hAnsi="Arial" w:cs="Arial"/>
          </w:rPr>
          <w:t xml:space="preserve">. </w:t>
        </w:r>
      </w:ins>
    </w:p>
    <w:p w14:paraId="0D44380A" w14:textId="77777777" w:rsidR="004D687A" w:rsidRPr="007F09F1" w:rsidRDefault="004D687A" w:rsidP="00F86C6A">
      <w:pPr>
        <w:pStyle w:val="Odstavecseseznamem"/>
        <w:numPr>
          <w:ilvl w:val="0"/>
          <w:numId w:val="41"/>
        </w:numPr>
        <w:jc w:val="both"/>
        <w:rPr>
          <w:ins w:id="469" w:author="Rulíková Lucie" w:date="2025-05-14T10:56:00Z" w16du:dateUtc="2025-05-14T08:56:00Z"/>
          <w:rFonts w:ascii="Arial" w:hAnsi="Arial" w:cs="Arial"/>
          <w:b/>
          <w:bCs/>
        </w:rPr>
      </w:pPr>
    </w:p>
    <w:p w14:paraId="64649D57" w14:textId="5A1C5D9C" w:rsidR="00C23778" w:rsidRPr="007F09F1" w:rsidDel="00C23778" w:rsidRDefault="00C23778" w:rsidP="006D76EE">
      <w:pPr>
        <w:pStyle w:val="Odstavecseseznamem"/>
        <w:ind w:left="360"/>
        <w:jc w:val="both"/>
        <w:rPr>
          <w:del w:id="470" w:author="Autor"/>
          <w:rFonts w:ascii="Arial" w:hAnsi="Arial" w:cs="Arial"/>
          <w:b/>
          <w:bCs/>
        </w:rPr>
      </w:pPr>
    </w:p>
    <w:p w14:paraId="6C871416" w14:textId="03A7A5AF" w:rsidR="00FF38E4" w:rsidRPr="007F09F1" w:rsidRDefault="00FF38E4" w:rsidP="005D33EA">
      <w:pPr>
        <w:jc w:val="both"/>
        <w:rPr>
          <w:rFonts w:ascii="Arial" w:hAnsi="Arial" w:cs="Arial"/>
          <w:b/>
          <w:bCs/>
        </w:rPr>
      </w:pPr>
      <w:r w:rsidRPr="007F09F1">
        <w:rPr>
          <w:rFonts w:ascii="Arial" w:hAnsi="Arial" w:cs="Arial"/>
          <w:b/>
          <w:bCs/>
        </w:rPr>
        <w:t>Odborný orgán hodnotitelů</w:t>
      </w:r>
    </w:p>
    <w:p w14:paraId="75F6BCCA" w14:textId="4593D2DC" w:rsidR="00D772C5" w:rsidRPr="007F09F1" w:rsidRDefault="00D772C5" w:rsidP="00D772C5">
      <w:pPr>
        <w:pStyle w:val="Odstavecseseznamem"/>
        <w:numPr>
          <w:ilvl w:val="0"/>
          <w:numId w:val="41"/>
        </w:numPr>
        <w:jc w:val="both"/>
        <w:rPr>
          <w:ins w:id="471" w:author="Autor"/>
          <w:rFonts w:ascii="Arial" w:hAnsi="Arial" w:cs="Arial"/>
          <w:b/>
          <w:bCs/>
        </w:rPr>
      </w:pPr>
      <w:ins w:id="472" w:author="Autor">
        <w:r w:rsidRPr="007F09F1">
          <w:rPr>
            <w:rFonts w:ascii="Arial" w:hAnsi="Arial" w:cs="Arial"/>
          </w:rPr>
          <w:t xml:space="preserve">je orgánem </w:t>
        </w:r>
        <w:commentRangeStart w:id="473"/>
        <w:r w:rsidRPr="007F09F1">
          <w:rPr>
            <w:rFonts w:ascii="Arial" w:hAnsi="Arial" w:cs="Arial"/>
          </w:rPr>
          <w:t xml:space="preserve">provádějícím hodnocení </w:t>
        </w:r>
      </w:ins>
      <w:commentRangeEnd w:id="473"/>
      <w:r w:rsidR="00BC4785" w:rsidRPr="007F09F1">
        <w:rPr>
          <w:rStyle w:val="Odkaznakoment"/>
        </w:rPr>
        <w:commentReference w:id="473"/>
      </w:r>
      <w:ins w:id="474" w:author="Autor">
        <w:r w:rsidRPr="007F09F1">
          <w:rPr>
            <w:rFonts w:ascii="Arial" w:hAnsi="Arial" w:cs="Arial"/>
          </w:rPr>
          <w:t xml:space="preserve">podle této </w:t>
        </w:r>
      </w:ins>
      <w:ins w:id="475" w:author="Rulíková Lucie" w:date="2025-05-14T10:58:00Z" w16du:dateUtc="2025-05-14T08:58:00Z">
        <w:r w:rsidR="00F60A59" w:rsidRPr="007F09F1">
          <w:rPr>
            <w:rFonts w:ascii="Arial" w:hAnsi="Arial" w:cs="Arial"/>
          </w:rPr>
          <w:t>M</w:t>
        </w:r>
      </w:ins>
      <w:ins w:id="476" w:author="Autor">
        <w:del w:id="477" w:author="Rulíková Lucie" w:date="2025-05-14T10:58:00Z" w16du:dateUtc="2025-05-14T08:58:00Z">
          <w:r w:rsidRPr="007F09F1" w:rsidDel="00F60A59">
            <w:rPr>
              <w:rFonts w:ascii="Arial" w:hAnsi="Arial" w:cs="Arial"/>
            </w:rPr>
            <w:delText>m</w:delText>
          </w:r>
        </w:del>
        <w:r w:rsidRPr="007F09F1">
          <w:rPr>
            <w:rFonts w:ascii="Arial" w:hAnsi="Arial" w:cs="Arial"/>
          </w:rPr>
          <w:t>etodiky,</w:t>
        </w:r>
        <w:commentRangeStart w:id="478"/>
        <w:commentRangeEnd w:id="478"/>
        <w:r w:rsidRPr="007F09F1">
          <w:rPr>
            <w:rStyle w:val="Odkaznakoment"/>
          </w:rPr>
          <w:commentReference w:id="478"/>
        </w:r>
      </w:ins>
    </w:p>
    <w:p w14:paraId="5599B589" w14:textId="117B8943" w:rsidR="00E66816" w:rsidRPr="007F09F1" w:rsidDel="006E0C1E" w:rsidRDefault="00FF38E4" w:rsidP="005D33EA">
      <w:pPr>
        <w:pStyle w:val="Odstavecseseznamem"/>
        <w:numPr>
          <w:ilvl w:val="0"/>
          <w:numId w:val="41"/>
        </w:numPr>
        <w:jc w:val="both"/>
        <w:rPr>
          <w:del w:id="479" w:author="Autor"/>
          <w:rFonts w:ascii="Arial" w:hAnsi="Arial" w:cs="Arial"/>
          <w:b/>
          <w:bCs/>
        </w:rPr>
      </w:pPr>
      <w:r w:rsidRPr="007F09F1">
        <w:rPr>
          <w:rFonts w:ascii="Arial" w:hAnsi="Arial" w:cs="Arial"/>
        </w:rPr>
        <w:t>je poradním orgánem RVVI</w:t>
      </w:r>
      <w:r w:rsidR="00A64455" w:rsidRPr="007F09F1">
        <w:rPr>
          <w:rFonts w:ascii="Arial" w:hAnsi="Arial" w:cs="Arial"/>
        </w:rPr>
        <w:t xml:space="preserve"> (</w:t>
      </w:r>
      <w:r w:rsidR="00E66816" w:rsidRPr="007F09F1">
        <w:rPr>
          <w:rFonts w:ascii="Arial" w:hAnsi="Arial" w:cs="Arial"/>
        </w:rPr>
        <w:t>blíže viz Kapitola 3.2.1</w:t>
      </w:r>
      <w:r w:rsidR="00A64455" w:rsidRPr="007F09F1">
        <w:rPr>
          <w:rFonts w:ascii="Arial" w:hAnsi="Arial" w:cs="Arial"/>
        </w:rPr>
        <w:t>)</w:t>
      </w:r>
      <w:ins w:id="480" w:author="Autor">
        <w:r w:rsidR="007B02DB" w:rsidRPr="007F09F1">
          <w:rPr>
            <w:rFonts w:ascii="Arial" w:hAnsi="Arial" w:cs="Arial"/>
          </w:rPr>
          <w:t>.</w:t>
        </w:r>
      </w:ins>
    </w:p>
    <w:p w14:paraId="4F989436" w14:textId="77777777" w:rsidR="00E66816" w:rsidRPr="007F09F1" w:rsidRDefault="00E66816" w:rsidP="006E0C1E">
      <w:pPr>
        <w:pStyle w:val="Odstavecseseznamem"/>
        <w:numPr>
          <w:ilvl w:val="0"/>
          <w:numId w:val="41"/>
        </w:numPr>
        <w:jc w:val="both"/>
        <w:rPr>
          <w:rFonts w:ascii="Arial" w:hAnsi="Arial" w:cs="Arial"/>
          <w:b/>
          <w:bCs/>
        </w:rPr>
      </w:pPr>
    </w:p>
    <w:p w14:paraId="5ED8A025" w14:textId="09E5AD19" w:rsidR="00FF38E4" w:rsidRPr="007F09F1" w:rsidRDefault="00FF38E4" w:rsidP="005D33EA">
      <w:pPr>
        <w:jc w:val="both"/>
        <w:rPr>
          <w:rFonts w:ascii="Arial" w:hAnsi="Arial" w:cs="Arial"/>
          <w:b/>
          <w:bCs/>
        </w:rPr>
      </w:pPr>
      <w:r w:rsidRPr="007F09F1">
        <w:rPr>
          <w:rFonts w:ascii="Arial" w:hAnsi="Arial" w:cs="Arial"/>
          <w:b/>
          <w:bCs/>
        </w:rPr>
        <w:t>Ú</w:t>
      </w:r>
      <w:r w:rsidR="00BD0653" w:rsidRPr="007F09F1">
        <w:rPr>
          <w:rFonts w:ascii="Arial" w:hAnsi="Arial" w:cs="Arial"/>
          <w:b/>
          <w:bCs/>
        </w:rPr>
        <w:t>řad</w:t>
      </w:r>
      <w:r w:rsidRPr="007F09F1">
        <w:rPr>
          <w:rFonts w:ascii="Arial" w:hAnsi="Arial" w:cs="Arial"/>
          <w:b/>
          <w:bCs/>
        </w:rPr>
        <w:t xml:space="preserve"> vlády</w:t>
      </w:r>
      <w:r w:rsidR="00BD0653" w:rsidRPr="007F09F1">
        <w:rPr>
          <w:rFonts w:ascii="Arial" w:hAnsi="Arial" w:cs="Arial"/>
          <w:b/>
          <w:bCs/>
        </w:rPr>
        <w:t xml:space="preserve"> ČR</w:t>
      </w:r>
    </w:p>
    <w:p w14:paraId="7AA8317F" w14:textId="77777777" w:rsidR="002D54E2" w:rsidRPr="007F09F1" w:rsidRDefault="002D54E2" w:rsidP="005D33EA">
      <w:pPr>
        <w:pStyle w:val="Odstavecseseznamem"/>
        <w:numPr>
          <w:ilvl w:val="0"/>
          <w:numId w:val="41"/>
        </w:numPr>
        <w:jc w:val="both"/>
        <w:rPr>
          <w:rFonts w:ascii="Arial" w:hAnsi="Arial" w:cs="Arial"/>
        </w:rPr>
      </w:pPr>
      <w:r w:rsidRPr="007F09F1">
        <w:rPr>
          <w:rFonts w:ascii="Arial" w:hAnsi="Arial" w:cs="Arial"/>
        </w:rPr>
        <w:t>provádí vstupní a výstupní analýzy a činnosti spojené s hodnocením,</w:t>
      </w:r>
    </w:p>
    <w:p w14:paraId="217FDFD5" w14:textId="25AD715D" w:rsidR="002D54E2" w:rsidRPr="007F09F1" w:rsidRDefault="00A64455" w:rsidP="005D33EA">
      <w:pPr>
        <w:pStyle w:val="Odstavecseseznamem"/>
        <w:numPr>
          <w:ilvl w:val="0"/>
          <w:numId w:val="41"/>
        </w:numPr>
        <w:jc w:val="both"/>
        <w:rPr>
          <w:rFonts w:ascii="Arial" w:hAnsi="Arial" w:cs="Arial"/>
        </w:rPr>
      </w:pPr>
      <w:r w:rsidRPr="007F09F1">
        <w:rPr>
          <w:rFonts w:ascii="Arial" w:hAnsi="Arial" w:cs="Arial"/>
        </w:rPr>
        <w:t xml:space="preserve">připravuje podklady pro </w:t>
      </w:r>
      <w:r w:rsidR="002D54E2" w:rsidRPr="007F09F1">
        <w:rPr>
          <w:rFonts w:ascii="Arial" w:hAnsi="Arial" w:cs="Arial"/>
        </w:rPr>
        <w:t>hodnocení na národní úrovni v Modulu 1 a v Modulu 2 podle Metodiky a</w:t>
      </w:r>
      <w:r w:rsidR="005D33EA" w:rsidRPr="007F09F1">
        <w:rPr>
          <w:rFonts w:ascii="Arial" w:hAnsi="Arial" w:cs="Arial"/>
        </w:rPr>
        <w:t> </w:t>
      </w:r>
      <w:r w:rsidR="005A1319" w:rsidRPr="007F09F1">
        <w:rPr>
          <w:rFonts w:ascii="Arial" w:hAnsi="Arial" w:cs="Arial"/>
        </w:rPr>
        <w:t xml:space="preserve">zabezpečuje </w:t>
      </w:r>
      <w:r w:rsidRPr="007F09F1">
        <w:rPr>
          <w:rFonts w:ascii="Arial" w:hAnsi="Arial" w:cs="Arial"/>
        </w:rPr>
        <w:t xml:space="preserve">jeho průběh </w:t>
      </w:r>
      <w:r w:rsidR="005A1319" w:rsidRPr="007F09F1">
        <w:rPr>
          <w:rFonts w:ascii="Arial" w:hAnsi="Arial" w:cs="Arial"/>
        </w:rPr>
        <w:t xml:space="preserve">po </w:t>
      </w:r>
      <w:r w:rsidR="002D54E2" w:rsidRPr="007F09F1">
        <w:rPr>
          <w:rFonts w:ascii="Arial" w:hAnsi="Arial" w:cs="Arial"/>
        </w:rPr>
        <w:t xml:space="preserve">odborné, technické a administrativní </w:t>
      </w:r>
      <w:r w:rsidR="005A1319" w:rsidRPr="007F09F1">
        <w:rPr>
          <w:rFonts w:ascii="Arial" w:hAnsi="Arial" w:cs="Arial"/>
        </w:rPr>
        <w:t>stránce</w:t>
      </w:r>
      <w:r w:rsidR="000E0D78" w:rsidRPr="007F09F1">
        <w:rPr>
          <w:rFonts w:ascii="Arial" w:hAnsi="Arial" w:cs="Arial"/>
        </w:rPr>
        <w:t>,</w:t>
      </w:r>
      <w:r w:rsidR="005A1319" w:rsidRPr="007F09F1">
        <w:rPr>
          <w:rFonts w:ascii="Arial" w:hAnsi="Arial" w:cs="Arial"/>
        </w:rPr>
        <w:t xml:space="preserve"> </w:t>
      </w:r>
    </w:p>
    <w:p w14:paraId="41BAAA3F" w14:textId="77777777" w:rsidR="002D54E2" w:rsidRPr="007F09F1" w:rsidRDefault="002D54E2" w:rsidP="005D33EA">
      <w:pPr>
        <w:pStyle w:val="Odstavecseseznamem"/>
        <w:numPr>
          <w:ilvl w:val="0"/>
          <w:numId w:val="41"/>
        </w:numPr>
        <w:jc w:val="both"/>
        <w:rPr>
          <w:rFonts w:ascii="Arial" w:hAnsi="Arial" w:cs="Arial"/>
        </w:rPr>
      </w:pPr>
      <w:r w:rsidRPr="007F09F1">
        <w:rPr>
          <w:rFonts w:ascii="Arial" w:hAnsi="Arial" w:cs="Arial"/>
        </w:rPr>
        <w:t>připravuje zprávy z hodnocení na národní úrovni vč. jejich prezentace,</w:t>
      </w:r>
    </w:p>
    <w:p w14:paraId="312211BF" w14:textId="584C8D03" w:rsidR="002D54E2" w:rsidRPr="007F09F1" w:rsidRDefault="002D54E2" w:rsidP="005D33EA">
      <w:pPr>
        <w:pStyle w:val="Odstavecseseznamem"/>
        <w:numPr>
          <w:ilvl w:val="0"/>
          <w:numId w:val="41"/>
        </w:numPr>
        <w:jc w:val="both"/>
        <w:rPr>
          <w:rFonts w:ascii="Arial" w:hAnsi="Arial" w:cs="Arial"/>
        </w:rPr>
      </w:pPr>
      <w:r w:rsidRPr="007F09F1">
        <w:rPr>
          <w:rFonts w:ascii="Arial" w:hAnsi="Arial" w:cs="Arial"/>
        </w:rPr>
        <w:t>organizuje tripartitní jednání podle kapitoly 5 a zajišťuje související činnosti (příprava podkladů i</w:t>
      </w:r>
      <w:r w:rsidR="005D33EA" w:rsidRPr="007F09F1">
        <w:rPr>
          <w:rFonts w:ascii="Arial" w:hAnsi="Arial" w:cs="Arial"/>
        </w:rPr>
        <w:t> </w:t>
      </w:r>
      <w:r w:rsidRPr="007F09F1">
        <w:rPr>
          <w:rFonts w:ascii="Arial" w:hAnsi="Arial" w:cs="Arial"/>
        </w:rPr>
        <w:t>výstupů),</w:t>
      </w:r>
    </w:p>
    <w:p w14:paraId="030FA495" w14:textId="77777777" w:rsidR="002D54E2" w:rsidRPr="007F09F1" w:rsidRDefault="002D54E2" w:rsidP="005D33EA">
      <w:pPr>
        <w:pStyle w:val="Odstavecseseznamem"/>
        <w:numPr>
          <w:ilvl w:val="0"/>
          <w:numId w:val="41"/>
        </w:numPr>
        <w:jc w:val="both"/>
        <w:rPr>
          <w:rFonts w:ascii="Arial" w:hAnsi="Arial" w:cs="Arial"/>
        </w:rPr>
      </w:pPr>
      <w:r w:rsidRPr="007F09F1">
        <w:rPr>
          <w:rFonts w:ascii="Arial" w:hAnsi="Arial" w:cs="Arial"/>
        </w:rPr>
        <w:t>zajišťuje odbornou a administrativní podporu RVVI,</w:t>
      </w:r>
    </w:p>
    <w:p w14:paraId="4B2E3C59" w14:textId="116E3438" w:rsidR="002D54E2" w:rsidRPr="007F09F1" w:rsidRDefault="002D54E2" w:rsidP="005D33EA">
      <w:pPr>
        <w:pStyle w:val="Odstavecseseznamem"/>
        <w:numPr>
          <w:ilvl w:val="0"/>
          <w:numId w:val="41"/>
        </w:numPr>
        <w:jc w:val="both"/>
        <w:rPr>
          <w:rFonts w:ascii="Arial" w:hAnsi="Arial" w:cs="Arial"/>
        </w:rPr>
      </w:pPr>
      <w:r w:rsidRPr="007F09F1">
        <w:rPr>
          <w:rFonts w:ascii="Arial" w:hAnsi="Arial" w:cs="Arial"/>
        </w:rPr>
        <w:t>spolupracuje s příslušnými poradními orgány RVVI.</w:t>
      </w:r>
    </w:p>
    <w:p w14:paraId="1AED5F87" w14:textId="77777777" w:rsidR="00F10112" w:rsidRPr="007F09F1" w:rsidRDefault="00F10112" w:rsidP="00F10112">
      <w:pPr>
        <w:jc w:val="both"/>
        <w:rPr>
          <w:rFonts w:ascii="Arial" w:hAnsi="Arial" w:cs="Arial"/>
        </w:rPr>
      </w:pPr>
    </w:p>
    <w:p w14:paraId="5C16C5E1" w14:textId="07EEFAF5" w:rsidR="00444BD8" w:rsidRPr="007F09F1" w:rsidRDefault="00001D86" w:rsidP="00FC7804">
      <w:pPr>
        <w:pStyle w:val="Nadpis1"/>
      </w:pPr>
      <w:bookmarkStart w:id="481" w:name="_Toc195174934"/>
      <w:bookmarkStart w:id="482" w:name="_Toc198129022"/>
      <w:r w:rsidRPr="007F09F1">
        <w:t xml:space="preserve">Základní </w:t>
      </w:r>
      <w:r w:rsidR="0074388B" w:rsidRPr="007F09F1">
        <w:t xml:space="preserve">charakteristika </w:t>
      </w:r>
      <w:r w:rsidRPr="007F09F1">
        <w:t>modul</w:t>
      </w:r>
      <w:r w:rsidR="0074388B" w:rsidRPr="007F09F1">
        <w:t>ů</w:t>
      </w:r>
      <w:r w:rsidRPr="007F09F1">
        <w:t xml:space="preserve"> hodnocení</w:t>
      </w:r>
      <w:bookmarkEnd w:id="481"/>
      <w:bookmarkEnd w:id="482"/>
    </w:p>
    <w:p w14:paraId="64D15CE0" w14:textId="77777777" w:rsidR="00F10112" w:rsidRPr="007F09F1" w:rsidRDefault="00F10112" w:rsidP="00F10112"/>
    <w:p w14:paraId="7EB0AEF1" w14:textId="6F758ECA" w:rsidR="00384908" w:rsidRPr="007F09F1" w:rsidRDefault="00384908" w:rsidP="005D33EA">
      <w:pPr>
        <w:jc w:val="both"/>
        <w:rPr>
          <w:rFonts w:ascii="Arial" w:hAnsi="Arial" w:cs="Arial"/>
        </w:rPr>
      </w:pPr>
      <w:r w:rsidRPr="007F09F1">
        <w:rPr>
          <w:rFonts w:ascii="Arial" w:hAnsi="Arial" w:cs="Arial"/>
        </w:rPr>
        <w:t xml:space="preserve">Hodnocení </w:t>
      </w:r>
      <w:r w:rsidR="0074388B" w:rsidRPr="007F09F1">
        <w:rPr>
          <w:rFonts w:ascii="Arial" w:hAnsi="Arial" w:cs="Arial"/>
        </w:rPr>
        <w:t xml:space="preserve">je </w:t>
      </w:r>
      <w:r w:rsidRPr="007F09F1">
        <w:rPr>
          <w:rFonts w:ascii="Arial" w:hAnsi="Arial" w:cs="Arial"/>
        </w:rPr>
        <w:t xml:space="preserve">realizováno v pěti základních modulech, které </w:t>
      </w:r>
      <w:r w:rsidRPr="007F09F1">
        <w:rPr>
          <w:rFonts w:ascii="Arial" w:hAnsi="Arial" w:cs="Arial"/>
          <w:bCs/>
        </w:rPr>
        <w:t>společně</w:t>
      </w:r>
      <w:r w:rsidRPr="007F09F1">
        <w:rPr>
          <w:rFonts w:ascii="Arial" w:hAnsi="Arial" w:cs="Arial"/>
        </w:rPr>
        <w:t xml:space="preserve"> umožní plnění strategických cílů systému hodnocení a financování. </w:t>
      </w:r>
      <w:r w:rsidR="0017631F" w:rsidRPr="007F09F1">
        <w:rPr>
          <w:rFonts w:ascii="Arial" w:hAnsi="Arial" w:cs="Arial"/>
        </w:rPr>
        <w:t>Jednotlivými</w:t>
      </w:r>
      <w:r w:rsidRPr="007F09F1">
        <w:rPr>
          <w:rFonts w:ascii="Arial" w:hAnsi="Arial" w:cs="Arial"/>
        </w:rPr>
        <w:t xml:space="preserve"> moduly jsou: </w:t>
      </w:r>
      <w:r w:rsidRPr="007F09F1">
        <w:rPr>
          <w:rFonts w:ascii="Arial" w:hAnsi="Arial" w:cs="Arial"/>
          <w:b/>
        </w:rPr>
        <w:t>Kvalita vybraných výsledků</w:t>
      </w:r>
      <w:r w:rsidRPr="007F09F1">
        <w:rPr>
          <w:rFonts w:ascii="Arial" w:hAnsi="Arial" w:cs="Arial"/>
        </w:rPr>
        <w:t>,</w:t>
      </w:r>
      <w:r w:rsidR="009D6665" w:rsidRPr="007F09F1">
        <w:rPr>
          <w:rFonts w:ascii="Arial" w:hAnsi="Arial" w:cs="Arial"/>
        </w:rPr>
        <w:t xml:space="preserve"> </w:t>
      </w:r>
      <w:r w:rsidR="009029D2" w:rsidRPr="007F09F1">
        <w:rPr>
          <w:rFonts w:ascii="Arial" w:hAnsi="Arial" w:cs="Arial"/>
          <w:b/>
        </w:rPr>
        <w:t>Komentovan</w:t>
      </w:r>
      <w:r w:rsidR="001D0960" w:rsidRPr="007F09F1">
        <w:rPr>
          <w:rFonts w:ascii="Arial" w:hAnsi="Arial" w:cs="Arial"/>
          <w:b/>
        </w:rPr>
        <w:t>é statistiky</w:t>
      </w:r>
      <w:r w:rsidRPr="007F09F1">
        <w:rPr>
          <w:rFonts w:ascii="Arial" w:hAnsi="Arial" w:cs="Arial"/>
        </w:rPr>
        <w:t xml:space="preserve">, </w:t>
      </w:r>
      <w:r w:rsidRPr="007F09F1">
        <w:rPr>
          <w:rFonts w:ascii="Arial" w:hAnsi="Arial" w:cs="Arial"/>
          <w:b/>
        </w:rPr>
        <w:t>Společensk</w:t>
      </w:r>
      <w:ins w:id="483" w:author="Autor">
        <w:r w:rsidR="00970186" w:rsidRPr="007F09F1">
          <w:rPr>
            <w:rFonts w:ascii="Arial" w:hAnsi="Arial" w:cs="Arial"/>
            <w:b/>
          </w:rPr>
          <w:t xml:space="preserve">ý </w:t>
        </w:r>
        <w:commentRangeStart w:id="484"/>
        <w:r w:rsidR="00970186" w:rsidRPr="007F09F1">
          <w:rPr>
            <w:rFonts w:ascii="Arial" w:hAnsi="Arial" w:cs="Arial"/>
            <w:b/>
          </w:rPr>
          <w:t>význam</w:t>
        </w:r>
        <w:r w:rsidR="00D963EE" w:rsidRPr="007F09F1">
          <w:rPr>
            <w:rFonts w:ascii="Arial" w:hAnsi="Arial" w:cs="Arial"/>
            <w:b/>
          </w:rPr>
          <w:t xml:space="preserve"> VO</w:t>
        </w:r>
      </w:ins>
      <w:del w:id="485" w:author="Autor">
        <w:r w:rsidRPr="007F09F1" w:rsidDel="00970186">
          <w:rPr>
            <w:rFonts w:ascii="Arial" w:hAnsi="Arial" w:cs="Arial"/>
            <w:b/>
          </w:rPr>
          <w:delText>á relevance</w:delText>
        </w:r>
      </w:del>
      <w:commentRangeEnd w:id="484"/>
      <w:r w:rsidR="00970186" w:rsidRPr="007F09F1">
        <w:rPr>
          <w:rStyle w:val="Odkaznakoment"/>
        </w:rPr>
        <w:commentReference w:id="484"/>
      </w:r>
      <w:r w:rsidRPr="007F09F1">
        <w:rPr>
          <w:rFonts w:ascii="Arial" w:hAnsi="Arial" w:cs="Arial"/>
        </w:rPr>
        <w:t xml:space="preserve">, </w:t>
      </w:r>
      <w:r w:rsidR="004B4ADB" w:rsidRPr="007F09F1">
        <w:rPr>
          <w:rFonts w:ascii="Arial" w:hAnsi="Arial" w:cs="Arial"/>
          <w:b/>
        </w:rPr>
        <w:t>Řízení VO</w:t>
      </w:r>
      <w:r w:rsidRPr="007F09F1">
        <w:rPr>
          <w:rFonts w:ascii="Arial" w:hAnsi="Arial" w:cs="Arial"/>
        </w:rPr>
        <w:t xml:space="preserve"> a</w:t>
      </w:r>
      <w:r w:rsidR="005D33EA" w:rsidRPr="007F09F1">
        <w:rPr>
          <w:rFonts w:ascii="Arial" w:hAnsi="Arial" w:cs="Arial"/>
        </w:rPr>
        <w:t> </w:t>
      </w:r>
      <w:r w:rsidRPr="007F09F1">
        <w:rPr>
          <w:rFonts w:ascii="Arial" w:hAnsi="Arial" w:cs="Arial"/>
          <w:b/>
        </w:rPr>
        <w:t>Strategie a koncepce</w:t>
      </w:r>
      <w:r w:rsidRPr="007F09F1">
        <w:rPr>
          <w:rFonts w:ascii="Arial" w:hAnsi="Arial" w:cs="Arial"/>
        </w:rPr>
        <w:t>.</w:t>
      </w:r>
    </w:p>
    <w:p w14:paraId="2B5B6D36" w14:textId="32A706A4" w:rsidR="00423608" w:rsidRPr="007F09F1" w:rsidRDefault="00027A65" w:rsidP="005D33EA">
      <w:pPr>
        <w:jc w:val="both"/>
        <w:rPr>
          <w:rFonts w:ascii="Arial" w:hAnsi="Arial" w:cs="Arial"/>
        </w:rPr>
      </w:pPr>
      <w:r w:rsidRPr="007F09F1">
        <w:rPr>
          <w:rFonts w:ascii="Arial" w:hAnsi="Arial" w:cs="Arial"/>
        </w:rPr>
        <w:t>T</w:t>
      </w:r>
      <w:r w:rsidR="00001D86" w:rsidRPr="007F09F1">
        <w:rPr>
          <w:rFonts w:ascii="Arial" w:hAnsi="Arial" w:cs="Arial"/>
        </w:rPr>
        <w:t xml:space="preserve">yto moduly hodnocení </w:t>
      </w:r>
      <w:r w:rsidRPr="007F09F1">
        <w:rPr>
          <w:rFonts w:ascii="Arial" w:hAnsi="Arial" w:cs="Arial"/>
        </w:rPr>
        <w:t xml:space="preserve">jsou </w:t>
      </w:r>
      <w:r w:rsidR="00001D86" w:rsidRPr="007F09F1">
        <w:rPr>
          <w:rFonts w:ascii="Arial" w:hAnsi="Arial" w:cs="Arial"/>
        </w:rPr>
        <w:t xml:space="preserve">relevantní pro všechny typy VO, bez ohledu na </w:t>
      </w:r>
      <w:r w:rsidR="004052C4" w:rsidRPr="007F09F1">
        <w:rPr>
          <w:rFonts w:ascii="Arial" w:hAnsi="Arial" w:cs="Arial"/>
        </w:rPr>
        <w:t xml:space="preserve">realizovaný typ </w:t>
      </w:r>
      <w:r w:rsidR="00001D86" w:rsidRPr="007F09F1">
        <w:rPr>
          <w:rFonts w:ascii="Arial" w:hAnsi="Arial" w:cs="Arial"/>
        </w:rPr>
        <w:t xml:space="preserve">výzkumu nebo na obor, v němž jsou aktivní. </w:t>
      </w:r>
      <w:r w:rsidR="00FE4AF9" w:rsidRPr="007F09F1">
        <w:rPr>
          <w:rFonts w:ascii="Arial" w:hAnsi="Arial" w:cs="Arial"/>
        </w:rPr>
        <w:t>V</w:t>
      </w:r>
      <w:r w:rsidR="00001D86" w:rsidRPr="007F09F1">
        <w:rPr>
          <w:rFonts w:ascii="Arial" w:hAnsi="Arial" w:cs="Arial"/>
        </w:rPr>
        <w:t xml:space="preserve">ýznamnost a rozsah jednotlivých modulů </w:t>
      </w:r>
      <w:r w:rsidRPr="007F09F1">
        <w:rPr>
          <w:rFonts w:ascii="Arial" w:hAnsi="Arial" w:cs="Arial"/>
        </w:rPr>
        <w:t>j</w:t>
      </w:r>
      <w:r w:rsidR="008B30A1" w:rsidRPr="007F09F1">
        <w:rPr>
          <w:rFonts w:ascii="Arial" w:hAnsi="Arial" w:cs="Arial"/>
        </w:rPr>
        <w:t>sou</w:t>
      </w:r>
      <w:r w:rsidRPr="007F09F1">
        <w:rPr>
          <w:rFonts w:ascii="Arial" w:hAnsi="Arial" w:cs="Arial"/>
        </w:rPr>
        <w:t xml:space="preserve"> </w:t>
      </w:r>
      <w:r w:rsidR="00A64455" w:rsidRPr="007F09F1">
        <w:rPr>
          <w:rFonts w:ascii="Arial" w:hAnsi="Arial" w:cs="Arial"/>
        </w:rPr>
        <w:t xml:space="preserve">ale </w:t>
      </w:r>
      <w:r w:rsidRPr="007F09F1">
        <w:rPr>
          <w:rFonts w:ascii="Arial" w:hAnsi="Arial" w:cs="Arial"/>
        </w:rPr>
        <w:t>různ</w:t>
      </w:r>
      <w:r w:rsidR="008B30A1" w:rsidRPr="007F09F1">
        <w:rPr>
          <w:rFonts w:ascii="Arial" w:hAnsi="Arial" w:cs="Arial"/>
        </w:rPr>
        <w:t>é</w:t>
      </w:r>
      <w:r w:rsidRPr="007F09F1">
        <w:rPr>
          <w:rFonts w:ascii="Arial" w:hAnsi="Arial" w:cs="Arial"/>
        </w:rPr>
        <w:t xml:space="preserve"> </w:t>
      </w:r>
      <w:r w:rsidR="00001D86" w:rsidRPr="007F09F1">
        <w:rPr>
          <w:rFonts w:ascii="Arial" w:hAnsi="Arial" w:cs="Arial"/>
        </w:rPr>
        <w:t xml:space="preserve">podle postavení a mise </w:t>
      </w:r>
      <w:r w:rsidR="00A64455" w:rsidRPr="007F09F1">
        <w:rPr>
          <w:rFonts w:ascii="Arial" w:hAnsi="Arial" w:cs="Arial"/>
        </w:rPr>
        <w:t xml:space="preserve">konkrétní </w:t>
      </w:r>
      <w:r w:rsidR="00001D86" w:rsidRPr="007F09F1">
        <w:rPr>
          <w:rFonts w:ascii="Arial" w:hAnsi="Arial" w:cs="Arial"/>
        </w:rPr>
        <w:t>VO v systému VaVaI. Moduly tvoří kostru hodnocení, kter</w:t>
      </w:r>
      <w:r w:rsidR="008B30A1" w:rsidRPr="007F09F1">
        <w:rPr>
          <w:rFonts w:ascii="Arial" w:hAnsi="Arial" w:cs="Arial"/>
        </w:rPr>
        <w:t>é</w:t>
      </w:r>
      <w:r w:rsidR="00001D86" w:rsidRPr="007F09F1">
        <w:rPr>
          <w:rFonts w:ascii="Arial" w:hAnsi="Arial" w:cs="Arial"/>
        </w:rPr>
        <w:t xml:space="preserve"> může být doplněn</w:t>
      </w:r>
      <w:r w:rsidR="008B30A1" w:rsidRPr="007F09F1">
        <w:rPr>
          <w:rFonts w:ascii="Arial" w:hAnsi="Arial" w:cs="Arial"/>
        </w:rPr>
        <w:t>o</w:t>
      </w:r>
      <w:r w:rsidR="00001D86" w:rsidRPr="007F09F1">
        <w:rPr>
          <w:rFonts w:ascii="Arial" w:hAnsi="Arial" w:cs="Arial"/>
        </w:rPr>
        <w:t xml:space="preserve"> na úrovni poskytovatelů o další indikátory, </w:t>
      </w:r>
      <w:r w:rsidR="008B30A1" w:rsidRPr="007F09F1">
        <w:rPr>
          <w:rFonts w:ascii="Arial" w:hAnsi="Arial" w:cs="Arial"/>
        </w:rPr>
        <w:t xml:space="preserve">jež </w:t>
      </w:r>
      <w:r w:rsidR="00001D86" w:rsidRPr="007F09F1">
        <w:rPr>
          <w:rFonts w:ascii="Arial" w:hAnsi="Arial" w:cs="Arial"/>
        </w:rPr>
        <w:t>by</w:t>
      </w:r>
      <w:r w:rsidR="0021251C" w:rsidRPr="007F09F1">
        <w:rPr>
          <w:rFonts w:ascii="Arial" w:hAnsi="Arial" w:cs="Arial"/>
        </w:rPr>
        <w:t> </w:t>
      </w:r>
      <w:r w:rsidR="00ED35F4" w:rsidRPr="007F09F1">
        <w:rPr>
          <w:rFonts w:ascii="Arial" w:hAnsi="Arial" w:cs="Arial"/>
        </w:rPr>
        <w:t xml:space="preserve">podrobněji </w:t>
      </w:r>
      <w:r w:rsidR="00001D86" w:rsidRPr="007F09F1">
        <w:rPr>
          <w:rFonts w:ascii="Arial" w:hAnsi="Arial" w:cs="Arial"/>
        </w:rPr>
        <w:t xml:space="preserve">posoudily specifické rysy různých typů </w:t>
      </w:r>
      <w:r w:rsidR="008B30A1" w:rsidRPr="007F09F1">
        <w:rPr>
          <w:rFonts w:ascii="Arial" w:hAnsi="Arial" w:cs="Arial"/>
        </w:rPr>
        <w:t>VO</w:t>
      </w:r>
      <w:r w:rsidR="00001D86" w:rsidRPr="007F09F1">
        <w:rPr>
          <w:rFonts w:ascii="Arial" w:hAnsi="Arial" w:cs="Arial"/>
        </w:rPr>
        <w:t>.</w:t>
      </w:r>
      <w:r w:rsidR="00677DBD" w:rsidRPr="007F09F1">
        <w:rPr>
          <w:rFonts w:ascii="Arial" w:hAnsi="Arial" w:cs="Arial"/>
        </w:rPr>
        <w:t xml:space="preserve"> Gesce nad jednotlivými moduly je po</w:t>
      </w:r>
      <w:r w:rsidR="00976568" w:rsidRPr="007F09F1">
        <w:rPr>
          <w:rFonts w:ascii="Arial" w:hAnsi="Arial" w:cs="Arial"/>
        </w:rPr>
        <w:t>ps</w:t>
      </w:r>
      <w:r w:rsidR="00677DBD" w:rsidRPr="007F09F1">
        <w:rPr>
          <w:rFonts w:ascii="Arial" w:hAnsi="Arial" w:cs="Arial"/>
        </w:rPr>
        <w:t>ána v kapitolách 3 a 4.</w:t>
      </w:r>
      <w:r w:rsidR="004B4ADB" w:rsidRPr="007F09F1">
        <w:rPr>
          <w:rFonts w:ascii="Arial" w:hAnsi="Arial" w:cs="Arial"/>
        </w:rPr>
        <w:t xml:space="preserve"> </w:t>
      </w:r>
      <w:r w:rsidR="00CE296C" w:rsidRPr="007F09F1">
        <w:rPr>
          <w:rFonts w:ascii="Arial" w:hAnsi="Arial" w:cs="Arial"/>
        </w:rPr>
        <w:t>N</w:t>
      </w:r>
      <w:r w:rsidR="00423608" w:rsidRPr="007F09F1">
        <w:rPr>
          <w:rFonts w:ascii="Arial" w:hAnsi="Arial" w:cs="Arial"/>
        </w:rPr>
        <w:t xml:space="preserve">ad rámec procesního popisu </w:t>
      </w:r>
      <w:r w:rsidR="00CE296C" w:rsidRPr="007F09F1">
        <w:rPr>
          <w:rFonts w:ascii="Arial" w:hAnsi="Arial" w:cs="Arial"/>
        </w:rPr>
        <w:t xml:space="preserve">hodnocení </w:t>
      </w:r>
      <w:r w:rsidR="00423608" w:rsidRPr="007F09F1">
        <w:rPr>
          <w:rFonts w:ascii="Arial" w:hAnsi="Arial" w:cs="Arial"/>
        </w:rPr>
        <w:t xml:space="preserve">v kapitolách 3 a 4 </w:t>
      </w:r>
      <w:r w:rsidR="00CE296C" w:rsidRPr="007F09F1">
        <w:rPr>
          <w:rFonts w:ascii="Arial" w:hAnsi="Arial" w:cs="Arial"/>
        </w:rPr>
        <w:t xml:space="preserve">může být </w:t>
      </w:r>
      <w:ins w:id="486" w:author="Rulíková Lucie" w:date="2025-05-14T11:01:00Z" w16du:dateUtc="2025-05-14T09:01:00Z">
        <w:r w:rsidR="00F60A59" w:rsidRPr="007F09F1">
          <w:rPr>
            <w:rFonts w:ascii="Arial" w:hAnsi="Arial" w:cs="Arial"/>
          </w:rPr>
          <w:t xml:space="preserve">hodnocení </w:t>
        </w:r>
      </w:ins>
      <w:r w:rsidR="00CE296C" w:rsidRPr="007F09F1">
        <w:rPr>
          <w:rFonts w:ascii="Arial" w:hAnsi="Arial" w:cs="Arial"/>
        </w:rPr>
        <w:t xml:space="preserve">doplňkově </w:t>
      </w:r>
      <w:r w:rsidR="00423608" w:rsidRPr="007F09F1">
        <w:rPr>
          <w:rFonts w:ascii="Arial" w:hAnsi="Arial" w:cs="Arial"/>
        </w:rPr>
        <w:t>realizován</w:t>
      </w:r>
      <w:r w:rsidR="00976568" w:rsidRPr="007F09F1">
        <w:rPr>
          <w:rFonts w:ascii="Arial" w:hAnsi="Arial" w:cs="Arial"/>
        </w:rPr>
        <w:t>o</w:t>
      </w:r>
      <w:r w:rsidR="00423608" w:rsidRPr="007F09F1">
        <w:rPr>
          <w:rFonts w:ascii="Arial" w:hAnsi="Arial" w:cs="Arial"/>
        </w:rPr>
        <w:t xml:space="preserve"> </w:t>
      </w:r>
      <w:r w:rsidR="00CE296C" w:rsidRPr="007F09F1">
        <w:rPr>
          <w:rFonts w:ascii="Arial" w:hAnsi="Arial" w:cs="Arial"/>
        </w:rPr>
        <w:t>pomocí</w:t>
      </w:r>
      <w:r w:rsidR="009D6665" w:rsidRPr="007F09F1">
        <w:rPr>
          <w:rFonts w:ascii="Arial" w:hAnsi="Arial" w:cs="Arial"/>
        </w:rPr>
        <w:t xml:space="preserve"> </w:t>
      </w:r>
      <w:r w:rsidR="00423608" w:rsidRPr="007F09F1">
        <w:rPr>
          <w:rFonts w:ascii="Arial" w:hAnsi="Arial" w:cs="Arial"/>
        </w:rPr>
        <w:t xml:space="preserve">dalších prováděcích dokumentů </w:t>
      </w:r>
      <w:r w:rsidR="00450DD7" w:rsidRPr="007F09F1">
        <w:rPr>
          <w:rFonts w:ascii="Arial" w:hAnsi="Arial" w:cs="Arial"/>
        </w:rPr>
        <w:t xml:space="preserve">schvalovaných </w:t>
      </w:r>
      <w:r w:rsidR="003944F9" w:rsidRPr="007F09F1">
        <w:rPr>
          <w:rFonts w:ascii="Arial" w:hAnsi="Arial" w:cs="Arial"/>
        </w:rPr>
        <w:t>RVVI pro M</w:t>
      </w:r>
      <w:r w:rsidR="00423608" w:rsidRPr="007F09F1">
        <w:rPr>
          <w:rFonts w:ascii="Arial" w:hAnsi="Arial" w:cs="Arial"/>
        </w:rPr>
        <w:t>oduly 1 a 2 nebo poskytovatelem dle podmínek uvedených v kapitole 4.</w:t>
      </w:r>
      <w:r w:rsidR="009D6665" w:rsidRPr="007F09F1">
        <w:rPr>
          <w:rFonts w:ascii="Arial" w:hAnsi="Arial" w:cs="Arial"/>
        </w:rPr>
        <w:t xml:space="preserve"> </w:t>
      </w:r>
    </w:p>
    <w:p w14:paraId="6E5C67DB" w14:textId="6845C23B" w:rsidR="009E3FA6" w:rsidRPr="007F09F1" w:rsidRDefault="008B0D01" w:rsidP="00FC7804">
      <w:pPr>
        <w:pStyle w:val="Nadpis2"/>
      </w:pPr>
      <w:bookmarkStart w:id="487" w:name="_Toc195174935"/>
      <w:bookmarkStart w:id="488" w:name="_Toc198129023"/>
      <w:r w:rsidRPr="007F09F1">
        <w:lastRenderedPageBreak/>
        <w:t>Modul</w:t>
      </w:r>
      <w:r w:rsidR="00001D86" w:rsidRPr="007F09F1">
        <w:t xml:space="preserve"> 1 – Kvalita vybraných výsledků</w:t>
      </w:r>
      <w:bookmarkEnd w:id="487"/>
      <w:bookmarkEnd w:id="488"/>
    </w:p>
    <w:p w14:paraId="6A092468" w14:textId="732A122F" w:rsidR="009E3FA6" w:rsidRPr="007F09F1" w:rsidRDefault="00FE4AF9" w:rsidP="005D33EA">
      <w:pPr>
        <w:jc w:val="both"/>
        <w:rPr>
          <w:rFonts w:ascii="Arial" w:hAnsi="Arial" w:cs="Arial"/>
        </w:rPr>
      </w:pPr>
      <w:r w:rsidRPr="007F09F1">
        <w:rPr>
          <w:rFonts w:ascii="Arial" w:hAnsi="Arial" w:cs="Arial"/>
        </w:rPr>
        <w:t>Hlavním c</w:t>
      </w:r>
      <w:r w:rsidR="005F3D05" w:rsidRPr="007F09F1">
        <w:rPr>
          <w:rFonts w:ascii="Arial" w:hAnsi="Arial" w:cs="Arial"/>
        </w:rPr>
        <w:t xml:space="preserve">ílem tohoto modulu je </w:t>
      </w:r>
      <w:r w:rsidR="00CE296C" w:rsidRPr="007F09F1">
        <w:rPr>
          <w:rFonts w:ascii="Arial" w:hAnsi="Arial" w:cs="Arial"/>
        </w:rPr>
        <w:t xml:space="preserve">provést průřezové zhodnocení kvality </w:t>
      </w:r>
      <w:r w:rsidR="00A64455" w:rsidRPr="007F09F1">
        <w:rPr>
          <w:rFonts w:ascii="Arial" w:hAnsi="Arial" w:cs="Arial"/>
        </w:rPr>
        <w:t xml:space="preserve">vybraných </w:t>
      </w:r>
      <w:r w:rsidR="00CE296C" w:rsidRPr="007F09F1">
        <w:rPr>
          <w:rFonts w:ascii="Arial" w:hAnsi="Arial" w:cs="Arial"/>
        </w:rPr>
        <w:t xml:space="preserve">výsledků předložených </w:t>
      </w:r>
      <w:ins w:id="489" w:author="Rulíková Lucie" w:date="2025-05-14T11:02:00Z" w16du:dateUtc="2025-05-14T09:02:00Z">
        <w:r w:rsidR="00F60A59" w:rsidRPr="007F09F1">
          <w:rPr>
            <w:rFonts w:ascii="Arial" w:hAnsi="Arial" w:cs="Arial"/>
          </w:rPr>
          <w:t>výzkumnými organizacemi</w:t>
        </w:r>
      </w:ins>
      <w:del w:id="490" w:author="Rulíková Lucie" w:date="2025-05-14T11:02:00Z" w16du:dateUtc="2025-05-14T09:02:00Z">
        <w:r w:rsidR="00CE296C" w:rsidRPr="007F09F1" w:rsidDel="00F60A59">
          <w:rPr>
            <w:rFonts w:ascii="Arial" w:hAnsi="Arial" w:cs="Arial"/>
          </w:rPr>
          <w:delText>VO</w:delText>
        </w:r>
      </w:del>
      <w:r w:rsidR="005F3D05" w:rsidRPr="007F09F1">
        <w:rPr>
          <w:rFonts w:ascii="Arial" w:hAnsi="Arial" w:cs="Arial"/>
        </w:rPr>
        <w:t xml:space="preserve">. Dalším cílem je motivace k výzkumu s vysokým </w:t>
      </w:r>
      <w:commentRangeStart w:id="491"/>
      <w:r w:rsidR="005F3D05" w:rsidRPr="007F09F1">
        <w:rPr>
          <w:rFonts w:ascii="Arial" w:hAnsi="Arial" w:cs="Arial"/>
        </w:rPr>
        <w:t xml:space="preserve">potenciálem pro </w:t>
      </w:r>
      <w:del w:id="492" w:author="Autor">
        <w:r w:rsidR="005F3D05" w:rsidRPr="007F09F1" w:rsidDel="006E0C1E">
          <w:rPr>
            <w:rFonts w:ascii="Arial" w:hAnsi="Arial" w:cs="Arial"/>
          </w:rPr>
          <w:delText xml:space="preserve">aplikování </w:delText>
        </w:r>
      </w:del>
      <w:ins w:id="493" w:author="Autor">
        <w:r w:rsidR="006E0C1E" w:rsidRPr="007F09F1">
          <w:rPr>
            <w:rFonts w:ascii="Arial" w:hAnsi="Arial" w:cs="Arial"/>
          </w:rPr>
          <w:t xml:space="preserve">využití </w:t>
        </w:r>
      </w:ins>
      <w:r w:rsidR="005F3D05" w:rsidRPr="007F09F1">
        <w:rPr>
          <w:rFonts w:ascii="Arial" w:hAnsi="Arial" w:cs="Arial"/>
        </w:rPr>
        <w:t>výsledků v praxi</w:t>
      </w:r>
      <w:commentRangeEnd w:id="491"/>
      <w:r w:rsidR="003276CD" w:rsidRPr="007F09F1">
        <w:rPr>
          <w:rStyle w:val="Odkaznakoment"/>
        </w:rPr>
        <w:commentReference w:id="491"/>
      </w:r>
      <w:r w:rsidR="005F3D05" w:rsidRPr="007F09F1">
        <w:rPr>
          <w:rFonts w:ascii="Arial" w:hAnsi="Arial" w:cs="Arial"/>
        </w:rPr>
        <w:t xml:space="preserve">. </w:t>
      </w:r>
      <w:r w:rsidR="00001D86" w:rsidRPr="007F09F1">
        <w:rPr>
          <w:rFonts w:ascii="Arial" w:hAnsi="Arial" w:cs="Arial"/>
        </w:rPr>
        <w:t xml:space="preserve">Principem hodnocení je posouzení </w:t>
      </w:r>
      <w:r w:rsidR="00976568" w:rsidRPr="007F09F1">
        <w:rPr>
          <w:rFonts w:ascii="Arial" w:hAnsi="Arial" w:cs="Arial"/>
        </w:rPr>
        <w:t xml:space="preserve">kvality </w:t>
      </w:r>
      <w:r w:rsidR="00001D86" w:rsidRPr="007F09F1">
        <w:rPr>
          <w:rFonts w:ascii="Arial" w:hAnsi="Arial" w:cs="Arial"/>
        </w:rPr>
        <w:t xml:space="preserve">vybraných výsledků </w:t>
      </w:r>
      <w:r w:rsidR="00BA5F47" w:rsidRPr="007F09F1">
        <w:rPr>
          <w:rFonts w:ascii="Arial" w:hAnsi="Arial" w:cs="Arial"/>
        </w:rPr>
        <w:t xml:space="preserve">odborným </w:t>
      </w:r>
      <w:r w:rsidR="00001D86" w:rsidRPr="007F09F1">
        <w:rPr>
          <w:rFonts w:ascii="Arial" w:hAnsi="Arial" w:cs="Arial"/>
        </w:rPr>
        <w:t xml:space="preserve">panelem </w:t>
      </w:r>
      <w:r w:rsidR="00BC6C1E" w:rsidRPr="007F09F1">
        <w:rPr>
          <w:rFonts w:ascii="Arial" w:hAnsi="Arial" w:cs="Arial"/>
        </w:rPr>
        <w:t>s využitím externích hodnotitelů</w:t>
      </w:r>
      <w:r w:rsidR="00233EB9" w:rsidRPr="007F09F1">
        <w:rPr>
          <w:rFonts w:ascii="Arial" w:hAnsi="Arial" w:cs="Arial"/>
        </w:rPr>
        <w:t>.</w:t>
      </w:r>
      <w:del w:id="494" w:author="Autor">
        <w:r w:rsidR="00233EB9" w:rsidRPr="007F09F1" w:rsidDel="009D6665">
          <w:rPr>
            <w:rFonts w:ascii="Arial" w:hAnsi="Arial" w:cs="Arial"/>
          </w:rPr>
          <w:delText xml:space="preserve"> </w:delText>
        </w:r>
        <w:r w:rsidR="00001D86" w:rsidRPr="007F09F1" w:rsidDel="009D6665">
          <w:rPr>
            <w:rFonts w:ascii="Arial" w:hAnsi="Arial" w:cs="Arial"/>
          </w:rPr>
          <w:delText xml:space="preserve"> </w:delText>
        </w:r>
      </w:del>
      <w:ins w:id="495" w:author="Autor">
        <w:r w:rsidR="009D6665" w:rsidRPr="007F09F1">
          <w:rPr>
            <w:rFonts w:ascii="Arial" w:hAnsi="Arial" w:cs="Arial"/>
          </w:rPr>
          <w:t xml:space="preserve"> </w:t>
        </w:r>
      </w:ins>
    </w:p>
    <w:p w14:paraId="7BC6A0B0" w14:textId="27CCDFFA" w:rsidR="009E3FA6" w:rsidRPr="007F09F1" w:rsidRDefault="00001D86" w:rsidP="005D33EA">
      <w:pPr>
        <w:jc w:val="both"/>
        <w:rPr>
          <w:rFonts w:ascii="Arial" w:hAnsi="Arial" w:cs="Arial"/>
        </w:rPr>
      </w:pPr>
      <w:r w:rsidRPr="007F09F1">
        <w:rPr>
          <w:rFonts w:ascii="Arial" w:hAnsi="Arial" w:cs="Arial"/>
        </w:rPr>
        <w:t>Hodno</w:t>
      </w:r>
      <w:del w:id="496" w:author="Rulíková Lucie" w:date="2025-05-14T11:02:00Z" w16du:dateUtc="2025-05-14T09:02:00Z">
        <w:r w:rsidRPr="007F09F1" w:rsidDel="00F60A59">
          <w:rPr>
            <w:rFonts w:ascii="Arial" w:hAnsi="Arial" w:cs="Arial"/>
          </w:rPr>
          <w:delText>tí s</w:delText>
        </w:r>
      </w:del>
      <w:ins w:id="497" w:author="Rulíková Lucie" w:date="2025-05-14T11:02:00Z" w16du:dateUtc="2025-05-14T09:02:00Z">
        <w:r w:rsidR="00F60A59" w:rsidRPr="007F09F1">
          <w:rPr>
            <w:rFonts w:ascii="Arial" w:hAnsi="Arial" w:cs="Arial"/>
          </w:rPr>
          <w:t>c</w:t>
        </w:r>
      </w:ins>
      <w:r w:rsidRPr="007F09F1">
        <w:rPr>
          <w:rFonts w:ascii="Arial" w:hAnsi="Arial" w:cs="Arial"/>
        </w:rPr>
        <w:t>e</w:t>
      </w:r>
      <w:ins w:id="498" w:author="Rulíková Lucie" w:date="2025-05-14T11:02:00Z" w16du:dateUtc="2025-05-14T09:02:00Z">
        <w:r w:rsidR="00F60A59" w:rsidRPr="007F09F1">
          <w:rPr>
            <w:rFonts w:ascii="Arial" w:hAnsi="Arial" w:cs="Arial"/>
          </w:rPr>
          <w:t>n je</w:t>
        </w:r>
      </w:ins>
      <w:r w:rsidRPr="007F09F1">
        <w:rPr>
          <w:rFonts w:ascii="Arial" w:hAnsi="Arial" w:cs="Arial"/>
        </w:rPr>
        <w:t xml:space="preserve"> omezený počet vybraných výsledků, </w:t>
      </w:r>
      <w:r w:rsidR="008B30A1" w:rsidRPr="007F09F1">
        <w:rPr>
          <w:rFonts w:ascii="Arial" w:hAnsi="Arial" w:cs="Arial"/>
        </w:rPr>
        <w:t xml:space="preserve">jež </w:t>
      </w:r>
      <w:r w:rsidRPr="007F09F1">
        <w:rPr>
          <w:rFonts w:ascii="Arial" w:hAnsi="Arial" w:cs="Arial"/>
        </w:rPr>
        <w:t xml:space="preserve">jsou posouzeny ve dvou odlišných kategoriích. V první kategorii je hlavním kritériem pro posouzení </w:t>
      </w:r>
      <w:r w:rsidRPr="007F09F1">
        <w:rPr>
          <w:rFonts w:ascii="Arial" w:hAnsi="Arial" w:cs="Arial"/>
          <w:b/>
          <w:bCs/>
        </w:rPr>
        <w:t>přínos k</w:t>
      </w:r>
      <w:r w:rsidR="00BA5F47" w:rsidRPr="007F09F1">
        <w:rPr>
          <w:rFonts w:ascii="Arial" w:hAnsi="Arial" w:cs="Arial"/>
          <w:b/>
          <w:bCs/>
        </w:rPr>
        <w:t> </w:t>
      </w:r>
      <w:r w:rsidRPr="007F09F1">
        <w:rPr>
          <w:rFonts w:ascii="Arial" w:hAnsi="Arial" w:cs="Arial"/>
          <w:b/>
          <w:bCs/>
        </w:rPr>
        <w:t>poznání</w:t>
      </w:r>
      <w:r w:rsidR="00BA5F47" w:rsidRPr="007F09F1">
        <w:rPr>
          <w:rFonts w:ascii="Arial" w:hAnsi="Arial" w:cs="Arial"/>
        </w:rPr>
        <w:t xml:space="preserve"> v daných oborech</w:t>
      </w:r>
      <w:r w:rsidRPr="007F09F1">
        <w:rPr>
          <w:rFonts w:ascii="Arial" w:hAnsi="Arial" w:cs="Arial"/>
        </w:rPr>
        <w:t xml:space="preserve">. Ve druhé kategorii je hlavním kritériem </w:t>
      </w:r>
      <w:r w:rsidRPr="007F09F1">
        <w:rPr>
          <w:rFonts w:ascii="Arial" w:hAnsi="Arial" w:cs="Arial"/>
          <w:b/>
          <w:bCs/>
        </w:rPr>
        <w:t>společenská relevance</w:t>
      </w:r>
      <w:r w:rsidRPr="007F09F1">
        <w:rPr>
          <w:rFonts w:ascii="Arial" w:hAnsi="Arial" w:cs="Arial"/>
        </w:rPr>
        <w:t>, resp. význam pro společnost a případně jeho dopady (ekonomický či jinak popsatelný přínos společnosti).</w:t>
      </w:r>
      <w:r w:rsidR="00937C7A" w:rsidRPr="007F09F1">
        <w:rPr>
          <w:rFonts w:ascii="Arial" w:hAnsi="Arial" w:cs="Arial"/>
        </w:rPr>
        <w:t xml:space="preserve"> Společenská relevance je chápána jak ve smyslu „užitečnosti“ (typicky průmyslový výzkum přinášející ekonomické </w:t>
      </w:r>
      <w:r w:rsidR="00716A31" w:rsidRPr="007F09F1">
        <w:rPr>
          <w:rFonts w:ascii="Arial" w:hAnsi="Arial" w:cs="Arial"/>
        </w:rPr>
        <w:t>přínosy</w:t>
      </w:r>
      <w:r w:rsidR="00937C7A" w:rsidRPr="007F09F1">
        <w:rPr>
          <w:rFonts w:ascii="Arial" w:hAnsi="Arial" w:cs="Arial"/>
        </w:rPr>
        <w:t xml:space="preserve">), tak ve smyslu „potřebnosti“ (typicky výzkum </w:t>
      </w:r>
      <w:r w:rsidR="00690A78" w:rsidRPr="007F09F1">
        <w:rPr>
          <w:rFonts w:ascii="Arial" w:hAnsi="Arial" w:cs="Arial"/>
        </w:rPr>
        <w:t>reagující na</w:t>
      </w:r>
      <w:r w:rsidR="0021251C" w:rsidRPr="007F09F1">
        <w:rPr>
          <w:rFonts w:ascii="Arial" w:hAnsi="Arial" w:cs="Arial"/>
        </w:rPr>
        <w:t> </w:t>
      </w:r>
      <w:r w:rsidR="00937C7A" w:rsidRPr="007F09F1">
        <w:rPr>
          <w:rFonts w:ascii="Arial" w:hAnsi="Arial" w:cs="Arial"/>
        </w:rPr>
        <w:t xml:space="preserve">společenskou </w:t>
      </w:r>
      <w:r w:rsidR="0017631F" w:rsidRPr="007F09F1">
        <w:rPr>
          <w:rFonts w:ascii="Arial" w:hAnsi="Arial" w:cs="Arial"/>
        </w:rPr>
        <w:t>potřebu</w:t>
      </w:r>
      <w:r w:rsidR="00690A78" w:rsidRPr="007F09F1">
        <w:rPr>
          <w:rFonts w:ascii="Arial" w:hAnsi="Arial" w:cs="Arial"/>
        </w:rPr>
        <w:t xml:space="preserve"> či řešící společenské výzvy</w:t>
      </w:r>
      <w:r w:rsidR="00937C7A" w:rsidRPr="007F09F1">
        <w:rPr>
          <w:rFonts w:ascii="Arial" w:hAnsi="Arial" w:cs="Arial"/>
        </w:rPr>
        <w:t>)</w:t>
      </w:r>
      <w:r w:rsidR="00716A31" w:rsidRPr="007F09F1">
        <w:rPr>
          <w:rFonts w:ascii="Arial" w:hAnsi="Arial" w:cs="Arial"/>
        </w:rPr>
        <w:t xml:space="preserve"> tedy přínos v oblastech mimo akademickou sféru.</w:t>
      </w:r>
    </w:p>
    <w:p w14:paraId="79F3E607" w14:textId="16B54F34" w:rsidR="009E3FA6" w:rsidRPr="007F09F1" w:rsidRDefault="008B0D01" w:rsidP="00FC7804">
      <w:pPr>
        <w:pStyle w:val="Nadpis2"/>
      </w:pPr>
      <w:bookmarkStart w:id="499" w:name="_Toc195174936"/>
      <w:bookmarkStart w:id="500" w:name="_Toc198129024"/>
      <w:r w:rsidRPr="007F09F1">
        <w:t>Modul</w:t>
      </w:r>
      <w:r w:rsidR="00001D86" w:rsidRPr="007F09F1">
        <w:t xml:space="preserve"> 2 – </w:t>
      </w:r>
      <w:r w:rsidR="0039463A" w:rsidRPr="007F09F1">
        <w:t>Komentované statistiky</w:t>
      </w:r>
      <w:bookmarkEnd w:id="499"/>
      <w:bookmarkEnd w:id="500"/>
    </w:p>
    <w:p w14:paraId="10774225" w14:textId="1E6282FD" w:rsidR="00546B19" w:rsidRPr="007F09F1" w:rsidRDefault="00546B19" w:rsidP="005D33EA">
      <w:pPr>
        <w:jc w:val="both"/>
        <w:rPr>
          <w:rFonts w:ascii="Arial" w:hAnsi="Arial" w:cs="Arial"/>
          <w:iCs/>
        </w:rPr>
      </w:pPr>
      <w:r w:rsidRPr="007F09F1">
        <w:rPr>
          <w:rFonts w:ascii="Arial" w:hAnsi="Arial" w:cs="Arial"/>
        </w:rPr>
        <w:t xml:space="preserve">Modul 2 poskytuje oborově založený statistický přehled o výsledcích </w:t>
      </w:r>
      <w:del w:id="501" w:author="Rulíková Lucie" w:date="2025-05-14T11:05:00Z" w16du:dateUtc="2025-05-14T09:05:00Z">
        <w:r w:rsidRPr="007F09F1" w:rsidDel="00F60A59">
          <w:rPr>
            <w:rFonts w:ascii="Arial" w:hAnsi="Arial" w:cs="Arial"/>
          </w:rPr>
          <w:delText xml:space="preserve">výzkumu </w:delText>
        </w:r>
      </w:del>
      <w:ins w:id="502" w:author="Rulíková Lucie" w:date="2025-05-14T11:05:00Z" w16du:dateUtc="2025-05-14T09:05:00Z">
        <w:r w:rsidR="00F60A59" w:rsidRPr="007F09F1">
          <w:rPr>
            <w:rFonts w:ascii="Arial" w:hAnsi="Arial" w:cs="Arial"/>
          </w:rPr>
          <w:t>VaVaI</w:t>
        </w:r>
      </w:ins>
      <w:ins w:id="503" w:author="Rulíková Lucie" w:date="2025-05-14T11:06:00Z" w16du:dateUtc="2025-05-14T09:06:00Z">
        <w:r w:rsidR="00F60A59" w:rsidRPr="007F09F1">
          <w:rPr>
            <w:rFonts w:ascii="Arial" w:hAnsi="Arial" w:cs="Arial"/>
          </w:rPr>
          <w:t xml:space="preserve"> </w:t>
        </w:r>
      </w:ins>
      <w:r w:rsidRPr="007F09F1">
        <w:rPr>
          <w:rFonts w:ascii="Arial" w:hAnsi="Arial" w:cs="Arial"/>
          <w:iCs/>
        </w:rPr>
        <w:t>a využívá data z mezinárodních databází (především Web of Science) a z národního Informačního systému VaVaI (dále</w:t>
      </w:r>
      <w:r w:rsidR="009D6665" w:rsidRPr="007F09F1">
        <w:rPr>
          <w:rFonts w:ascii="Arial" w:hAnsi="Arial" w:cs="Arial"/>
          <w:iCs/>
        </w:rPr>
        <w:t xml:space="preserve"> </w:t>
      </w:r>
      <w:r w:rsidRPr="007F09F1">
        <w:rPr>
          <w:rFonts w:ascii="Arial" w:hAnsi="Arial" w:cs="Arial"/>
          <w:iCs/>
        </w:rPr>
        <w:t xml:space="preserve">jen „IS VaVaI“). Vedle všeobecného přehledu o všech výsledcích poskytuje podrobnější informace o publikování v odborných časopisech evidovaných v mezinárodních databázích. V souladu s principy CoARA procházejí výstupy Modulu 2 procesem expertního </w:t>
      </w:r>
      <w:r w:rsidR="00A64455" w:rsidRPr="007F09F1">
        <w:rPr>
          <w:rFonts w:ascii="Arial" w:hAnsi="Arial" w:cs="Arial"/>
          <w:iCs/>
        </w:rPr>
        <w:t xml:space="preserve">hodnocení a </w:t>
      </w:r>
      <w:r w:rsidRPr="007F09F1">
        <w:rPr>
          <w:rFonts w:ascii="Arial" w:hAnsi="Arial" w:cs="Arial"/>
          <w:iCs/>
        </w:rPr>
        <w:t xml:space="preserve">komentování. </w:t>
      </w:r>
      <w:r w:rsidRPr="007F09F1">
        <w:rPr>
          <w:rFonts w:ascii="Arial" w:hAnsi="Arial" w:cs="Arial"/>
        </w:rPr>
        <w:t>Informace z Modulu 2 se pro celkové hodnocení VO používají diferencovaně, v závislosti na misi organizace a její oborové</w:t>
      </w:r>
      <w:r w:rsidR="009D6665" w:rsidRPr="007F09F1">
        <w:rPr>
          <w:rFonts w:ascii="Arial" w:hAnsi="Arial" w:cs="Arial"/>
        </w:rPr>
        <w:t xml:space="preserve"> </w:t>
      </w:r>
      <w:r w:rsidRPr="007F09F1">
        <w:rPr>
          <w:rFonts w:ascii="Arial" w:hAnsi="Arial" w:cs="Arial"/>
        </w:rPr>
        <w:t xml:space="preserve">skladbě. V odůvodněných případech lze tedy část informací poskytovaných tímto modulem, typicky bibliometrické ukazatele z mezinárodních databází, </w:t>
      </w:r>
      <w:r w:rsidR="00A64455" w:rsidRPr="007F09F1">
        <w:rPr>
          <w:rFonts w:ascii="Arial" w:hAnsi="Arial" w:cs="Arial"/>
        </w:rPr>
        <w:t>uvážit pouze v omezeném rozsahu</w:t>
      </w:r>
      <w:r w:rsidRPr="007F09F1">
        <w:rPr>
          <w:rFonts w:ascii="Arial" w:hAnsi="Arial" w:cs="Arial"/>
        </w:rPr>
        <w:t xml:space="preserve">. </w:t>
      </w:r>
    </w:p>
    <w:p w14:paraId="78652AC5" w14:textId="7275559C" w:rsidR="009E3FA6" w:rsidRPr="007F09F1" w:rsidRDefault="008B0D01" w:rsidP="00FC7804">
      <w:pPr>
        <w:pStyle w:val="Nadpis2"/>
      </w:pPr>
      <w:bookmarkStart w:id="504" w:name="_Toc195174937"/>
      <w:bookmarkStart w:id="505" w:name="_Toc198129025"/>
      <w:r w:rsidRPr="007F09F1">
        <w:t>Modul</w:t>
      </w:r>
      <w:r w:rsidR="00001D86" w:rsidRPr="007F09F1">
        <w:t xml:space="preserve"> 3 – Společensk</w:t>
      </w:r>
      <w:r w:rsidR="00092402" w:rsidRPr="007F09F1">
        <w:t>ý</w:t>
      </w:r>
      <w:r w:rsidR="00001D86" w:rsidRPr="007F09F1">
        <w:t xml:space="preserve"> </w:t>
      </w:r>
      <w:r w:rsidR="00092402" w:rsidRPr="007F09F1">
        <w:t>význam</w:t>
      </w:r>
      <w:ins w:id="506" w:author="Autor">
        <w:r w:rsidR="000502B3" w:rsidRPr="007F09F1">
          <w:t xml:space="preserve"> VO</w:t>
        </w:r>
      </w:ins>
      <w:bookmarkEnd w:id="504"/>
      <w:bookmarkEnd w:id="505"/>
      <w:r w:rsidR="00092402" w:rsidRPr="007F09F1">
        <w:t xml:space="preserve"> </w:t>
      </w:r>
    </w:p>
    <w:p w14:paraId="322AA82E" w14:textId="487A398D" w:rsidR="00176C4D" w:rsidRPr="007F09F1" w:rsidRDefault="00176C4D" w:rsidP="005D33EA">
      <w:pPr>
        <w:jc w:val="both"/>
        <w:rPr>
          <w:rFonts w:ascii="Arial" w:hAnsi="Arial" w:cs="Arial"/>
        </w:rPr>
      </w:pPr>
      <w:r w:rsidRPr="007F09F1">
        <w:rPr>
          <w:rFonts w:ascii="Arial" w:hAnsi="Arial" w:cs="Arial"/>
        </w:rPr>
        <w:t>Společensk</w:t>
      </w:r>
      <w:r w:rsidR="00092402" w:rsidRPr="007F09F1">
        <w:rPr>
          <w:rFonts w:ascii="Arial" w:hAnsi="Arial" w:cs="Arial"/>
        </w:rPr>
        <w:t>ý význam</w:t>
      </w:r>
      <w:ins w:id="507" w:author="Autor">
        <w:r w:rsidR="000502B3" w:rsidRPr="007F09F1">
          <w:rPr>
            <w:rFonts w:ascii="Arial" w:hAnsi="Arial" w:cs="Arial"/>
          </w:rPr>
          <w:t xml:space="preserve"> VO</w:t>
        </w:r>
      </w:ins>
      <w:r w:rsidR="00092402" w:rsidRPr="007F09F1">
        <w:rPr>
          <w:rFonts w:ascii="Arial" w:hAnsi="Arial" w:cs="Arial"/>
        </w:rPr>
        <w:t xml:space="preserve"> </w:t>
      </w:r>
      <w:r w:rsidRPr="007F09F1">
        <w:rPr>
          <w:rFonts w:ascii="Arial" w:hAnsi="Arial" w:cs="Arial"/>
        </w:rPr>
        <w:t>je chápán jako míra pozitivního dopadu výzkumných aktivit na</w:t>
      </w:r>
      <w:r w:rsidR="0021251C" w:rsidRPr="007F09F1">
        <w:rPr>
          <w:rFonts w:ascii="Arial" w:hAnsi="Arial" w:cs="Arial"/>
        </w:rPr>
        <w:t> </w:t>
      </w:r>
      <w:r w:rsidRPr="007F09F1">
        <w:rPr>
          <w:rFonts w:ascii="Arial" w:hAnsi="Arial" w:cs="Arial"/>
        </w:rPr>
        <w:t xml:space="preserve">společnost, ekonomiku, veřejnou politiku, kulturu a kulturní </w:t>
      </w:r>
      <w:commentRangeStart w:id="508"/>
      <w:r w:rsidRPr="007F09F1">
        <w:rPr>
          <w:rFonts w:ascii="Arial" w:hAnsi="Arial" w:cs="Arial"/>
        </w:rPr>
        <w:t>dědictví</w:t>
      </w:r>
      <w:commentRangeEnd w:id="508"/>
      <w:r w:rsidR="006F7E28" w:rsidRPr="007F09F1">
        <w:rPr>
          <w:rStyle w:val="Odkaznakoment"/>
        </w:rPr>
        <w:commentReference w:id="508"/>
      </w:r>
      <w:r w:rsidRPr="007F09F1">
        <w:rPr>
          <w:rFonts w:ascii="Arial" w:hAnsi="Arial" w:cs="Arial"/>
        </w:rPr>
        <w:t>,</w:t>
      </w:r>
      <w:ins w:id="509" w:author="Autor">
        <w:r w:rsidR="00EB4BA1" w:rsidRPr="007F09F1">
          <w:rPr>
            <w:rFonts w:ascii="Arial" w:hAnsi="Arial" w:cs="Arial"/>
          </w:rPr>
          <w:t xml:space="preserve"> justici,</w:t>
        </w:r>
      </w:ins>
      <w:r w:rsidRPr="007F09F1">
        <w:rPr>
          <w:rFonts w:ascii="Arial" w:hAnsi="Arial" w:cs="Arial"/>
        </w:rPr>
        <w:t xml:space="preserve"> veřejné zdraví, životní prostředí a </w:t>
      </w:r>
      <w:commentRangeStart w:id="510"/>
      <w:r w:rsidRPr="007F09F1">
        <w:rPr>
          <w:rFonts w:ascii="Arial" w:hAnsi="Arial" w:cs="Arial"/>
        </w:rPr>
        <w:t xml:space="preserve">kultivaci </w:t>
      </w:r>
      <w:ins w:id="511" w:author="Autor">
        <w:r w:rsidR="006E0C1E" w:rsidRPr="007F09F1">
          <w:rPr>
            <w:rFonts w:ascii="Arial" w:hAnsi="Arial" w:cs="Arial"/>
          </w:rPr>
          <w:t xml:space="preserve">ČR a </w:t>
        </w:r>
      </w:ins>
      <w:r w:rsidRPr="007F09F1">
        <w:rPr>
          <w:rFonts w:ascii="Arial" w:hAnsi="Arial" w:cs="Arial"/>
        </w:rPr>
        <w:t xml:space="preserve">regionu </w:t>
      </w:r>
      <w:commentRangeEnd w:id="510"/>
      <w:r w:rsidR="00E512AB" w:rsidRPr="007F09F1">
        <w:rPr>
          <w:rStyle w:val="Odkaznakoment"/>
        </w:rPr>
        <w:commentReference w:id="510"/>
      </w:r>
      <w:r w:rsidRPr="007F09F1">
        <w:rPr>
          <w:rFonts w:ascii="Arial" w:hAnsi="Arial" w:cs="Arial"/>
        </w:rPr>
        <w:t>v širším slova smyslu. Společensk</w:t>
      </w:r>
      <w:r w:rsidR="00092402" w:rsidRPr="007F09F1">
        <w:rPr>
          <w:rFonts w:ascii="Arial" w:hAnsi="Arial" w:cs="Arial"/>
        </w:rPr>
        <w:t xml:space="preserve">ý význam </w:t>
      </w:r>
      <w:r w:rsidRPr="007F09F1">
        <w:rPr>
          <w:rFonts w:ascii="Arial" w:hAnsi="Arial" w:cs="Arial"/>
        </w:rPr>
        <w:t>se posuzuje na</w:t>
      </w:r>
      <w:r w:rsidR="0021251C" w:rsidRPr="007F09F1">
        <w:rPr>
          <w:rFonts w:ascii="Arial" w:hAnsi="Arial" w:cs="Arial"/>
        </w:rPr>
        <w:t> </w:t>
      </w:r>
      <w:r w:rsidRPr="007F09F1">
        <w:rPr>
          <w:rFonts w:ascii="Arial" w:hAnsi="Arial" w:cs="Arial"/>
        </w:rPr>
        <w:t xml:space="preserve">základě konkrétních přínosů, jako je např. </w:t>
      </w:r>
      <w:r w:rsidR="001C63C3" w:rsidRPr="007F09F1">
        <w:rPr>
          <w:rFonts w:ascii="Arial" w:hAnsi="Arial" w:cs="Arial"/>
        </w:rPr>
        <w:t>o společenský dopad s přínosem pro společnost, ekonomiku, kulturu, veřejnou politiku, legislativu, veřejné služby, zdraví, sociální oblast, životní prostředí, kvalitu života mimo akademickou sféru</w:t>
      </w:r>
      <w:commentRangeStart w:id="512"/>
      <w:commentRangeStart w:id="513"/>
      <w:r w:rsidR="001C63C3" w:rsidRPr="007F09F1">
        <w:rPr>
          <w:rFonts w:ascii="Arial" w:hAnsi="Arial" w:cs="Arial"/>
        </w:rPr>
        <w:t xml:space="preserve">, </w:t>
      </w:r>
      <w:ins w:id="514" w:author="Autor">
        <w:r w:rsidR="0072562E" w:rsidRPr="007F09F1">
          <w:rPr>
            <w:rFonts w:ascii="Arial" w:hAnsi="Arial" w:cs="Arial"/>
          </w:rPr>
          <w:t>dopad do oblasti vzdělávání</w:t>
        </w:r>
        <w:commentRangeEnd w:id="512"/>
        <w:r w:rsidR="0072562E" w:rsidRPr="007F09F1">
          <w:rPr>
            <w:rStyle w:val="Odkaznakoment"/>
          </w:rPr>
          <w:commentReference w:id="512"/>
        </w:r>
        <w:commentRangeEnd w:id="513"/>
        <w:r w:rsidR="005F0612" w:rsidRPr="007F09F1">
          <w:rPr>
            <w:rStyle w:val="Odkaznakoment"/>
          </w:rPr>
          <w:commentReference w:id="513"/>
        </w:r>
        <w:r w:rsidR="0072562E" w:rsidRPr="007F09F1">
          <w:rPr>
            <w:rFonts w:ascii="Arial" w:hAnsi="Arial" w:cs="Arial"/>
          </w:rPr>
          <w:t xml:space="preserve">, </w:t>
        </w:r>
      </w:ins>
      <w:r w:rsidR="001C63C3" w:rsidRPr="007F09F1">
        <w:rPr>
          <w:rFonts w:ascii="Arial" w:hAnsi="Arial" w:cs="Arial"/>
        </w:rPr>
        <w:t xml:space="preserve">případně další oblasti. </w:t>
      </w:r>
      <w:r w:rsidR="00921A46" w:rsidRPr="007F09F1">
        <w:rPr>
          <w:rFonts w:ascii="Arial" w:hAnsi="Arial" w:cs="Arial"/>
        </w:rPr>
        <w:t>V rámci tohoto modulu</w:t>
      </w:r>
      <w:r w:rsidR="003B6A8E" w:rsidRPr="007F09F1">
        <w:rPr>
          <w:rFonts w:ascii="Arial" w:hAnsi="Arial" w:cs="Arial"/>
        </w:rPr>
        <w:t xml:space="preserve"> </w:t>
      </w:r>
      <w:r w:rsidR="00F27E08" w:rsidRPr="007F09F1">
        <w:rPr>
          <w:rFonts w:ascii="Arial" w:hAnsi="Arial" w:cs="Arial"/>
        </w:rPr>
        <w:t>je</w:t>
      </w:r>
      <w:del w:id="515" w:author="Autor">
        <w:r w:rsidR="00F27E08" w:rsidRPr="007F09F1" w:rsidDel="009D6665">
          <w:rPr>
            <w:rFonts w:ascii="Arial" w:hAnsi="Arial" w:cs="Arial"/>
          </w:rPr>
          <w:delText xml:space="preserve"> </w:delText>
        </w:r>
        <w:r w:rsidR="00921A46" w:rsidRPr="007F09F1" w:rsidDel="009D6665">
          <w:rPr>
            <w:rFonts w:ascii="Arial" w:hAnsi="Arial" w:cs="Arial"/>
          </w:rPr>
          <w:delText xml:space="preserve"> </w:delText>
        </w:r>
      </w:del>
      <w:ins w:id="516" w:author="Autor">
        <w:r w:rsidR="009D6665" w:rsidRPr="007F09F1">
          <w:rPr>
            <w:rFonts w:ascii="Arial" w:hAnsi="Arial" w:cs="Arial"/>
          </w:rPr>
          <w:t xml:space="preserve"> </w:t>
        </w:r>
      </w:ins>
      <w:r w:rsidR="00921A46" w:rsidRPr="007F09F1">
        <w:rPr>
          <w:rFonts w:ascii="Arial" w:hAnsi="Arial" w:cs="Arial"/>
        </w:rPr>
        <w:t>hodnocena míra pozitivních dopadů VaVaI a jejich výsledků na společnost a</w:t>
      </w:r>
      <w:r w:rsidR="0021251C" w:rsidRPr="007F09F1">
        <w:rPr>
          <w:rFonts w:ascii="Arial" w:hAnsi="Arial" w:cs="Arial"/>
        </w:rPr>
        <w:t> </w:t>
      </w:r>
      <w:r w:rsidR="00921A46" w:rsidRPr="007F09F1">
        <w:rPr>
          <w:rFonts w:ascii="Arial" w:hAnsi="Arial" w:cs="Arial"/>
        </w:rPr>
        <w:t>občany</w:t>
      </w:r>
      <w:ins w:id="517" w:author="Autor">
        <w:r w:rsidR="005F0612" w:rsidRPr="007F09F1">
          <w:rPr>
            <w:rFonts w:ascii="Arial" w:hAnsi="Arial" w:cs="Arial"/>
          </w:rPr>
          <w:t xml:space="preserve"> </w:t>
        </w:r>
        <w:commentRangeStart w:id="518"/>
        <w:r w:rsidR="005F0612" w:rsidRPr="007F09F1">
          <w:rPr>
            <w:rFonts w:ascii="Arial" w:hAnsi="Arial" w:cs="Arial"/>
          </w:rPr>
          <w:t>při zohlednění dopadů na různé skupiny osob ve společnosti</w:t>
        </w:r>
        <w:commentRangeEnd w:id="518"/>
        <w:r w:rsidR="006D0AD7" w:rsidRPr="007F09F1">
          <w:rPr>
            <w:rStyle w:val="Odkaznakoment"/>
          </w:rPr>
          <w:commentReference w:id="518"/>
        </w:r>
      </w:ins>
      <w:r w:rsidR="00921A46" w:rsidRPr="007F09F1">
        <w:rPr>
          <w:rFonts w:ascii="Arial" w:hAnsi="Arial" w:cs="Arial"/>
        </w:rPr>
        <w:t>.</w:t>
      </w:r>
      <w:del w:id="519" w:author="Autor">
        <w:r w:rsidR="00921A46" w:rsidRPr="007F09F1" w:rsidDel="009D6665">
          <w:rPr>
            <w:rFonts w:ascii="Arial" w:hAnsi="Arial" w:cs="Arial"/>
          </w:rPr>
          <w:delText xml:space="preserve"> </w:delText>
        </w:r>
        <w:r w:rsidR="00F27E08" w:rsidRPr="007F09F1" w:rsidDel="009D6665">
          <w:rPr>
            <w:rFonts w:ascii="Arial" w:hAnsi="Arial" w:cs="Arial"/>
          </w:rPr>
          <w:delText xml:space="preserve"> </w:delText>
        </w:r>
      </w:del>
      <w:ins w:id="520" w:author="Autor">
        <w:r w:rsidR="009D6665" w:rsidRPr="007F09F1">
          <w:rPr>
            <w:rFonts w:ascii="Arial" w:hAnsi="Arial" w:cs="Arial"/>
          </w:rPr>
          <w:t xml:space="preserve"> </w:t>
        </w:r>
      </w:ins>
      <w:r w:rsidR="003B6A8E" w:rsidRPr="007F09F1">
        <w:rPr>
          <w:rFonts w:ascii="Arial" w:hAnsi="Arial" w:cs="Arial"/>
        </w:rPr>
        <w:t>J</w:t>
      </w:r>
      <w:r w:rsidR="00C326E3" w:rsidRPr="007F09F1">
        <w:rPr>
          <w:rFonts w:ascii="Arial" w:hAnsi="Arial" w:cs="Arial"/>
        </w:rPr>
        <w:t xml:space="preserve">e možné </w:t>
      </w:r>
      <w:r w:rsidR="00921A46" w:rsidRPr="007F09F1">
        <w:rPr>
          <w:rFonts w:ascii="Arial" w:hAnsi="Arial" w:cs="Arial"/>
        </w:rPr>
        <w:t>zohlednit zejména relevanci a aktuální potřebu výzkumného zaměření, navrhované a použité metody</w:t>
      </w:r>
      <w:r w:rsidR="003B6A8E" w:rsidRPr="007F09F1">
        <w:rPr>
          <w:rFonts w:ascii="Arial" w:hAnsi="Arial" w:cs="Arial"/>
        </w:rPr>
        <w:t xml:space="preserve"> </w:t>
      </w:r>
      <w:r w:rsidR="00921A46" w:rsidRPr="007F09F1">
        <w:rPr>
          <w:rFonts w:ascii="Arial" w:hAnsi="Arial" w:cs="Arial"/>
        </w:rPr>
        <w:t xml:space="preserve">a společenský význam </w:t>
      </w:r>
      <w:r w:rsidR="007747A9" w:rsidRPr="007F09F1">
        <w:rPr>
          <w:rFonts w:ascii="Arial" w:hAnsi="Arial" w:cs="Arial"/>
        </w:rPr>
        <w:t xml:space="preserve">prováděného </w:t>
      </w:r>
      <w:r w:rsidR="00921A46" w:rsidRPr="007F09F1">
        <w:rPr>
          <w:rFonts w:ascii="Arial" w:hAnsi="Arial" w:cs="Arial"/>
        </w:rPr>
        <w:t>výzkumu jako celku.</w:t>
      </w:r>
      <w:r w:rsidR="00C326E3" w:rsidRPr="007F09F1">
        <w:rPr>
          <w:rFonts w:ascii="Arial" w:hAnsi="Arial" w:cs="Arial"/>
        </w:rPr>
        <w:t xml:space="preserve"> </w:t>
      </w:r>
    </w:p>
    <w:p w14:paraId="532C64AF" w14:textId="38024B3A" w:rsidR="00C326E3" w:rsidRPr="007F09F1" w:rsidRDefault="00F27E08" w:rsidP="005D33EA">
      <w:pPr>
        <w:jc w:val="both"/>
        <w:rPr>
          <w:rFonts w:ascii="Arial" w:hAnsi="Arial" w:cs="Arial"/>
        </w:rPr>
      </w:pPr>
      <w:r w:rsidRPr="007F09F1">
        <w:rPr>
          <w:rFonts w:ascii="Arial" w:hAnsi="Arial" w:cs="Arial"/>
        </w:rPr>
        <w:t xml:space="preserve">Pro hodnocení jsou </w:t>
      </w:r>
      <w:ins w:id="521" w:author="Rulíková Lucie" w:date="2025-05-14T11:09:00Z" w16du:dateUtc="2025-05-14T09:09:00Z">
        <w:r w:rsidR="00A16E0A" w:rsidRPr="007F09F1">
          <w:rPr>
            <w:rFonts w:ascii="Arial" w:hAnsi="Arial" w:cs="Arial"/>
          </w:rPr>
          <w:t xml:space="preserve">dále </w:t>
        </w:r>
      </w:ins>
      <w:r w:rsidRPr="007F09F1">
        <w:rPr>
          <w:rFonts w:ascii="Arial" w:hAnsi="Arial" w:cs="Arial"/>
        </w:rPr>
        <w:t xml:space="preserve">určující reálné pozitivní dopady výzkumu a oblasti jako </w:t>
      </w:r>
      <w:r w:rsidR="00C326E3" w:rsidRPr="007F09F1">
        <w:rPr>
          <w:rFonts w:ascii="Arial" w:hAnsi="Arial" w:cs="Arial"/>
        </w:rPr>
        <w:t>úspěšnost organizace v</w:t>
      </w:r>
      <w:r w:rsidR="006E0C1E" w:rsidRPr="007F09F1">
        <w:rPr>
          <w:rFonts w:ascii="Arial" w:hAnsi="Arial" w:cs="Arial"/>
        </w:rPr>
        <w:t> </w:t>
      </w:r>
      <w:r w:rsidR="00C326E3" w:rsidRPr="007F09F1">
        <w:rPr>
          <w:rFonts w:ascii="Arial" w:hAnsi="Arial" w:cs="Arial"/>
        </w:rPr>
        <w:t>transferu</w:t>
      </w:r>
      <w:commentRangeStart w:id="522"/>
      <w:ins w:id="523" w:author="Autor">
        <w:r w:rsidR="006E0C1E" w:rsidRPr="007F09F1">
          <w:rPr>
            <w:rFonts w:ascii="Arial" w:hAnsi="Arial" w:cs="Arial"/>
          </w:rPr>
          <w:t xml:space="preserve"> výsledků VaVaI</w:t>
        </w:r>
      </w:ins>
      <w:commentRangeEnd w:id="522"/>
      <w:r w:rsidR="00E512AB" w:rsidRPr="007F09F1">
        <w:rPr>
          <w:rStyle w:val="Odkaznakoment"/>
        </w:rPr>
        <w:commentReference w:id="522"/>
      </w:r>
      <w:r w:rsidR="0084619D" w:rsidRPr="007F09F1">
        <w:rPr>
          <w:rFonts w:ascii="Arial" w:hAnsi="Arial" w:cs="Arial"/>
        </w:rPr>
        <w:t xml:space="preserve">, mezisektorové spolupráce, posilování </w:t>
      </w:r>
      <w:r w:rsidR="00C326E3" w:rsidRPr="007F09F1">
        <w:rPr>
          <w:rFonts w:ascii="Arial" w:hAnsi="Arial" w:cs="Arial"/>
        </w:rPr>
        <w:t>hodnocení excelence v rámci zapojení do projektových aktivit v mezinárodním srovnání</w:t>
      </w:r>
      <w:r w:rsidR="00450DD7" w:rsidRPr="007F09F1">
        <w:rPr>
          <w:rFonts w:ascii="Arial" w:hAnsi="Arial" w:cs="Arial"/>
        </w:rPr>
        <w:t xml:space="preserve">, zejména do schémat rámcového programu EU pro výzkum a inovace </w:t>
      </w:r>
      <w:r w:rsidR="0084619D" w:rsidRPr="007F09F1">
        <w:rPr>
          <w:rFonts w:ascii="Arial" w:hAnsi="Arial" w:cs="Arial"/>
        </w:rPr>
        <w:t xml:space="preserve">či hodnocení </w:t>
      </w:r>
      <w:r w:rsidR="00C326E3" w:rsidRPr="007F09F1">
        <w:rPr>
          <w:rFonts w:ascii="Arial" w:hAnsi="Arial" w:cs="Arial"/>
        </w:rPr>
        <w:t>výsledk</w:t>
      </w:r>
      <w:r w:rsidR="0084619D" w:rsidRPr="007F09F1">
        <w:rPr>
          <w:rFonts w:ascii="Arial" w:hAnsi="Arial" w:cs="Arial"/>
        </w:rPr>
        <w:t>ů</w:t>
      </w:r>
      <w:r w:rsidR="00C326E3" w:rsidRPr="007F09F1">
        <w:rPr>
          <w:rFonts w:ascii="Arial" w:hAnsi="Arial" w:cs="Arial"/>
        </w:rPr>
        <w:t xml:space="preserve"> přispívající</w:t>
      </w:r>
      <w:r w:rsidR="0084619D" w:rsidRPr="007F09F1">
        <w:rPr>
          <w:rFonts w:ascii="Arial" w:hAnsi="Arial" w:cs="Arial"/>
        </w:rPr>
        <w:t>ch</w:t>
      </w:r>
      <w:r w:rsidR="00C326E3" w:rsidRPr="007F09F1">
        <w:rPr>
          <w:rFonts w:ascii="Arial" w:hAnsi="Arial" w:cs="Arial"/>
        </w:rPr>
        <w:t xml:space="preserve"> k valorizaci znalostí např. v tvorbě veřejných politik</w:t>
      </w:r>
      <w:r w:rsidR="0084619D" w:rsidRPr="007F09F1">
        <w:rPr>
          <w:rFonts w:ascii="Arial" w:hAnsi="Arial" w:cs="Arial"/>
        </w:rPr>
        <w:t xml:space="preserve"> či popularizaci</w:t>
      </w:r>
      <w:r w:rsidR="00C326E3" w:rsidRPr="007F09F1">
        <w:rPr>
          <w:rFonts w:ascii="Arial" w:hAnsi="Arial" w:cs="Arial"/>
        </w:rPr>
        <w:t xml:space="preserve"> </w:t>
      </w:r>
      <w:r w:rsidR="003B6A8E" w:rsidRPr="007F09F1">
        <w:rPr>
          <w:rFonts w:ascii="Arial" w:hAnsi="Arial" w:cs="Arial"/>
        </w:rPr>
        <w:t>VaVaI.</w:t>
      </w:r>
    </w:p>
    <w:p w14:paraId="7CCF15E6" w14:textId="3FAD78AD" w:rsidR="009E3FA6" w:rsidRPr="007F09F1" w:rsidRDefault="008B0D01" w:rsidP="00FC7804">
      <w:pPr>
        <w:pStyle w:val="Nadpis2"/>
      </w:pPr>
      <w:bookmarkStart w:id="524" w:name="_Toc195174938"/>
      <w:bookmarkStart w:id="525" w:name="_Toc198129026"/>
      <w:r w:rsidRPr="007F09F1">
        <w:t>Modul</w:t>
      </w:r>
      <w:r w:rsidR="00001D86" w:rsidRPr="007F09F1">
        <w:t xml:space="preserve"> 4 –</w:t>
      </w:r>
      <w:r w:rsidR="004B4ADB" w:rsidRPr="007F09F1">
        <w:t xml:space="preserve"> Ř</w:t>
      </w:r>
      <w:r w:rsidR="004960B3" w:rsidRPr="007F09F1">
        <w:t>ízení</w:t>
      </w:r>
      <w:r w:rsidR="004B4ADB" w:rsidRPr="007F09F1">
        <w:t xml:space="preserve"> VO</w:t>
      </w:r>
      <w:bookmarkEnd w:id="524"/>
      <w:bookmarkEnd w:id="525"/>
    </w:p>
    <w:p w14:paraId="4933E5FD" w14:textId="74DB83C3" w:rsidR="007A3204" w:rsidRPr="007F09F1" w:rsidRDefault="003944F9" w:rsidP="005D33EA">
      <w:pPr>
        <w:keepNext/>
        <w:jc w:val="both"/>
        <w:rPr>
          <w:rFonts w:ascii="Arial" w:hAnsi="Arial" w:cs="Arial"/>
        </w:rPr>
      </w:pPr>
      <w:r w:rsidRPr="007F09F1">
        <w:rPr>
          <w:rFonts w:ascii="Arial" w:hAnsi="Arial" w:cs="Arial"/>
        </w:rPr>
        <w:t>V M</w:t>
      </w:r>
      <w:r w:rsidR="00001D86" w:rsidRPr="007F09F1">
        <w:rPr>
          <w:rFonts w:ascii="Arial" w:hAnsi="Arial" w:cs="Arial"/>
        </w:rPr>
        <w:t xml:space="preserve">odulu 4 </w:t>
      </w:r>
      <w:r w:rsidR="002D54E2" w:rsidRPr="007F09F1">
        <w:rPr>
          <w:rFonts w:ascii="Arial" w:hAnsi="Arial" w:cs="Arial"/>
        </w:rPr>
        <w:t xml:space="preserve">je </w:t>
      </w:r>
      <w:r w:rsidR="00001D86" w:rsidRPr="007F09F1">
        <w:rPr>
          <w:rFonts w:ascii="Arial" w:hAnsi="Arial" w:cs="Arial"/>
        </w:rPr>
        <w:t xml:space="preserve">posuzována </w:t>
      </w:r>
      <w:r w:rsidR="007A3204" w:rsidRPr="007F09F1">
        <w:rPr>
          <w:rFonts w:ascii="Arial" w:hAnsi="Arial" w:cs="Arial"/>
        </w:rPr>
        <w:t xml:space="preserve">zejména kvalita nastavení procesů </w:t>
      </w:r>
      <w:r w:rsidR="007310AE" w:rsidRPr="007F09F1">
        <w:rPr>
          <w:rFonts w:ascii="Arial" w:hAnsi="Arial" w:cs="Arial"/>
        </w:rPr>
        <w:t xml:space="preserve">a řízení aktivit VO </w:t>
      </w:r>
      <w:r w:rsidR="007A3204" w:rsidRPr="007F09F1">
        <w:rPr>
          <w:rFonts w:ascii="Arial" w:hAnsi="Arial" w:cs="Arial"/>
        </w:rPr>
        <w:t xml:space="preserve">související s výzkumem. </w:t>
      </w:r>
      <w:del w:id="526" w:author="Rulíková Lucie" w:date="2025-05-14T11:08:00Z" w16du:dateUtc="2025-05-14T09:08:00Z">
        <w:r w:rsidR="007A3204" w:rsidRPr="007F09F1" w:rsidDel="00FE7529">
          <w:rPr>
            <w:rFonts w:ascii="Arial" w:hAnsi="Arial" w:cs="Arial"/>
          </w:rPr>
          <w:delText>Tímto modelem</w:delText>
        </w:r>
      </w:del>
      <w:ins w:id="527" w:author="Rulíková Lucie" w:date="2025-05-14T11:08:00Z" w16du:dateUtc="2025-05-14T09:08:00Z">
        <w:r w:rsidR="00FE7529" w:rsidRPr="007F09F1">
          <w:rPr>
            <w:rFonts w:ascii="Arial" w:hAnsi="Arial" w:cs="Arial"/>
          </w:rPr>
          <w:t>V tomto modulu</w:t>
        </w:r>
      </w:ins>
      <w:r w:rsidR="007A3204" w:rsidRPr="007F09F1">
        <w:rPr>
          <w:rFonts w:ascii="Arial" w:hAnsi="Arial" w:cs="Arial"/>
        </w:rPr>
        <w:t xml:space="preserve"> VO prokazuje, že má nastaveny či rozvíjí podmínky pro zabezpečení kvalitního výzkumu, a to v kvalitě a adekvátnosti řízení zejména v oblastech personální politiky</w:t>
      </w:r>
      <w:r w:rsidR="0021251C" w:rsidRPr="007F09F1">
        <w:rPr>
          <w:rFonts w:ascii="Arial" w:hAnsi="Arial" w:cs="Arial"/>
        </w:rPr>
        <w:t xml:space="preserve"> </w:t>
      </w:r>
      <w:r w:rsidR="007A3204" w:rsidRPr="007F09F1">
        <w:rPr>
          <w:rFonts w:ascii="Arial" w:hAnsi="Arial" w:cs="Arial"/>
        </w:rPr>
        <w:t>a</w:t>
      </w:r>
      <w:r w:rsidR="007D255C" w:rsidRPr="007F09F1">
        <w:rPr>
          <w:rFonts w:ascii="Arial" w:hAnsi="Arial" w:cs="Arial"/>
        </w:rPr>
        <w:t xml:space="preserve"> </w:t>
      </w:r>
      <w:r w:rsidR="00001D86" w:rsidRPr="007F09F1">
        <w:rPr>
          <w:rFonts w:ascii="Arial" w:hAnsi="Arial" w:cs="Arial"/>
        </w:rPr>
        <w:t>rozvoj</w:t>
      </w:r>
      <w:r w:rsidR="007A3204" w:rsidRPr="007F09F1">
        <w:rPr>
          <w:rFonts w:ascii="Arial" w:hAnsi="Arial" w:cs="Arial"/>
        </w:rPr>
        <w:t>e</w:t>
      </w:r>
      <w:r w:rsidR="00001D86" w:rsidRPr="007F09F1">
        <w:rPr>
          <w:rFonts w:ascii="Arial" w:hAnsi="Arial" w:cs="Arial"/>
        </w:rPr>
        <w:t xml:space="preserve"> lidských zdrojů</w:t>
      </w:r>
      <w:r w:rsidR="00F27E08" w:rsidRPr="007F09F1">
        <w:rPr>
          <w:rFonts w:ascii="Arial" w:hAnsi="Arial" w:cs="Arial"/>
        </w:rPr>
        <w:t xml:space="preserve"> a rovnosti příležitostí</w:t>
      </w:r>
      <w:ins w:id="528" w:author="Autor">
        <w:r w:rsidR="00AC4202" w:rsidRPr="007F09F1">
          <w:rPr>
            <w:rFonts w:ascii="Arial" w:hAnsi="Arial" w:cs="Arial"/>
          </w:rPr>
          <w:t xml:space="preserve"> </w:t>
        </w:r>
        <w:commentRangeStart w:id="529"/>
        <w:r w:rsidR="00AC4202" w:rsidRPr="007F09F1">
          <w:rPr>
            <w:rFonts w:ascii="Arial" w:hAnsi="Arial" w:cs="Arial"/>
          </w:rPr>
          <w:t xml:space="preserve">(např. </w:t>
        </w:r>
        <w:del w:id="530" w:author="Rulíková Lucie" w:date="2025-05-14T11:09:00Z" w16du:dateUtc="2025-05-14T09:09:00Z">
          <w:r w:rsidR="00AC4202" w:rsidRPr="007F09F1" w:rsidDel="00A16E0A">
            <w:rPr>
              <w:rFonts w:ascii="Arial" w:hAnsi="Arial" w:cs="Arial"/>
            </w:rPr>
            <w:delText>P</w:delText>
          </w:r>
        </w:del>
      </w:ins>
      <w:ins w:id="531" w:author="Rulíková Lucie" w:date="2025-05-14T11:09:00Z" w16du:dateUtc="2025-05-14T09:09:00Z">
        <w:r w:rsidR="00A16E0A" w:rsidRPr="007F09F1">
          <w:rPr>
            <w:rFonts w:ascii="Arial" w:hAnsi="Arial" w:cs="Arial"/>
          </w:rPr>
          <w:t>p</w:t>
        </w:r>
      </w:ins>
      <w:ins w:id="532" w:author="Autor">
        <w:r w:rsidR="00AC4202" w:rsidRPr="007F09F1">
          <w:rPr>
            <w:rFonts w:ascii="Arial" w:hAnsi="Arial" w:cs="Arial"/>
          </w:rPr>
          <w:t xml:space="preserve">lány </w:t>
        </w:r>
        <w:r w:rsidR="00AC4202" w:rsidRPr="007F09F1">
          <w:rPr>
            <w:rFonts w:ascii="Arial" w:hAnsi="Arial" w:cs="Arial"/>
          </w:rPr>
          <w:lastRenderedPageBreak/>
          <w:t>genderové rovnosti a HR Award)</w:t>
        </w:r>
        <w:commentRangeEnd w:id="529"/>
        <w:r w:rsidR="00AC4202" w:rsidRPr="007F09F1">
          <w:rPr>
            <w:rStyle w:val="Odkaznakoment"/>
          </w:rPr>
          <w:commentReference w:id="529"/>
        </w:r>
      </w:ins>
      <w:r w:rsidR="00F27E08" w:rsidRPr="007F09F1">
        <w:rPr>
          <w:rFonts w:ascii="Arial" w:hAnsi="Arial" w:cs="Arial"/>
        </w:rPr>
        <w:t>, dodržování etických zásad, vědecké integrity a dobré vědecké praxe,</w:t>
      </w:r>
      <w:r w:rsidR="00001D86" w:rsidRPr="007F09F1">
        <w:rPr>
          <w:rFonts w:ascii="Arial" w:hAnsi="Arial" w:cs="Arial"/>
        </w:rPr>
        <w:t xml:space="preserve"> </w:t>
      </w:r>
      <w:r w:rsidR="007A3204" w:rsidRPr="007F09F1">
        <w:rPr>
          <w:rFonts w:ascii="Arial" w:hAnsi="Arial" w:cs="Arial"/>
        </w:rPr>
        <w:t>správy</w:t>
      </w:r>
      <w:r w:rsidR="00CF3E71" w:rsidRPr="007F09F1">
        <w:rPr>
          <w:rFonts w:ascii="Arial" w:hAnsi="Arial" w:cs="Arial"/>
        </w:rPr>
        <w:t xml:space="preserve"> a</w:t>
      </w:r>
      <w:r w:rsidR="007D255C" w:rsidRPr="007F09F1">
        <w:rPr>
          <w:rFonts w:ascii="Arial" w:hAnsi="Arial" w:cs="Arial"/>
        </w:rPr>
        <w:t xml:space="preserve"> organizace</w:t>
      </w:r>
      <w:r w:rsidR="00001D86" w:rsidRPr="007F09F1">
        <w:rPr>
          <w:rFonts w:ascii="Arial" w:hAnsi="Arial" w:cs="Arial"/>
        </w:rPr>
        <w:t xml:space="preserve"> infrastruktur</w:t>
      </w:r>
      <w:r w:rsidR="007D255C" w:rsidRPr="007F09F1">
        <w:rPr>
          <w:rFonts w:ascii="Arial" w:hAnsi="Arial" w:cs="Arial"/>
        </w:rPr>
        <w:t>y pro výzkum</w:t>
      </w:r>
      <w:r w:rsidR="007A3204" w:rsidRPr="007F09F1">
        <w:rPr>
          <w:rFonts w:ascii="Arial" w:hAnsi="Arial" w:cs="Arial"/>
        </w:rPr>
        <w:t xml:space="preserve"> či</w:t>
      </w:r>
      <w:r w:rsidR="0021251C" w:rsidRPr="007F09F1">
        <w:rPr>
          <w:rFonts w:ascii="Arial" w:hAnsi="Arial" w:cs="Arial"/>
        </w:rPr>
        <w:t> </w:t>
      </w:r>
      <w:r w:rsidR="007A3204" w:rsidRPr="007F09F1">
        <w:rPr>
          <w:rFonts w:ascii="Arial" w:hAnsi="Arial" w:cs="Arial"/>
        </w:rPr>
        <w:t>schopnosti zajistit podmínky pro získávání grantů a projektů na národní i mezinárodní úrovni. Modul se tak zaměřuje na</w:t>
      </w:r>
      <w:del w:id="533" w:author="Autor">
        <w:r w:rsidR="007A3204" w:rsidRPr="007F09F1" w:rsidDel="009D6665">
          <w:rPr>
            <w:rFonts w:ascii="Arial" w:hAnsi="Arial" w:cs="Arial"/>
          </w:rPr>
          <w:delText xml:space="preserve">  </w:delText>
        </w:r>
      </w:del>
      <w:ins w:id="534" w:author="Autor">
        <w:r w:rsidR="009D6665" w:rsidRPr="007F09F1">
          <w:rPr>
            <w:rFonts w:ascii="Arial" w:hAnsi="Arial" w:cs="Arial"/>
          </w:rPr>
          <w:t xml:space="preserve"> </w:t>
        </w:r>
      </w:ins>
      <w:r w:rsidR="007A3204" w:rsidRPr="007F09F1">
        <w:rPr>
          <w:rFonts w:ascii="Arial" w:hAnsi="Arial" w:cs="Arial"/>
        </w:rPr>
        <w:t xml:space="preserve">oblast managementu vědy v nejširším smyslu, </w:t>
      </w:r>
      <w:ins w:id="535" w:author="Autor">
        <w:r w:rsidR="00F23096" w:rsidRPr="007F09F1">
          <w:rPr>
            <w:rFonts w:ascii="Arial" w:hAnsi="Arial" w:cs="Arial"/>
          </w:rPr>
          <w:t xml:space="preserve">transferový ekosystém, </w:t>
        </w:r>
      </w:ins>
      <w:r w:rsidR="00976568" w:rsidRPr="007F09F1">
        <w:rPr>
          <w:rFonts w:ascii="Arial" w:hAnsi="Arial" w:cs="Arial"/>
        </w:rPr>
        <w:t>kontrolu kvality</w:t>
      </w:r>
      <w:r w:rsidR="006E7114" w:rsidRPr="007F09F1">
        <w:rPr>
          <w:rFonts w:ascii="Arial" w:hAnsi="Arial" w:cs="Arial"/>
        </w:rPr>
        <w:t xml:space="preserve"> </w:t>
      </w:r>
      <w:r w:rsidR="007A3204" w:rsidRPr="007F09F1">
        <w:rPr>
          <w:rFonts w:ascii="Arial" w:hAnsi="Arial" w:cs="Arial"/>
        </w:rPr>
        <w:t>interních motivačních schémat pro podporu excelentní vědy</w:t>
      </w:r>
      <w:ins w:id="536" w:author="Autor">
        <w:r w:rsidR="00F23096" w:rsidRPr="007F09F1">
          <w:rPr>
            <w:rFonts w:ascii="Arial" w:hAnsi="Arial" w:cs="Arial"/>
          </w:rPr>
          <w:t xml:space="preserve"> </w:t>
        </w:r>
        <w:commentRangeStart w:id="537"/>
        <w:r w:rsidR="00F23096" w:rsidRPr="007F09F1">
          <w:rPr>
            <w:rFonts w:ascii="Arial" w:hAnsi="Arial" w:cs="Arial"/>
          </w:rPr>
          <w:t xml:space="preserve">včetně </w:t>
        </w:r>
        <w:r w:rsidR="00455BA9" w:rsidRPr="007F09F1">
          <w:rPr>
            <w:rFonts w:ascii="Arial" w:hAnsi="Arial" w:cs="Arial"/>
          </w:rPr>
          <w:t xml:space="preserve">smysluplného </w:t>
        </w:r>
        <w:r w:rsidR="00F23096" w:rsidRPr="007F09F1">
          <w:rPr>
            <w:rFonts w:ascii="Arial" w:hAnsi="Arial" w:cs="Arial"/>
          </w:rPr>
          <w:t xml:space="preserve">začlenění informací z národního hodnocení </w:t>
        </w:r>
        <w:r w:rsidR="00455BA9" w:rsidRPr="007F09F1">
          <w:rPr>
            <w:rFonts w:ascii="Arial" w:hAnsi="Arial" w:cs="Arial"/>
          </w:rPr>
          <w:t>podle Metodiky</w:t>
        </w:r>
        <w:del w:id="538" w:author="Rulíková Lucie" w:date="2025-05-14T11:10:00Z" w16du:dateUtc="2025-05-14T09:10:00Z">
          <w:r w:rsidR="00455BA9" w:rsidRPr="007F09F1" w:rsidDel="00A16E0A">
            <w:rPr>
              <w:rFonts w:ascii="Arial" w:hAnsi="Arial" w:cs="Arial"/>
            </w:rPr>
            <w:delText xml:space="preserve"> 2025+</w:delText>
          </w:r>
        </w:del>
        <w:r w:rsidR="00F23096" w:rsidRPr="007F09F1">
          <w:rPr>
            <w:rFonts w:ascii="Arial" w:hAnsi="Arial" w:cs="Arial"/>
          </w:rPr>
          <w:t xml:space="preserve"> do interních evaluačních procesů organizace</w:t>
        </w:r>
        <w:del w:id="539" w:author="Autor">
          <w:r w:rsidR="00F23096" w:rsidRPr="007F09F1" w:rsidDel="006E0C1E">
            <w:rPr>
              <w:rFonts w:ascii="Arial" w:hAnsi="Arial" w:cs="Arial"/>
            </w:rPr>
            <w:delText>.</w:delText>
          </w:r>
        </w:del>
      </w:ins>
      <w:del w:id="540" w:author="Autor">
        <w:r w:rsidR="007A3204" w:rsidRPr="007F09F1" w:rsidDel="00F23096">
          <w:rPr>
            <w:rFonts w:ascii="Arial" w:hAnsi="Arial" w:cs="Arial"/>
          </w:rPr>
          <w:delText xml:space="preserve"> či transferového ekosystému</w:delText>
        </w:r>
        <w:r w:rsidR="007A3204" w:rsidRPr="007F09F1" w:rsidDel="006E0C1E">
          <w:rPr>
            <w:rFonts w:ascii="Arial" w:hAnsi="Arial" w:cs="Arial"/>
          </w:rPr>
          <w:delText>.</w:delText>
        </w:r>
        <w:r w:rsidR="007A3204" w:rsidRPr="007F09F1" w:rsidDel="00F23096">
          <w:rPr>
            <w:rFonts w:ascii="Arial" w:hAnsi="Arial" w:cs="Arial"/>
          </w:rPr>
          <w:delText xml:space="preserve"> </w:delText>
        </w:r>
      </w:del>
      <w:ins w:id="541" w:author="Autor">
        <w:r w:rsidR="00F23096" w:rsidRPr="007F09F1">
          <w:rPr>
            <w:rFonts w:ascii="Arial" w:hAnsi="Arial" w:cs="Arial"/>
          </w:rPr>
          <w:t>.</w:t>
        </w:r>
        <w:commentRangeEnd w:id="537"/>
        <w:r w:rsidR="00F23096" w:rsidRPr="007F09F1">
          <w:rPr>
            <w:rStyle w:val="Odkaznakoment"/>
          </w:rPr>
          <w:commentReference w:id="537"/>
        </w:r>
      </w:ins>
    </w:p>
    <w:p w14:paraId="3C1ACE88" w14:textId="0AA84CA5" w:rsidR="009E3FA6" w:rsidRPr="007F09F1" w:rsidRDefault="008B0D01" w:rsidP="00FC7804">
      <w:pPr>
        <w:pStyle w:val="Nadpis2"/>
      </w:pPr>
      <w:bookmarkStart w:id="542" w:name="_Toc195174939"/>
      <w:bookmarkStart w:id="543" w:name="_Toc198129027"/>
      <w:r w:rsidRPr="007F09F1">
        <w:t>Modul</w:t>
      </w:r>
      <w:r w:rsidR="00001D86" w:rsidRPr="007F09F1">
        <w:t xml:space="preserve"> 5 – Strategie a koncepce</w:t>
      </w:r>
      <w:bookmarkEnd w:id="542"/>
      <w:bookmarkEnd w:id="543"/>
    </w:p>
    <w:p w14:paraId="13A49D33" w14:textId="2DC24D64" w:rsidR="00B964FC" w:rsidRPr="007F09F1" w:rsidRDefault="00001D86" w:rsidP="005D33EA">
      <w:pPr>
        <w:jc w:val="both"/>
        <w:rPr>
          <w:rFonts w:ascii="Arial" w:hAnsi="Arial" w:cs="Arial"/>
        </w:rPr>
      </w:pPr>
      <w:r w:rsidRPr="007F09F1">
        <w:rPr>
          <w:rFonts w:ascii="Arial" w:hAnsi="Arial" w:cs="Arial"/>
        </w:rPr>
        <w:t xml:space="preserve">Kvalitní formulace výzkumné strategie </w:t>
      </w:r>
      <w:r w:rsidR="006450D4" w:rsidRPr="007F09F1">
        <w:rPr>
          <w:rFonts w:ascii="Arial" w:hAnsi="Arial" w:cs="Arial"/>
        </w:rPr>
        <w:t>VO</w:t>
      </w:r>
      <w:r w:rsidRPr="007F09F1">
        <w:rPr>
          <w:rFonts w:ascii="Arial" w:hAnsi="Arial" w:cs="Arial"/>
        </w:rPr>
        <w:t xml:space="preserve"> stanoví základ pro budoucí vývoj a její kvalita je kritickým faktorem pro </w:t>
      </w:r>
      <w:del w:id="544" w:author="Autor">
        <w:r w:rsidR="003B6A8E" w:rsidRPr="007F09F1" w:rsidDel="005F0612">
          <w:rPr>
            <w:rFonts w:ascii="Arial" w:hAnsi="Arial" w:cs="Arial"/>
          </w:rPr>
          <w:delText>O</w:delText>
        </w:r>
        <w:r w:rsidR="00496857" w:rsidRPr="007F09F1" w:rsidDel="005F0612">
          <w:rPr>
            <w:rFonts w:ascii="Arial" w:hAnsi="Arial" w:cs="Arial"/>
          </w:rPr>
          <w:delText>dborné</w:delText>
        </w:r>
        <w:r w:rsidRPr="007F09F1" w:rsidDel="005F0612">
          <w:rPr>
            <w:rFonts w:ascii="Arial" w:hAnsi="Arial" w:cs="Arial"/>
          </w:rPr>
          <w:delText xml:space="preserve"> </w:delText>
        </w:r>
      </w:del>
      <w:commentRangeStart w:id="545"/>
      <w:ins w:id="546" w:author="Autor">
        <w:r w:rsidR="005F0612" w:rsidRPr="007F09F1">
          <w:rPr>
            <w:rFonts w:ascii="Arial" w:hAnsi="Arial" w:cs="Arial"/>
          </w:rPr>
          <w:t xml:space="preserve">evaluační </w:t>
        </w:r>
        <w:commentRangeEnd w:id="545"/>
        <w:r w:rsidR="005F0612" w:rsidRPr="007F09F1">
          <w:rPr>
            <w:rStyle w:val="Odkaznakoment"/>
          </w:rPr>
          <w:commentReference w:id="545"/>
        </w:r>
      </w:ins>
      <w:r w:rsidRPr="007F09F1">
        <w:rPr>
          <w:rFonts w:ascii="Arial" w:hAnsi="Arial" w:cs="Arial"/>
        </w:rPr>
        <w:t>panely</w:t>
      </w:r>
      <w:ins w:id="547" w:author="Autor">
        <w:r w:rsidR="00951644" w:rsidRPr="007F09F1">
          <w:rPr>
            <w:rFonts w:ascii="Arial" w:hAnsi="Arial" w:cs="Arial"/>
          </w:rPr>
          <w:t xml:space="preserve"> </w:t>
        </w:r>
        <w:commentRangeStart w:id="548"/>
        <w:r w:rsidR="00951644" w:rsidRPr="007F09F1">
          <w:rPr>
            <w:rFonts w:ascii="Arial" w:hAnsi="Arial" w:cs="Arial"/>
          </w:rPr>
          <w:t>poskytovatele</w:t>
        </w:r>
        <w:commentRangeEnd w:id="548"/>
        <w:r w:rsidR="00951644" w:rsidRPr="007F09F1">
          <w:rPr>
            <w:rStyle w:val="Odkaznakoment"/>
          </w:rPr>
          <w:commentReference w:id="548"/>
        </w:r>
      </w:ins>
      <w:r w:rsidRPr="007F09F1">
        <w:rPr>
          <w:rFonts w:ascii="Arial" w:hAnsi="Arial" w:cs="Arial"/>
        </w:rPr>
        <w:t xml:space="preserve">. Významnost tohoto kritéria se týká všech </w:t>
      </w:r>
      <w:r w:rsidR="00F10ABD" w:rsidRPr="007F09F1">
        <w:rPr>
          <w:rFonts w:ascii="Arial" w:hAnsi="Arial" w:cs="Arial"/>
        </w:rPr>
        <w:t>VO</w:t>
      </w:r>
      <w:r w:rsidRPr="007F09F1">
        <w:rPr>
          <w:rFonts w:ascii="Arial" w:hAnsi="Arial" w:cs="Arial"/>
        </w:rPr>
        <w:t xml:space="preserve">. Strategie a koncepce zahrnuje sledování parametrů v těchto oblastech: </w:t>
      </w:r>
      <w:r w:rsidR="006450D4" w:rsidRPr="007F09F1">
        <w:rPr>
          <w:rFonts w:ascii="Arial" w:hAnsi="Arial" w:cs="Arial"/>
        </w:rPr>
        <w:t>p</w:t>
      </w:r>
      <w:r w:rsidRPr="007F09F1">
        <w:rPr>
          <w:rFonts w:ascii="Arial" w:hAnsi="Arial" w:cs="Arial"/>
        </w:rPr>
        <w:t xml:space="preserve">řiměřenost a kvalita výzkumné strategie, mise organizace, koncepce </w:t>
      </w:r>
      <w:r w:rsidR="009C3643" w:rsidRPr="007F09F1">
        <w:rPr>
          <w:rFonts w:ascii="Arial" w:hAnsi="Arial" w:cs="Arial"/>
        </w:rPr>
        <w:t xml:space="preserve">k naplňování </w:t>
      </w:r>
      <w:r w:rsidR="00092402" w:rsidRPr="007F09F1">
        <w:rPr>
          <w:rFonts w:ascii="Arial" w:hAnsi="Arial" w:cs="Arial"/>
        </w:rPr>
        <w:t xml:space="preserve">této </w:t>
      </w:r>
      <w:r w:rsidR="009C3643" w:rsidRPr="007F09F1">
        <w:rPr>
          <w:rFonts w:ascii="Arial" w:hAnsi="Arial" w:cs="Arial"/>
        </w:rPr>
        <w:t xml:space="preserve">mise a její </w:t>
      </w:r>
      <w:r w:rsidR="00092402" w:rsidRPr="007F09F1">
        <w:rPr>
          <w:rFonts w:ascii="Arial" w:hAnsi="Arial" w:cs="Arial"/>
        </w:rPr>
        <w:t xml:space="preserve">reálné </w:t>
      </w:r>
      <w:r w:rsidRPr="007F09F1">
        <w:rPr>
          <w:rFonts w:ascii="Arial" w:hAnsi="Arial" w:cs="Arial"/>
        </w:rPr>
        <w:t>plnění, vize pro další období, vazba na plnění kon</w:t>
      </w:r>
      <w:r w:rsidR="009C3643" w:rsidRPr="007F09F1">
        <w:rPr>
          <w:rFonts w:ascii="Arial" w:hAnsi="Arial" w:cs="Arial"/>
        </w:rPr>
        <w:t>cepce poskytovatele/zřizovatele či</w:t>
      </w:r>
      <w:r w:rsidRPr="007F09F1">
        <w:rPr>
          <w:rFonts w:ascii="Arial" w:hAnsi="Arial" w:cs="Arial"/>
        </w:rPr>
        <w:t xml:space="preserve"> případná vazba na plnění vyšších strategických cílů a opatření vyplývajících z </w:t>
      </w:r>
      <w:r w:rsidR="00DD6A9F" w:rsidRPr="007F09F1">
        <w:rPr>
          <w:rFonts w:ascii="Arial" w:hAnsi="Arial" w:cs="Arial"/>
        </w:rPr>
        <w:t>platných dokumentů na národní a </w:t>
      </w:r>
      <w:r w:rsidRPr="007F09F1">
        <w:rPr>
          <w:rFonts w:ascii="Arial" w:hAnsi="Arial" w:cs="Arial"/>
        </w:rPr>
        <w:t>nadnárodní úrovni.</w:t>
      </w:r>
      <w:r w:rsidR="00D4062B" w:rsidRPr="007F09F1">
        <w:rPr>
          <w:rFonts w:ascii="Arial" w:hAnsi="Arial" w:cs="Arial"/>
        </w:rPr>
        <w:t xml:space="preserve"> Důležitým atributem</w:t>
      </w:r>
      <w:r w:rsidR="00344EEE" w:rsidRPr="007F09F1">
        <w:rPr>
          <w:rFonts w:ascii="Arial" w:hAnsi="Arial" w:cs="Arial"/>
        </w:rPr>
        <w:t xml:space="preserve"> modulu je jeho prospektivnost, která se </w:t>
      </w:r>
      <w:r w:rsidR="0017631F" w:rsidRPr="007F09F1">
        <w:rPr>
          <w:rFonts w:ascii="Arial" w:hAnsi="Arial" w:cs="Arial"/>
        </w:rPr>
        <w:t>projevuje</w:t>
      </w:r>
      <w:r w:rsidR="00344EEE" w:rsidRPr="007F09F1">
        <w:rPr>
          <w:rFonts w:ascii="Arial" w:hAnsi="Arial" w:cs="Arial"/>
        </w:rPr>
        <w:t xml:space="preserve"> </w:t>
      </w:r>
      <w:r w:rsidR="002D54E2" w:rsidRPr="007F09F1">
        <w:rPr>
          <w:rFonts w:ascii="Arial" w:hAnsi="Arial" w:cs="Arial"/>
        </w:rPr>
        <w:t xml:space="preserve">nejen </w:t>
      </w:r>
      <w:r w:rsidR="00344EEE" w:rsidRPr="007F09F1">
        <w:rPr>
          <w:rFonts w:ascii="Arial" w:hAnsi="Arial" w:cs="Arial"/>
        </w:rPr>
        <w:t>tím, že navazuje na vyhodnocování současného stavu</w:t>
      </w:r>
      <w:r w:rsidR="0021251C" w:rsidRPr="007F09F1">
        <w:rPr>
          <w:rFonts w:ascii="Arial" w:hAnsi="Arial" w:cs="Arial"/>
        </w:rPr>
        <w:t xml:space="preserve"> </w:t>
      </w:r>
      <w:r w:rsidR="00344EEE" w:rsidRPr="007F09F1">
        <w:rPr>
          <w:rFonts w:ascii="Arial" w:hAnsi="Arial" w:cs="Arial"/>
        </w:rPr>
        <w:t>a dosavadního vývoje (viz</w:t>
      </w:r>
      <w:r w:rsidR="0021251C" w:rsidRPr="007F09F1">
        <w:rPr>
          <w:rFonts w:ascii="Arial" w:hAnsi="Arial" w:cs="Arial"/>
        </w:rPr>
        <w:t> </w:t>
      </w:r>
      <w:r w:rsidR="00344EEE" w:rsidRPr="007F09F1">
        <w:rPr>
          <w:rFonts w:ascii="Arial" w:hAnsi="Arial" w:cs="Arial"/>
        </w:rPr>
        <w:t xml:space="preserve">předchozí moduly), </w:t>
      </w:r>
      <w:r w:rsidR="0017631F" w:rsidRPr="007F09F1">
        <w:rPr>
          <w:rFonts w:ascii="Arial" w:hAnsi="Arial" w:cs="Arial"/>
        </w:rPr>
        <w:t>ale</w:t>
      </w:r>
      <w:r w:rsidR="00344EEE" w:rsidRPr="007F09F1">
        <w:rPr>
          <w:rFonts w:ascii="Arial" w:hAnsi="Arial" w:cs="Arial"/>
        </w:rPr>
        <w:t xml:space="preserve"> </w:t>
      </w:r>
      <w:r w:rsidR="002B4AE5" w:rsidRPr="007F09F1">
        <w:rPr>
          <w:rFonts w:ascii="Arial" w:hAnsi="Arial" w:cs="Arial"/>
        </w:rPr>
        <w:t xml:space="preserve">i orientací </w:t>
      </w:r>
      <w:r w:rsidR="00344EEE" w:rsidRPr="007F09F1">
        <w:rPr>
          <w:rFonts w:ascii="Arial" w:hAnsi="Arial" w:cs="Arial"/>
        </w:rPr>
        <w:t>na rozvoj klíčových parametrů výzkumu dané VO, například rozvoj podpory špičkového výzkumu či zohlednění oborových potřeb</w:t>
      </w:r>
      <w:r w:rsidR="00F27E08" w:rsidRPr="007F09F1">
        <w:rPr>
          <w:rFonts w:ascii="Arial" w:hAnsi="Arial" w:cs="Arial"/>
        </w:rPr>
        <w:t xml:space="preserve"> či kultivace výzkumného ekosystému VO</w:t>
      </w:r>
      <w:ins w:id="549" w:author="Autor">
        <w:r w:rsidR="00C26B52" w:rsidRPr="007F09F1">
          <w:rPr>
            <w:rFonts w:ascii="Arial" w:hAnsi="Arial" w:cs="Arial"/>
          </w:rPr>
          <w:t xml:space="preserve"> v budoucnosti</w:t>
        </w:r>
      </w:ins>
      <w:r w:rsidR="00F27E08" w:rsidRPr="007F09F1">
        <w:rPr>
          <w:rFonts w:ascii="Arial" w:hAnsi="Arial" w:cs="Arial"/>
        </w:rPr>
        <w:t>.</w:t>
      </w:r>
    </w:p>
    <w:p w14:paraId="2BFEC9C8" w14:textId="72EFEF41" w:rsidR="001974F2" w:rsidRPr="007F09F1" w:rsidRDefault="001974F2" w:rsidP="005D33EA">
      <w:pPr>
        <w:rPr>
          <w:rFonts w:ascii="Arial" w:hAnsi="Arial" w:cs="Arial"/>
        </w:rPr>
      </w:pPr>
      <w:r w:rsidRPr="007F09F1">
        <w:rPr>
          <w:rFonts w:ascii="Arial" w:hAnsi="Arial" w:cs="Arial"/>
        </w:rPr>
        <w:br w:type="page"/>
      </w:r>
    </w:p>
    <w:p w14:paraId="76642A07" w14:textId="77777777" w:rsidR="000E0ED0" w:rsidRPr="007F09F1" w:rsidRDefault="000E0ED0" w:rsidP="00FC7804">
      <w:pPr>
        <w:pStyle w:val="Nadpis1"/>
      </w:pPr>
      <w:bookmarkStart w:id="550" w:name="_Toc464740579"/>
      <w:bookmarkStart w:id="551" w:name="_Toc164161467"/>
      <w:bookmarkStart w:id="552" w:name="_Toc195174940"/>
      <w:bookmarkStart w:id="553" w:name="_Toc198129028"/>
      <w:bookmarkStart w:id="554" w:name="_Toc464740591"/>
      <w:bookmarkStart w:id="555" w:name="_Toc453841527"/>
      <w:bookmarkStart w:id="556" w:name="_Toc453843506"/>
      <w:bookmarkStart w:id="557" w:name="_Toc453930871"/>
      <w:r w:rsidRPr="007F09F1">
        <w:lastRenderedPageBreak/>
        <w:t>Národní úroveň hodnocení</w:t>
      </w:r>
      <w:bookmarkEnd w:id="550"/>
      <w:bookmarkEnd w:id="551"/>
      <w:bookmarkEnd w:id="552"/>
      <w:bookmarkEnd w:id="553"/>
    </w:p>
    <w:p w14:paraId="03200931" w14:textId="77777777" w:rsidR="00F10112" w:rsidRPr="007F09F1" w:rsidRDefault="00F10112" w:rsidP="005E41C3">
      <w:pPr>
        <w:jc w:val="both"/>
        <w:rPr>
          <w:ins w:id="558" w:author="Autor"/>
          <w:rFonts w:ascii="Arial" w:hAnsi="Arial" w:cs="Arial"/>
        </w:rPr>
      </w:pPr>
    </w:p>
    <w:p w14:paraId="57F2B387" w14:textId="16584399" w:rsidR="000E0ED0" w:rsidRPr="007F09F1" w:rsidRDefault="000E0ED0" w:rsidP="005E41C3">
      <w:pPr>
        <w:jc w:val="both"/>
        <w:rPr>
          <w:rFonts w:ascii="Arial" w:hAnsi="Arial" w:cs="Arial"/>
        </w:rPr>
      </w:pPr>
      <w:r w:rsidRPr="007F09F1">
        <w:rPr>
          <w:rFonts w:ascii="Arial" w:hAnsi="Arial" w:cs="Arial"/>
        </w:rPr>
        <w:t>Na národní úrovni probíhá hodnocení v Odborných panelech v Modulech 1 a 2 zejména využití</w:t>
      </w:r>
      <w:r w:rsidR="003B6A8E" w:rsidRPr="007F09F1">
        <w:rPr>
          <w:rFonts w:ascii="Arial" w:hAnsi="Arial" w:cs="Arial"/>
        </w:rPr>
        <w:t>m</w:t>
      </w:r>
      <w:r w:rsidRPr="007F09F1">
        <w:rPr>
          <w:rFonts w:ascii="Arial" w:hAnsi="Arial" w:cs="Arial"/>
        </w:rPr>
        <w:t xml:space="preserve"> dvou základních nástrojů </w:t>
      </w:r>
      <w:del w:id="559" w:author="Rulíková Lucie" w:date="2025-05-14T11:12:00Z" w16du:dateUtc="2025-05-14T09:12:00Z">
        <w:r w:rsidRPr="007F09F1" w:rsidDel="004972A4">
          <w:rPr>
            <w:rFonts w:ascii="Arial" w:hAnsi="Arial" w:cs="Arial"/>
          </w:rPr>
          <w:delText>(</w:delText>
        </w:r>
      </w:del>
      <w:r w:rsidRPr="007F09F1">
        <w:rPr>
          <w:rFonts w:ascii="Arial" w:hAnsi="Arial" w:cs="Arial"/>
          <w:b/>
        </w:rPr>
        <w:t>vzdálené recenze</w:t>
      </w:r>
      <w:r w:rsidRPr="007F09F1" w:rsidDel="004251CB">
        <w:rPr>
          <w:rFonts w:ascii="Arial" w:hAnsi="Arial" w:cs="Arial"/>
        </w:rPr>
        <w:t xml:space="preserve"> </w:t>
      </w:r>
      <w:r w:rsidRPr="007F09F1">
        <w:rPr>
          <w:rFonts w:ascii="Arial" w:hAnsi="Arial" w:cs="Arial"/>
        </w:rPr>
        <w:t>a</w:t>
      </w:r>
      <w:r w:rsidR="003B6A8E" w:rsidRPr="007F09F1">
        <w:rPr>
          <w:rFonts w:ascii="Arial" w:hAnsi="Arial" w:cs="Arial"/>
          <w:b/>
          <w:iCs/>
        </w:rPr>
        <w:t xml:space="preserve"> </w:t>
      </w:r>
      <w:r w:rsidRPr="007F09F1">
        <w:rPr>
          <w:rFonts w:ascii="Arial" w:hAnsi="Arial" w:cs="Arial"/>
          <w:b/>
        </w:rPr>
        <w:t>komentovan</w:t>
      </w:r>
      <w:r w:rsidR="00092402" w:rsidRPr="007F09F1">
        <w:rPr>
          <w:rFonts w:ascii="Arial" w:hAnsi="Arial" w:cs="Arial"/>
          <w:b/>
        </w:rPr>
        <w:t>é statistiky</w:t>
      </w:r>
      <w:del w:id="560" w:author="Rulíková Lucie" w:date="2025-05-14T11:12:00Z" w16du:dateUtc="2025-05-14T09:12:00Z">
        <w:r w:rsidRPr="007F09F1" w:rsidDel="004972A4">
          <w:rPr>
            <w:rFonts w:ascii="Arial" w:hAnsi="Arial" w:cs="Arial"/>
          </w:rPr>
          <w:delText>)</w:delText>
        </w:r>
      </w:del>
      <w:r w:rsidRPr="007F09F1">
        <w:rPr>
          <w:rFonts w:ascii="Arial" w:hAnsi="Arial" w:cs="Arial"/>
        </w:rPr>
        <w:t xml:space="preserve">. </w:t>
      </w:r>
      <w:commentRangeStart w:id="561"/>
      <w:ins w:id="562" w:author="Autor">
        <w:r w:rsidR="005E41C3" w:rsidRPr="007F09F1">
          <w:rPr>
            <w:rFonts w:ascii="Arial" w:hAnsi="Arial" w:cs="Arial"/>
          </w:rPr>
          <w:t xml:space="preserve">Moduly 1 a 2 jsou podkladem hodnocení v pětiletých cyklech, plní </w:t>
        </w:r>
        <w:del w:id="563" w:author="Autor">
          <w:r w:rsidR="005E41C3" w:rsidRPr="007F09F1" w:rsidDel="00B57263">
            <w:rPr>
              <w:rFonts w:ascii="Arial" w:hAnsi="Arial" w:cs="Arial"/>
            </w:rPr>
            <w:delText>a</w:delText>
          </w:r>
        </w:del>
        <w:r w:rsidR="005E41C3" w:rsidRPr="007F09F1">
          <w:rPr>
            <w:rFonts w:ascii="Arial" w:hAnsi="Arial" w:cs="Arial"/>
          </w:rPr>
          <w:t>však i průběžnou monitorovací funkci a jsou proto realizován každoročně.</w:t>
        </w:r>
        <w:commentRangeEnd w:id="561"/>
        <w:r w:rsidR="005E41C3" w:rsidRPr="007F09F1">
          <w:rPr>
            <w:rStyle w:val="Odkaznakoment"/>
          </w:rPr>
          <w:commentReference w:id="561"/>
        </w:r>
        <w:r w:rsidR="005E41C3" w:rsidRPr="007F09F1">
          <w:rPr>
            <w:rFonts w:ascii="Arial" w:hAnsi="Arial" w:cs="Arial"/>
          </w:rPr>
          <w:t xml:space="preserve"> Pro Modul 1 je sběr </w:t>
        </w:r>
        <w:r w:rsidR="00B57263" w:rsidRPr="007F09F1">
          <w:rPr>
            <w:rFonts w:ascii="Arial" w:hAnsi="Arial" w:cs="Arial"/>
          </w:rPr>
          <w:t>výsledků</w:t>
        </w:r>
        <w:r w:rsidR="005E41C3" w:rsidRPr="007F09F1">
          <w:rPr>
            <w:rFonts w:ascii="Arial" w:hAnsi="Arial" w:cs="Arial"/>
          </w:rPr>
          <w:t xml:space="preserve"> realizován každoročně jak z kapacitních důvodů, tak z důvodů kalibrace</w:t>
        </w:r>
        <w:r w:rsidR="00C26B52" w:rsidRPr="007F09F1">
          <w:rPr>
            <w:rFonts w:ascii="Arial" w:hAnsi="Arial" w:cs="Arial"/>
          </w:rPr>
          <w:t xml:space="preserve"> a kontinuity hodnocení</w:t>
        </w:r>
        <w:r w:rsidR="005E41C3" w:rsidRPr="007F09F1">
          <w:rPr>
            <w:rFonts w:ascii="Arial" w:hAnsi="Arial" w:cs="Arial"/>
          </w:rPr>
          <w:t>. Každoroční realizace Modulu 2 přispívá k udržování kvality evidovaných informací v</w:t>
        </w:r>
      </w:ins>
      <w:ins w:id="564" w:author="Rulíková Lucie" w:date="2025-05-14T11:40:00Z" w16du:dateUtc="2025-05-14T09:40:00Z">
        <w:r w:rsidR="00314475" w:rsidRPr="007F09F1">
          <w:rPr>
            <w:rFonts w:ascii="Arial" w:hAnsi="Arial" w:cs="Arial"/>
          </w:rPr>
          <w:t xml:space="preserve"> </w:t>
        </w:r>
      </w:ins>
      <w:ins w:id="565" w:author="Autor">
        <w:del w:id="566" w:author="Rulíková Lucie" w:date="2025-05-14T11:40:00Z" w16du:dateUtc="2025-05-14T09:40:00Z">
          <w:r w:rsidR="005E41C3" w:rsidRPr="007F09F1" w:rsidDel="00314475">
            <w:rPr>
              <w:rFonts w:ascii="Arial" w:hAnsi="Arial" w:cs="Arial"/>
            </w:rPr>
            <w:delText> RIV</w:delText>
          </w:r>
        </w:del>
      </w:ins>
      <w:ins w:id="567" w:author="Rulíková Lucie" w:date="2025-05-14T11:40:00Z" w16du:dateUtc="2025-05-14T09:40:00Z">
        <w:r w:rsidR="00314475" w:rsidRPr="007F09F1">
          <w:rPr>
            <w:rFonts w:ascii="Arial" w:hAnsi="Arial" w:cs="Arial"/>
          </w:rPr>
          <w:t xml:space="preserve"> Registru informací o výsledcích IS VaVaI (dále jen „RIV“)</w:t>
        </w:r>
      </w:ins>
      <w:ins w:id="568" w:author="Autor">
        <w:r w:rsidR="005E41C3" w:rsidRPr="007F09F1">
          <w:rPr>
            <w:rFonts w:ascii="Arial" w:hAnsi="Arial" w:cs="Arial"/>
          </w:rPr>
          <w:t xml:space="preserve"> i v mezinárodních databázích Web of Science a Scopus. Pro udržení konzistence národních benchmarků je zapotřebí použít údaje za celý systém VaVaI v ČR, bez ohledu na právě hodnocený segment.</w:t>
        </w:r>
        <w:r w:rsidR="002775AD" w:rsidRPr="007F09F1">
          <w:rPr>
            <w:rFonts w:ascii="Arial" w:hAnsi="Arial" w:cs="Arial"/>
          </w:rPr>
          <w:t xml:space="preserve"> </w:t>
        </w:r>
        <w:commentRangeStart w:id="569"/>
        <w:r w:rsidR="002775AD" w:rsidRPr="007F09F1">
          <w:rPr>
            <w:rFonts w:ascii="Arial" w:hAnsi="Arial" w:cs="Arial"/>
          </w:rPr>
          <w:t xml:space="preserve">Míra využití </w:t>
        </w:r>
        <w:commentRangeEnd w:id="569"/>
        <w:r w:rsidR="005329FD" w:rsidRPr="007F09F1">
          <w:rPr>
            <w:rStyle w:val="Odkaznakoment"/>
          </w:rPr>
          <w:commentReference w:id="569"/>
        </w:r>
        <w:r w:rsidR="002775AD" w:rsidRPr="007F09F1">
          <w:rPr>
            <w:rFonts w:ascii="Arial" w:hAnsi="Arial" w:cs="Arial"/>
          </w:rPr>
          <w:t xml:space="preserve">Modulu 2 při hodnocení jednotlivých VO odpovídá misi a postavení VO v rámci příslušného segmentu (viz </w:t>
        </w:r>
        <w:r w:rsidR="005329FD" w:rsidRPr="007F09F1">
          <w:rPr>
            <w:rFonts w:ascii="Arial" w:hAnsi="Arial" w:cs="Arial"/>
          </w:rPr>
          <w:t xml:space="preserve">dále </w:t>
        </w:r>
        <w:r w:rsidR="002775AD" w:rsidRPr="007F09F1">
          <w:rPr>
            <w:rFonts w:ascii="Arial" w:hAnsi="Arial" w:cs="Arial"/>
          </w:rPr>
          <w:t xml:space="preserve">kap. </w:t>
        </w:r>
        <w:r w:rsidR="005329FD" w:rsidRPr="007F09F1">
          <w:rPr>
            <w:rFonts w:ascii="Arial" w:hAnsi="Arial" w:cs="Arial"/>
          </w:rPr>
          <w:t>5)</w:t>
        </w:r>
        <w:r w:rsidR="002775AD" w:rsidRPr="007F09F1">
          <w:rPr>
            <w:rFonts w:ascii="Arial" w:hAnsi="Arial" w:cs="Arial"/>
          </w:rPr>
          <w:t>.</w:t>
        </w:r>
      </w:ins>
    </w:p>
    <w:p w14:paraId="14DE29E6" w14:textId="77777777" w:rsidR="000E0ED0" w:rsidRPr="007F09F1" w:rsidRDefault="000E0ED0" w:rsidP="00FC7804">
      <w:pPr>
        <w:pStyle w:val="Nadpis2"/>
      </w:pPr>
      <w:bookmarkStart w:id="570" w:name="_Toc164161468"/>
      <w:bookmarkStart w:id="571" w:name="_Toc195174941"/>
      <w:bookmarkStart w:id="572" w:name="_Toc198129029"/>
      <w:r w:rsidRPr="007F09F1">
        <w:t>Odborné panely</w:t>
      </w:r>
      <w:bookmarkEnd w:id="570"/>
      <w:bookmarkEnd w:id="571"/>
      <w:bookmarkEnd w:id="572"/>
      <w:r w:rsidRPr="007F09F1">
        <w:t xml:space="preserve"> </w:t>
      </w:r>
    </w:p>
    <w:p w14:paraId="29FA0697" w14:textId="16B046F2" w:rsidR="000E0ED0" w:rsidRPr="007F09F1" w:rsidDel="004972A4" w:rsidRDefault="000E0ED0" w:rsidP="005D33EA">
      <w:pPr>
        <w:jc w:val="both"/>
        <w:rPr>
          <w:del w:id="573" w:author="Rulíková Lucie" w:date="2025-05-14T11:16:00Z" w16du:dateUtc="2025-05-14T09:16:00Z"/>
          <w:rFonts w:ascii="Arial" w:hAnsi="Arial" w:cs="Arial"/>
        </w:rPr>
      </w:pPr>
      <w:r w:rsidRPr="007F09F1">
        <w:rPr>
          <w:rFonts w:ascii="Arial" w:hAnsi="Arial" w:cs="Arial"/>
        </w:rPr>
        <w:t xml:space="preserve">Pro hodnocení na národní úrovni je ustaveno 6 </w:t>
      </w:r>
      <w:r w:rsidR="003B6A8E" w:rsidRPr="007F09F1">
        <w:rPr>
          <w:rFonts w:ascii="Arial" w:hAnsi="Arial" w:cs="Arial"/>
        </w:rPr>
        <w:t>O</w:t>
      </w:r>
      <w:r w:rsidRPr="007F09F1">
        <w:rPr>
          <w:rFonts w:ascii="Arial" w:hAnsi="Arial" w:cs="Arial"/>
        </w:rPr>
        <w:t>dborných panelů podle vědních oblastí OECD</w:t>
      </w:r>
      <w:ins w:id="574" w:author="Rulíková Lucie" w:date="2025-05-14T11:14:00Z" w16du:dateUtc="2025-05-14T09:14:00Z">
        <w:r w:rsidR="004972A4" w:rsidRPr="007F09F1">
          <w:rPr>
            <w:rFonts w:ascii="Arial" w:hAnsi="Arial" w:cs="Arial"/>
          </w:rPr>
          <w:t>:</w:t>
        </w:r>
      </w:ins>
      <w:r w:rsidRPr="007F09F1">
        <w:rPr>
          <w:rStyle w:val="Znakapoznpodarou"/>
          <w:rFonts w:ascii="Arial" w:hAnsi="Arial" w:cs="Arial"/>
        </w:rPr>
        <w:footnoteReference w:id="6"/>
      </w:r>
      <w:del w:id="575" w:author="Rulíková Lucie" w:date="2025-05-14T11:14:00Z" w16du:dateUtc="2025-05-14T09:14:00Z">
        <w:r w:rsidRPr="007F09F1" w:rsidDel="004972A4">
          <w:rPr>
            <w:rFonts w:ascii="Arial" w:hAnsi="Arial" w:cs="Arial"/>
          </w:rPr>
          <w:delText>:</w:delText>
        </w:r>
      </w:del>
      <w:r w:rsidRPr="007F09F1">
        <w:rPr>
          <w:rFonts w:ascii="Arial" w:hAnsi="Arial" w:cs="Arial"/>
        </w:rPr>
        <w:t xml:space="preserve"> 1. </w:t>
      </w:r>
      <w:r w:rsidRPr="007F09F1">
        <w:rPr>
          <w:rFonts w:ascii="Arial" w:hAnsi="Arial" w:cs="Arial"/>
          <w:lang w:val="en-GB"/>
        </w:rPr>
        <w:t>Natural Sciences, 2. Engineering and Technology, 3. Medical and Health Sciences, 4.</w:t>
      </w:r>
      <w:r w:rsidR="0021251C" w:rsidRPr="007F09F1">
        <w:rPr>
          <w:rFonts w:ascii="Arial" w:hAnsi="Arial" w:cs="Arial"/>
          <w:lang w:val="en-GB"/>
        </w:rPr>
        <w:t> </w:t>
      </w:r>
      <w:r w:rsidRPr="007F09F1">
        <w:rPr>
          <w:rFonts w:ascii="Arial" w:hAnsi="Arial" w:cs="Arial"/>
          <w:lang w:val="en-GB"/>
        </w:rPr>
        <w:t>Agricultural and Veterinary Sciences, 5. Social Sciences</w:t>
      </w:r>
      <w:r w:rsidRPr="007F09F1">
        <w:rPr>
          <w:rFonts w:ascii="Arial" w:hAnsi="Arial" w:cs="Arial"/>
        </w:rPr>
        <w:t xml:space="preserve"> a 6. </w:t>
      </w:r>
      <w:r w:rsidRPr="007F09F1">
        <w:rPr>
          <w:rFonts w:ascii="Arial" w:hAnsi="Arial" w:cs="Arial"/>
          <w:lang w:val="en-US"/>
        </w:rPr>
        <w:t>Humanities and the Arts</w:t>
      </w:r>
      <w:r w:rsidRPr="007F09F1">
        <w:rPr>
          <w:rFonts w:ascii="Arial" w:hAnsi="Arial" w:cs="Arial"/>
        </w:rPr>
        <w:t xml:space="preserve">. </w:t>
      </w:r>
    </w:p>
    <w:p w14:paraId="330A943A" w14:textId="6FB70231" w:rsidR="004972A4" w:rsidRPr="007F09F1" w:rsidRDefault="004972A4" w:rsidP="005D33EA">
      <w:pPr>
        <w:jc w:val="both"/>
        <w:rPr>
          <w:ins w:id="576" w:author="Rulíková Lucie" w:date="2025-05-14T11:16:00Z" w16du:dateUtc="2025-05-14T09:16:00Z"/>
          <w:rFonts w:ascii="Arial" w:hAnsi="Arial" w:cs="Arial"/>
        </w:rPr>
      </w:pPr>
      <w:ins w:id="577" w:author="Rulíková Lucie" w:date="2025-05-14T11:15:00Z" w16du:dateUtc="2025-05-14T09:15:00Z">
        <w:r w:rsidRPr="007F09F1">
          <w:rPr>
            <w:rFonts w:ascii="Arial" w:hAnsi="Arial" w:cs="Arial"/>
          </w:rPr>
          <w:t>Tyto v</w:t>
        </w:r>
      </w:ins>
      <w:del w:id="578" w:author="Rulíková Lucie" w:date="2025-05-14T11:15:00Z" w16du:dateUtc="2025-05-14T09:15:00Z">
        <w:r w:rsidR="000E0ED0" w:rsidRPr="007F09F1" w:rsidDel="004972A4">
          <w:rPr>
            <w:rFonts w:ascii="Arial" w:hAnsi="Arial" w:cs="Arial"/>
          </w:rPr>
          <w:delText>Jednotlivé</w:delText>
        </w:r>
      </w:del>
      <w:ins w:id="579" w:author="Rulíková Lucie" w:date="2025-05-14T11:15:00Z" w16du:dateUtc="2025-05-14T09:15:00Z">
        <w:r w:rsidRPr="007F09F1">
          <w:rPr>
            <w:rFonts w:ascii="Arial" w:hAnsi="Arial" w:cs="Arial"/>
          </w:rPr>
          <w:t>ědní oblasti jsou dále členěny na</w:t>
        </w:r>
      </w:ins>
      <w:r w:rsidR="000E0ED0" w:rsidRPr="007F09F1">
        <w:rPr>
          <w:rFonts w:ascii="Arial" w:hAnsi="Arial" w:cs="Arial"/>
        </w:rPr>
        <w:t xml:space="preserve"> obory FORD</w:t>
      </w:r>
      <w:ins w:id="580" w:author="Rulíková Lucie" w:date="2025-05-14T11:17:00Z" w16du:dateUtc="2025-05-14T09:17:00Z">
        <w:r w:rsidR="00873821" w:rsidRPr="007F09F1">
          <w:rPr>
            <w:rFonts w:ascii="Arial" w:hAnsi="Arial" w:cs="Arial"/>
          </w:rPr>
          <w:t xml:space="preserve"> (např. </w:t>
        </w:r>
      </w:ins>
      <w:ins w:id="581" w:author="Rulíková Lucie" w:date="2025-05-14T11:18:00Z" w16du:dateUtc="2025-05-14T09:18:00Z">
        <w:r w:rsidR="00873821" w:rsidRPr="007F09F1">
          <w:rPr>
            <w:rFonts w:ascii="Arial" w:hAnsi="Arial" w:cs="Arial"/>
          </w:rPr>
          <w:t xml:space="preserve">vědní oblast 1. </w:t>
        </w:r>
        <w:r w:rsidR="00873821" w:rsidRPr="007F09F1">
          <w:rPr>
            <w:rFonts w:ascii="Arial" w:hAnsi="Arial" w:cs="Arial"/>
            <w:lang w:val="en-GB"/>
          </w:rPr>
          <w:t>Natural Sciences</w:t>
        </w:r>
        <w:r w:rsidR="00873821" w:rsidRPr="007F09F1">
          <w:rPr>
            <w:rFonts w:ascii="Arial" w:hAnsi="Arial" w:cs="Arial"/>
          </w:rPr>
          <w:t xml:space="preserve"> je dále členěna na </w:t>
        </w:r>
      </w:ins>
      <w:ins w:id="582" w:author="Rulíková Lucie" w:date="2025-05-14T11:17:00Z" w16du:dateUtc="2025-05-14T09:17:00Z">
        <w:r w:rsidR="00873821" w:rsidRPr="007F09F1">
          <w:rPr>
            <w:rFonts w:ascii="Arial" w:hAnsi="Arial" w:cs="Arial"/>
            <w:lang w:val="en-US"/>
          </w:rPr>
          <w:t>1.1 Mathermatics</w:t>
        </w:r>
      </w:ins>
      <w:ins w:id="583" w:author="Rulíková Lucie" w:date="2025-05-14T11:18:00Z" w16du:dateUtc="2025-05-14T09:18:00Z">
        <w:r w:rsidR="00873821" w:rsidRPr="007F09F1">
          <w:rPr>
            <w:rFonts w:ascii="Arial" w:hAnsi="Arial" w:cs="Arial"/>
            <w:lang w:val="en-US"/>
          </w:rPr>
          <w:t xml:space="preserve">, 1.2 Computer </w:t>
        </w:r>
      </w:ins>
      <w:ins w:id="584" w:author="Rulíková Lucie" w:date="2025-05-14T11:22:00Z" w16du:dateUtc="2025-05-14T09:22:00Z">
        <w:r w:rsidR="00873821" w:rsidRPr="007F09F1">
          <w:rPr>
            <w:rFonts w:ascii="Arial" w:hAnsi="Arial" w:cs="Arial"/>
            <w:lang w:val="en-US"/>
          </w:rPr>
          <w:t>and In</w:t>
        </w:r>
      </w:ins>
      <w:ins w:id="585" w:author="Rulíková Lucie" w:date="2025-05-14T11:23:00Z" w16du:dateUtc="2025-05-14T09:23:00Z">
        <w:r w:rsidR="00873821" w:rsidRPr="007F09F1">
          <w:rPr>
            <w:rFonts w:ascii="Arial" w:hAnsi="Arial" w:cs="Arial"/>
            <w:lang w:val="en-US"/>
          </w:rPr>
          <w:t xml:space="preserve">formation </w:t>
        </w:r>
      </w:ins>
      <w:ins w:id="586" w:author="Rulíková Lucie" w:date="2025-05-14T11:18:00Z" w16du:dateUtc="2025-05-14T09:18:00Z">
        <w:r w:rsidR="00873821" w:rsidRPr="007F09F1">
          <w:rPr>
            <w:rFonts w:ascii="Arial" w:hAnsi="Arial" w:cs="Arial"/>
            <w:lang w:val="en-US"/>
          </w:rPr>
          <w:t>Science</w:t>
        </w:r>
      </w:ins>
      <w:ins w:id="587" w:author="Rulíková Lucie" w:date="2025-05-14T11:22:00Z" w16du:dateUtc="2025-05-14T09:22:00Z">
        <w:r w:rsidR="00873821" w:rsidRPr="007F09F1">
          <w:rPr>
            <w:rFonts w:ascii="Arial" w:hAnsi="Arial" w:cs="Arial"/>
            <w:lang w:val="en-US"/>
          </w:rPr>
          <w:t>s</w:t>
        </w:r>
      </w:ins>
      <w:ins w:id="588" w:author="Rulíková Lucie" w:date="2025-05-14T11:18:00Z" w16du:dateUtc="2025-05-14T09:18:00Z">
        <w:r w:rsidR="00873821" w:rsidRPr="007F09F1">
          <w:rPr>
            <w:rFonts w:ascii="Arial" w:hAnsi="Arial" w:cs="Arial"/>
            <w:lang w:val="en-US"/>
          </w:rPr>
          <w:t>, 1.3 Physical Sci</w:t>
        </w:r>
      </w:ins>
      <w:ins w:id="589" w:author="Rulíková Lucie" w:date="2025-05-14T11:19:00Z" w16du:dateUtc="2025-05-14T09:19:00Z">
        <w:r w:rsidR="00873821" w:rsidRPr="007F09F1">
          <w:rPr>
            <w:rFonts w:ascii="Arial" w:hAnsi="Arial" w:cs="Arial"/>
            <w:lang w:val="en-US"/>
          </w:rPr>
          <w:t>ence</w:t>
        </w:r>
      </w:ins>
      <w:ins w:id="590" w:author="Rulíková Lucie" w:date="2025-05-14T11:22:00Z" w16du:dateUtc="2025-05-14T09:22:00Z">
        <w:r w:rsidR="00873821" w:rsidRPr="007F09F1">
          <w:rPr>
            <w:rFonts w:ascii="Arial" w:hAnsi="Arial" w:cs="Arial"/>
            <w:lang w:val="en-US"/>
          </w:rPr>
          <w:t>s</w:t>
        </w:r>
      </w:ins>
      <w:ins w:id="591" w:author="Rulíková Lucie" w:date="2025-05-14T11:19:00Z" w16du:dateUtc="2025-05-14T09:19:00Z">
        <w:r w:rsidR="00873821" w:rsidRPr="007F09F1">
          <w:rPr>
            <w:rFonts w:ascii="Arial" w:hAnsi="Arial" w:cs="Arial"/>
            <w:lang w:val="en-US"/>
          </w:rPr>
          <w:t xml:space="preserve"> </w:t>
        </w:r>
        <w:r w:rsidR="00873821" w:rsidRPr="007F09F1">
          <w:rPr>
            <w:rFonts w:ascii="Arial" w:hAnsi="Arial" w:cs="Arial"/>
          </w:rPr>
          <w:t>atd.)</w:t>
        </w:r>
      </w:ins>
      <w:ins w:id="592" w:author="Rulíková Lucie" w:date="2025-05-14T11:16:00Z" w16du:dateUtc="2025-05-14T09:16:00Z">
        <w:r w:rsidRPr="007F09F1">
          <w:rPr>
            <w:rFonts w:ascii="Arial" w:hAnsi="Arial" w:cs="Arial"/>
          </w:rPr>
          <w:t>.</w:t>
        </w:r>
      </w:ins>
      <w:r w:rsidR="000E0ED0" w:rsidRPr="007F09F1">
        <w:rPr>
          <w:rFonts w:ascii="Arial" w:hAnsi="Arial" w:cs="Arial"/>
        </w:rPr>
        <w:t xml:space="preserve"> </w:t>
      </w:r>
    </w:p>
    <w:p w14:paraId="77DBA4DF" w14:textId="315301F8" w:rsidR="000E0ED0" w:rsidRPr="007F09F1" w:rsidRDefault="004972A4" w:rsidP="005D33EA">
      <w:pPr>
        <w:jc w:val="both"/>
        <w:rPr>
          <w:rFonts w:ascii="Arial" w:hAnsi="Arial" w:cs="Arial"/>
        </w:rPr>
      </w:pPr>
      <w:ins w:id="593" w:author="Rulíková Lucie" w:date="2025-05-14T11:16:00Z" w16du:dateUtc="2025-05-14T09:16:00Z">
        <w:r w:rsidRPr="007F09F1">
          <w:rPr>
            <w:rFonts w:ascii="Arial" w:hAnsi="Arial" w:cs="Arial"/>
          </w:rPr>
          <w:t xml:space="preserve">Jednotlivé obory FORD </w:t>
        </w:r>
      </w:ins>
      <w:commentRangeStart w:id="594"/>
      <w:del w:id="595" w:author="Autor">
        <w:r w:rsidR="000E0ED0" w:rsidRPr="007F09F1" w:rsidDel="00F11B81">
          <w:rPr>
            <w:rFonts w:ascii="Arial" w:hAnsi="Arial" w:cs="Arial"/>
          </w:rPr>
          <w:delText xml:space="preserve">ve vědních oblastech </w:delText>
        </w:r>
      </w:del>
      <w:commentRangeEnd w:id="594"/>
      <w:r w:rsidR="00F11B81" w:rsidRPr="007F09F1">
        <w:rPr>
          <w:rStyle w:val="Odkaznakoment"/>
        </w:rPr>
        <w:commentReference w:id="594"/>
      </w:r>
      <w:r w:rsidR="000E0ED0" w:rsidRPr="007F09F1">
        <w:rPr>
          <w:rFonts w:ascii="Arial" w:hAnsi="Arial" w:cs="Arial"/>
        </w:rPr>
        <w:t>jsou zastoupeny vždy nejméně dvěma členy</w:t>
      </w:r>
      <w:del w:id="596" w:author="Rulíková Lucie" w:date="2025-05-14T10:43:00Z" w16du:dateUtc="2025-05-14T08:43:00Z">
        <w:r w:rsidR="000E0ED0" w:rsidRPr="007F09F1" w:rsidDel="00EE30C7">
          <w:rPr>
            <w:rStyle w:val="Znakapoznpodarou"/>
            <w:rFonts w:ascii="Arial" w:hAnsi="Arial" w:cs="Arial"/>
          </w:rPr>
          <w:footnoteReference w:id="7"/>
        </w:r>
      </w:del>
      <w:r w:rsidR="005C3BB6" w:rsidRPr="007F09F1">
        <w:rPr>
          <w:rFonts w:ascii="Arial" w:hAnsi="Arial" w:cs="Arial"/>
        </w:rPr>
        <w:t xml:space="preserve">, a to </w:t>
      </w:r>
      <w:r w:rsidR="000E0ED0" w:rsidRPr="007F09F1">
        <w:rPr>
          <w:rFonts w:ascii="Arial" w:hAnsi="Arial" w:cs="Arial"/>
        </w:rPr>
        <w:t>s ohledem na zastoupení odborníků základního a aplikovaného výzkumu, respektive odborníků z praxe, případně ze zahraničí tam, kde je to vhodné a účelné. Pro účely hodnocení je jeden z</w:t>
      </w:r>
      <w:del w:id="599" w:author="Rulíková Lucie" w:date="2025-05-14T12:45:00Z" w16du:dateUtc="2025-05-14T10:45:00Z">
        <w:r w:rsidR="000E0ED0" w:rsidRPr="007F09F1" w:rsidDel="00AE2528">
          <w:rPr>
            <w:rFonts w:ascii="Arial" w:hAnsi="Arial" w:cs="Arial"/>
          </w:rPr>
          <w:delText xml:space="preserve"> </w:delText>
        </w:r>
      </w:del>
      <w:ins w:id="600" w:author="Rulíková Lucie" w:date="2025-05-14T12:45:00Z" w16du:dateUtc="2025-05-14T10:45:00Z">
        <w:r w:rsidR="00AE2528" w:rsidRPr="007F09F1">
          <w:rPr>
            <w:rFonts w:ascii="Arial" w:hAnsi="Arial" w:cs="Arial"/>
          </w:rPr>
          <w:t> </w:t>
        </w:r>
      </w:ins>
      <w:del w:id="601" w:author="Rulíková Lucie" w:date="2025-05-14T12:45:00Z" w16du:dateUtc="2025-05-14T10:45:00Z">
        <w:r w:rsidR="000E0ED0" w:rsidRPr="007F09F1" w:rsidDel="00AE2528">
          <w:rPr>
            <w:rFonts w:ascii="Arial" w:hAnsi="Arial" w:cs="Arial"/>
          </w:rPr>
          <w:delText>nich</w:delText>
        </w:r>
      </w:del>
      <w:ins w:id="602" w:author="Rulíková Lucie" w:date="2025-05-14T12:45:00Z" w16du:dateUtc="2025-05-14T10:45:00Z">
        <w:r w:rsidR="00AE2528" w:rsidRPr="007F09F1">
          <w:rPr>
            <w:rFonts w:ascii="Arial" w:hAnsi="Arial" w:cs="Arial"/>
          </w:rPr>
          <w:t>panelistů v daném FORDu</w:t>
        </w:r>
      </w:ins>
      <w:r w:rsidR="000E0ED0" w:rsidRPr="007F09F1">
        <w:rPr>
          <w:rFonts w:ascii="Arial" w:hAnsi="Arial" w:cs="Arial"/>
        </w:rPr>
        <w:t xml:space="preserve"> </w:t>
      </w:r>
      <w:r w:rsidR="000E0ED0" w:rsidRPr="007F09F1">
        <w:rPr>
          <w:rFonts w:ascii="Arial" w:hAnsi="Arial" w:cs="Arial"/>
          <w:i/>
          <w:iCs/>
        </w:rPr>
        <w:t>garantem hodnocení</w:t>
      </w:r>
      <w:r w:rsidR="00FC3269" w:rsidRPr="007F09F1">
        <w:rPr>
          <w:rFonts w:ascii="Arial" w:hAnsi="Arial" w:cs="Arial"/>
          <w:i/>
          <w:iCs/>
        </w:rPr>
        <w:t xml:space="preserve"> v</w:t>
      </w:r>
      <w:r w:rsidR="00104B94" w:rsidRPr="007F09F1">
        <w:rPr>
          <w:rFonts w:ascii="Arial" w:hAnsi="Arial" w:cs="Arial"/>
          <w:i/>
          <w:iCs/>
        </w:rPr>
        <w:t xml:space="preserve"> Modulu </w:t>
      </w:r>
      <w:r w:rsidR="00FC3269" w:rsidRPr="007F09F1">
        <w:rPr>
          <w:rFonts w:ascii="Arial" w:hAnsi="Arial" w:cs="Arial"/>
          <w:i/>
          <w:iCs/>
        </w:rPr>
        <w:t>1</w:t>
      </w:r>
      <w:ins w:id="603" w:author="Autor">
        <w:r w:rsidR="00C11409" w:rsidRPr="007F09F1">
          <w:rPr>
            <w:rFonts w:ascii="Arial" w:hAnsi="Arial" w:cs="Arial"/>
          </w:rPr>
          <w:t xml:space="preserve"> </w:t>
        </w:r>
        <w:commentRangeStart w:id="604"/>
        <w:r w:rsidR="00C11409" w:rsidRPr="007F09F1">
          <w:rPr>
            <w:rFonts w:ascii="Arial" w:hAnsi="Arial" w:cs="Arial"/>
          </w:rPr>
          <w:t>(podrobněji viz 3.2.4, 3.2.5 a 3.2.8)</w:t>
        </w:r>
      </w:ins>
      <w:r w:rsidR="000E0ED0" w:rsidRPr="007F09F1">
        <w:rPr>
          <w:rFonts w:ascii="Arial" w:hAnsi="Arial" w:cs="Arial"/>
          <w:i/>
          <w:iCs/>
        </w:rPr>
        <w:t xml:space="preserve"> </w:t>
      </w:r>
      <w:r w:rsidR="000E0ED0" w:rsidRPr="007F09F1">
        <w:rPr>
          <w:rFonts w:ascii="Arial" w:hAnsi="Arial" w:cs="Arial"/>
        </w:rPr>
        <w:t xml:space="preserve">a další </w:t>
      </w:r>
      <w:r w:rsidR="000E0ED0" w:rsidRPr="007F09F1">
        <w:rPr>
          <w:rFonts w:ascii="Arial" w:hAnsi="Arial" w:cs="Arial"/>
          <w:i/>
          <w:iCs/>
        </w:rPr>
        <w:t xml:space="preserve">garantem </w:t>
      </w:r>
      <w:r w:rsidR="00FC3269" w:rsidRPr="007F09F1">
        <w:rPr>
          <w:rFonts w:ascii="Arial" w:hAnsi="Arial" w:cs="Arial"/>
          <w:i/>
          <w:iCs/>
        </w:rPr>
        <w:t>hodnocení v</w:t>
      </w:r>
      <w:r w:rsidR="00104B94" w:rsidRPr="007F09F1">
        <w:rPr>
          <w:rFonts w:ascii="Arial" w:hAnsi="Arial" w:cs="Arial"/>
          <w:i/>
          <w:iCs/>
        </w:rPr>
        <w:t xml:space="preserve"> Modulu </w:t>
      </w:r>
      <w:r w:rsidR="00FC3269" w:rsidRPr="007F09F1">
        <w:rPr>
          <w:rFonts w:ascii="Arial" w:hAnsi="Arial" w:cs="Arial"/>
          <w:i/>
          <w:iCs/>
        </w:rPr>
        <w:t>2</w:t>
      </w:r>
      <w:ins w:id="605" w:author="Autor">
        <w:r w:rsidR="00D8173A" w:rsidRPr="007F09F1">
          <w:rPr>
            <w:rFonts w:ascii="Arial" w:hAnsi="Arial" w:cs="Arial"/>
            <w:i/>
            <w:iCs/>
          </w:rPr>
          <w:t xml:space="preserve"> </w:t>
        </w:r>
        <w:r w:rsidR="00D8173A" w:rsidRPr="007F09F1">
          <w:rPr>
            <w:rFonts w:ascii="Arial" w:hAnsi="Arial" w:cs="Arial"/>
          </w:rPr>
          <w:t>(podrobněji viz 3.3)</w:t>
        </w:r>
      </w:ins>
      <w:r w:rsidR="00FC3269" w:rsidRPr="007F09F1">
        <w:rPr>
          <w:rFonts w:ascii="Arial" w:hAnsi="Arial" w:cs="Arial"/>
        </w:rPr>
        <w:t xml:space="preserve">. </w:t>
      </w:r>
      <w:commentRangeEnd w:id="604"/>
      <w:r w:rsidR="00D8173A" w:rsidRPr="007F09F1">
        <w:rPr>
          <w:rStyle w:val="Odkaznakoment"/>
        </w:rPr>
        <w:commentReference w:id="604"/>
      </w:r>
      <w:r w:rsidR="00FC3269" w:rsidRPr="007F09F1">
        <w:rPr>
          <w:rFonts w:ascii="Arial" w:hAnsi="Arial" w:cs="Arial"/>
        </w:rPr>
        <w:t xml:space="preserve">Obory, v nichž bylo </w:t>
      </w:r>
      <w:r w:rsidR="000E0ED0" w:rsidRPr="007F09F1">
        <w:rPr>
          <w:rFonts w:ascii="Arial" w:hAnsi="Arial" w:cs="Arial"/>
        </w:rPr>
        <w:t>k hodnocení vybraných výsledků přihlášeno velké množství výsledků, mohou být personálně posíleny.</w:t>
      </w:r>
    </w:p>
    <w:p w14:paraId="4050ECEF" w14:textId="3A31CADF" w:rsidR="000E0ED0" w:rsidRPr="007F09F1" w:rsidRDefault="000E0ED0" w:rsidP="005D33EA">
      <w:pPr>
        <w:jc w:val="both"/>
        <w:rPr>
          <w:rFonts w:ascii="Arial" w:hAnsi="Arial" w:cs="Arial"/>
        </w:rPr>
      </w:pPr>
      <w:r w:rsidRPr="007F09F1">
        <w:rPr>
          <w:rFonts w:ascii="Arial" w:hAnsi="Arial" w:cs="Arial"/>
        </w:rPr>
        <w:t>Odborný panel je řízen předsedou za podpory místopředsedy. Předseda a místopředseda Odborného panelu ve vzájemné součinnosti koordinují a monitorují práci členů Odborného panelu a hodnotitelů a zodpovídají za harmonizaci úrovně navrhovaných a k výsledkům přiřazených hodnotitelů mezi obory tak, aby byla zajištěna jejich srovnatelná odborná úroveň.</w:t>
      </w:r>
      <w:ins w:id="606" w:author="Autor">
        <w:r w:rsidR="00CF72A2" w:rsidRPr="007F09F1">
          <w:rPr>
            <w:rFonts w:ascii="Arial" w:hAnsi="Arial" w:cs="Arial"/>
          </w:rPr>
          <w:t xml:space="preserve"> </w:t>
        </w:r>
        <w:commentRangeStart w:id="607"/>
        <w:r w:rsidR="00CF72A2" w:rsidRPr="007F09F1">
          <w:rPr>
            <w:rFonts w:ascii="Arial" w:hAnsi="Arial" w:cs="Arial"/>
          </w:rPr>
          <w:t xml:space="preserve">Seznam členů Odborných panelů je veřejně </w:t>
        </w:r>
        <w:r w:rsidR="00E50DEF" w:rsidRPr="007F09F1">
          <w:rPr>
            <w:rFonts w:ascii="Arial" w:hAnsi="Arial" w:cs="Arial"/>
          </w:rPr>
          <w:t>dos</w:t>
        </w:r>
        <w:del w:id="608" w:author="Autor">
          <w:r w:rsidR="00CF72A2" w:rsidRPr="007F09F1" w:rsidDel="00E50DEF">
            <w:rPr>
              <w:rFonts w:ascii="Arial" w:hAnsi="Arial" w:cs="Arial"/>
            </w:rPr>
            <w:delText>přís</w:delText>
          </w:r>
        </w:del>
        <w:r w:rsidR="00CF72A2" w:rsidRPr="007F09F1">
          <w:rPr>
            <w:rFonts w:ascii="Arial" w:hAnsi="Arial" w:cs="Arial"/>
          </w:rPr>
          <w:t>tupný</w:t>
        </w:r>
        <w:commentRangeEnd w:id="607"/>
        <w:r w:rsidR="00CF72A2" w:rsidRPr="007F09F1">
          <w:rPr>
            <w:rStyle w:val="Odkaznakoment"/>
          </w:rPr>
          <w:commentReference w:id="607"/>
        </w:r>
        <w:r w:rsidR="00CF72A2" w:rsidRPr="007F09F1">
          <w:rPr>
            <w:rFonts w:ascii="Arial" w:hAnsi="Arial" w:cs="Arial"/>
          </w:rPr>
          <w:t>.</w:t>
        </w:r>
      </w:ins>
    </w:p>
    <w:p w14:paraId="7B9E5248" w14:textId="4ABD15DD" w:rsidR="000E0ED0" w:rsidRPr="007F09F1" w:rsidRDefault="000E0ED0" w:rsidP="00FC7804">
      <w:pPr>
        <w:pStyle w:val="Nadpis2"/>
      </w:pPr>
      <w:bookmarkStart w:id="609" w:name="_Toc164161469"/>
      <w:bookmarkStart w:id="610" w:name="_Toc195174942"/>
      <w:bookmarkStart w:id="611" w:name="_Toc198129030"/>
      <w:r w:rsidRPr="007F09F1">
        <w:t>Modul 1 –</w:t>
      </w:r>
      <w:r w:rsidR="007C18CE" w:rsidRPr="007F09F1">
        <w:t xml:space="preserve"> kva</w:t>
      </w:r>
      <w:r w:rsidR="008E74C4" w:rsidRPr="007F09F1">
        <w:t>l</w:t>
      </w:r>
      <w:r w:rsidR="007C18CE" w:rsidRPr="007F09F1">
        <w:t xml:space="preserve">ita </w:t>
      </w:r>
      <w:r w:rsidRPr="007F09F1">
        <w:t>vybran</w:t>
      </w:r>
      <w:r w:rsidR="006B393B" w:rsidRPr="007F09F1">
        <w:t>ých</w:t>
      </w:r>
      <w:r w:rsidRPr="007F09F1">
        <w:t xml:space="preserve"> výsledk</w:t>
      </w:r>
      <w:r w:rsidR="006B393B" w:rsidRPr="007F09F1">
        <w:t>ů</w:t>
      </w:r>
      <w:bookmarkEnd w:id="609"/>
      <w:bookmarkEnd w:id="610"/>
      <w:bookmarkEnd w:id="611"/>
    </w:p>
    <w:p w14:paraId="03C77C9C" w14:textId="50593837" w:rsidR="000E0ED0" w:rsidRPr="007F09F1" w:rsidRDefault="000E0ED0" w:rsidP="005D33EA">
      <w:pPr>
        <w:jc w:val="both"/>
        <w:rPr>
          <w:rFonts w:ascii="Arial" w:hAnsi="Arial" w:cs="Arial"/>
          <w:bCs/>
        </w:rPr>
      </w:pPr>
      <w:r w:rsidRPr="007F09F1">
        <w:rPr>
          <w:rFonts w:ascii="Arial" w:hAnsi="Arial" w:cs="Arial"/>
          <w:bCs/>
        </w:rPr>
        <w:t>Pro posouzení vybraných výsledků pomocí vzdálených recenzí vybírá Odborný panel externí hodnotitele. Úkolem hodnocení je ověřit, nakolik předložené výsledky prokazují obecně uznávané standardy kvality v příslušném oboru. Výstupem hodnocení je zařazení výsledku na stupnici</w:t>
      </w:r>
      <w:r w:rsidR="005C3BB6" w:rsidRPr="007F09F1">
        <w:rPr>
          <w:rFonts w:ascii="Arial" w:hAnsi="Arial" w:cs="Arial"/>
          <w:bCs/>
        </w:rPr>
        <w:t xml:space="preserve"> 1–5 </w:t>
      </w:r>
      <w:r w:rsidRPr="007F09F1">
        <w:rPr>
          <w:rFonts w:ascii="Arial" w:hAnsi="Arial" w:cs="Arial"/>
          <w:bCs/>
        </w:rPr>
        <w:t xml:space="preserve">s </w:t>
      </w:r>
      <w:commentRangeStart w:id="612"/>
      <w:r w:rsidRPr="007F09F1">
        <w:rPr>
          <w:rFonts w:ascii="Arial" w:hAnsi="Arial" w:cs="Arial"/>
          <w:bCs/>
        </w:rPr>
        <w:t xml:space="preserve">konkrétním </w:t>
      </w:r>
      <w:ins w:id="613" w:author="Autor">
        <w:del w:id="614" w:author="Rulíková Lucie" w:date="2025-05-14T11:24:00Z" w16du:dateUtc="2025-05-14T09:24:00Z">
          <w:r w:rsidR="00C26B52" w:rsidRPr="007F09F1" w:rsidDel="00076D93">
            <w:rPr>
              <w:rFonts w:ascii="Arial" w:hAnsi="Arial" w:cs="Arial"/>
              <w:bCs/>
            </w:rPr>
            <w:delText xml:space="preserve">souhrnným </w:delText>
          </w:r>
        </w:del>
      </w:ins>
      <w:r w:rsidRPr="007F09F1">
        <w:rPr>
          <w:rFonts w:ascii="Arial" w:hAnsi="Arial" w:cs="Arial"/>
          <w:bCs/>
        </w:rPr>
        <w:t>zdůvodněním</w:t>
      </w:r>
      <w:commentRangeEnd w:id="612"/>
      <w:r w:rsidR="00E512AB" w:rsidRPr="007F09F1">
        <w:rPr>
          <w:rStyle w:val="Odkaznakoment"/>
        </w:rPr>
        <w:commentReference w:id="612"/>
      </w:r>
      <w:ins w:id="615" w:author="Rulíková Lucie" w:date="2025-05-14T11:25:00Z" w16du:dateUtc="2025-05-14T09:25:00Z">
        <w:r w:rsidR="00076D93" w:rsidRPr="007F09F1">
          <w:rPr>
            <w:rFonts w:ascii="Arial" w:hAnsi="Arial" w:cs="Arial"/>
            <w:bCs/>
          </w:rPr>
          <w:t xml:space="preserve"> (viz kapitola 3.2.5)</w:t>
        </w:r>
      </w:ins>
      <w:r w:rsidRPr="007F09F1">
        <w:rPr>
          <w:rFonts w:ascii="Arial" w:hAnsi="Arial" w:cs="Arial"/>
          <w:bCs/>
        </w:rPr>
        <w:t xml:space="preserve">. </w:t>
      </w:r>
    </w:p>
    <w:p w14:paraId="15889583" w14:textId="771CB9F8" w:rsidR="000E0ED0" w:rsidRPr="007F09F1" w:rsidDel="00BA5843" w:rsidRDefault="000E0ED0" w:rsidP="005D33EA">
      <w:pPr>
        <w:keepNext/>
        <w:spacing w:after="0"/>
        <w:rPr>
          <w:del w:id="616" w:author="Autor"/>
          <w:rFonts w:ascii="Arial" w:hAnsi="Arial" w:cs="Arial"/>
          <w:noProof/>
        </w:rPr>
      </w:pPr>
      <w:r w:rsidRPr="007F09F1">
        <w:rPr>
          <w:rFonts w:ascii="Arial" w:hAnsi="Arial" w:cs="Arial"/>
          <w:bCs/>
        </w:rPr>
        <w:t>Panelisté používají pro svoji práci aplikaci Systém kvalitních výsledků (</w:t>
      </w:r>
      <w:r w:rsidR="003B6A8E" w:rsidRPr="007F09F1">
        <w:rPr>
          <w:rFonts w:ascii="Arial" w:hAnsi="Arial" w:cs="Arial"/>
          <w:bCs/>
        </w:rPr>
        <w:t>dále jen „</w:t>
      </w:r>
      <w:r w:rsidRPr="007F09F1">
        <w:rPr>
          <w:rFonts w:ascii="Arial" w:hAnsi="Arial" w:cs="Arial"/>
          <w:bCs/>
        </w:rPr>
        <w:t>SKV</w:t>
      </w:r>
      <w:r w:rsidR="003B6A8E" w:rsidRPr="007F09F1">
        <w:rPr>
          <w:rFonts w:ascii="Arial" w:hAnsi="Arial" w:cs="Arial"/>
          <w:bCs/>
        </w:rPr>
        <w:t>“</w:t>
      </w:r>
      <w:r w:rsidRPr="007F09F1">
        <w:rPr>
          <w:rFonts w:ascii="Arial" w:hAnsi="Arial" w:cs="Arial"/>
          <w:bCs/>
        </w:rPr>
        <w:t xml:space="preserve">) provozovanou na technickém zařízení </w:t>
      </w:r>
      <w:del w:id="617" w:author="Rulíková Lucie" w:date="2025-05-14T11:26:00Z" w16du:dateUtc="2025-05-14T09:26:00Z">
        <w:r w:rsidRPr="007F09F1" w:rsidDel="00076D93">
          <w:rPr>
            <w:rFonts w:ascii="Arial" w:hAnsi="Arial" w:cs="Arial"/>
            <w:bCs/>
          </w:rPr>
          <w:delText>Sekcí VVI</w:delText>
        </w:r>
      </w:del>
      <w:ins w:id="618" w:author="Rulíková Lucie" w:date="2025-05-14T11:26:00Z" w16du:dateUtc="2025-05-14T09:26:00Z">
        <w:r w:rsidR="00076D93" w:rsidRPr="007F09F1">
          <w:rPr>
            <w:rFonts w:ascii="Arial" w:hAnsi="Arial" w:cs="Arial"/>
            <w:bCs/>
          </w:rPr>
          <w:t>ÚV</w:t>
        </w:r>
      </w:ins>
      <w:r w:rsidRPr="007F09F1">
        <w:rPr>
          <w:rFonts w:ascii="Arial" w:hAnsi="Arial" w:cs="Arial"/>
          <w:bCs/>
        </w:rPr>
        <w:t xml:space="preserve">. Aplikace umožňuje přiřazení výsledků </w:t>
      </w:r>
      <w:r w:rsidRPr="007F09F1">
        <w:rPr>
          <w:rFonts w:ascii="Arial" w:hAnsi="Arial" w:cs="Arial"/>
          <w:bCs/>
        </w:rPr>
        <w:lastRenderedPageBreak/>
        <w:t>k</w:t>
      </w:r>
      <w:r w:rsidR="005C3BB6" w:rsidRPr="007F09F1">
        <w:rPr>
          <w:rFonts w:ascii="Arial" w:hAnsi="Arial" w:cs="Arial"/>
          <w:bCs/>
        </w:rPr>
        <w:t> </w:t>
      </w:r>
      <w:r w:rsidRPr="007F09F1">
        <w:rPr>
          <w:rFonts w:ascii="Arial" w:hAnsi="Arial" w:cs="Arial"/>
          <w:bCs/>
        </w:rPr>
        <w:t>příslušným Odborným panelům a oborům, pomáhá najít pro daný vybraný výsledek vhodného hodnotitele a je nástrojem pro zaznamenávání průběhu a výsledků hodnocení.</w:t>
      </w:r>
      <w:del w:id="619" w:author="Autor">
        <w:r w:rsidRPr="007F09F1" w:rsidDel="00BA5843">
          <w:rPr>
            <w:rFonts w:ascii="Arial" w:hAnsi="Arial" w:cs="Arial"/>
            <w:b/>
          </w:rPr>
          <w:delText xml:space="preserve">Obrázek: </w:delText>
        </w:r>
        <w:r w:rsidRPr="007F09F1" w:rsidDel="00BA5843">
          <w:rPr>
            <w:rFonts w:ascii="Arial" w:hAnsi="Arial" w:cs="Arial"/>
            <w:i/>
          </w:rPr>
          <w:delText xml:space="preserve">Organizační schéma </w:delText>
        </w:r>
      </w:del>
    </w:p>
    <w:p w14:paraId="33DC84E7" w14:textId="65FE0A47" w:rsidR="000E0ED0" w:rsidRPr="007F09F1" w:rsidDel="00BA5843" w:rsidRDefault="000E0ED0" w:rsidP="005D33EA">
      <w:pPr>
        <w:jc w:val="both"/>
        <w:rPr>
          <w:del w:id="620" w:author="Autor"/>
          <w:rFonts w:ascii="Arial" w:hAnsi="Arial" w:cs="Arial"/>
          <w:noProof/>
        </w:rPr>
      </w:pPr>
      <w:del w:id="621" w:author="Autor">
        <w:r w:rsidRPr="007F09F1" w:rsidDel="00BA5843">
          <w:rPr>
            <w:rFonts w:ascii="Arial" w:hAnsi="Arial" w:cs="Arial"/>
            <w:noProof/>
          </w:rPr>
          <w:drawing>
            <wp:inline distT="0" distB="0" distL="0" distR="0" wp14:anchorId="6E96CC5A" wp14:editId="2A2A84E5">
              <wp:extent cx="5762445" cy="40281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4026096"/>
                      </a:xfrm>
                      <a:prstGeom prst="rect">
                        <a:avLst/>
                      </a:prstGeom>
                      <a:noFill/>
                    </pic:spPr>
                  </pic:pic>
                </a:graphicData>
              </a:graphic>
            </wp:inline>
          </w:drawing>
        </w:r>
      </w:del>
    </w:p>
    <w:p w14:paraId="2DE3623E" w14:textId="77777777" w:rsidR="000E0ED0" w:rsidRPr="007F09F1" w:rsidRDefault="00BA5843" w:rsidP="005D33EA">
      <w:pPr>
        <w:jc w:val="both"/>
        <w:rPr>
          <w:rFonts w:ascii="Arial" w:hAnsi="Arial" w:cs="Arial"/>
          <w:b/>
          <w:iCs/>
        </w:rPr>
      </w:pPr>
      <w:commentRangeStart w:id="622"/>
      <w:commentRangeEnd w:id="622"/>
      <w:r w:rsidRPr="007F09F1">
        <w:rPr>
          <w:rStyle w:val="Odkaznakoment"/>
        </w:rPr>
        <w:commentReference w:id="622"/>
      </w:r>
    </w:p>
    <w:p w14:paraId="073CB394" w14:textId="77777777" w:rsidR="000E0ED0" w:rsidRPr="007F09F1" w:rsidRDefault="000E0ED0" w:rsidP="00FC7804">
      <w:pPr>
        <w:pStyle w:val="Nadpis3"/>
      </w:pPr>
      <w:bookmarkStart w:id="623" w:name="_Toc164161470"/>
      <w:bookmarkStart w:id="624" w:name="_Toc195174943"/>
      <w:bookmarkStart w:id="625" w:name="_Toc198129031"/>
      <w:r w:rsidRPr="007F09F1">
        <w:t>Hodnotitelé</w:t>
      </w:r>
      <w:bookmarkEnd w:id="623"/>
      <w:bookmarkEnd w:id="624"/>
      <w:bookmarkEnd w:id="625"/>
    </w:p>
    <w:p w14:paraId="0D13C738" w14:textId="06F7A512" w:rsidR="00055423" w:rsidRPr="007F09F1" w:rsidRDefault="000E0ED0" w:rsidP="00055423">
      <w:pPr>
        <w:spacing w:after="0"/>
        <w:jc w:val="both"/>
        <w:rPr>
          <w:ins w:id="626" w:author="Rulíková Lucie" w:date="2025-05-14T11:31:00Z" w16du:dateUtc="2025-05-14T09:31:00Z"/>
          <w:rFonts w:ascii="Arial" w:hAnsi="Arial" w:cs="Arial"/>
        </w:rPr>
      </w:pPr>
      <w:r w:rsidRPr="007F09F1">
        <w:rPr>
          <w:rFonts w:ascii="Arial" w:hAnsi="Arial" w:cs="Arial"/>
          <w:iCs/>
        </w:rPr>
        <w:t xml:space="preserve">Hodnotitelé </w:t>
      </w:r>
      <w:r w:rsidRPr="007F09F1">
        <w:rPr>
          <w:rFonts w:ascii="Arial" w:hAnsi="Arial" w:cs="Arial"/>
        </w:rPr>
        <w:t>jsou evidováni v interní databázi, která je součástí aplikace SKV, spolu s údaji o</w:t>
      </w:r>
      <w:r w:rsidR="005C3BB6" w:rsidRPr="007F09F1">
        <w:rPr>
          <w:rFonts w:ascii="Arial" w:hAnsi="Arial" w:cs="Arial"/>
        </w:rPr>
        <w:t> </w:t>
      </w:r>
      <w:r w:rsidRPr="007F09F1">
        <w:rPr>
          <w:rFonts w:ascii="Arial" w:hAnsi="Arial" w:cs="Arial"/>
        </w:rPr>
        <w:t>svém odborném zaměření odpovídajícími kategoriím FORD resp. DETAILED FORD, s uvedením další specializace a dalšími požadovanými informacemi</w:t>
      </w:r>
      <w:ins w:id="627" w:author="Autor">
        <w:r w:rsidR="00CE0A26" w:rsidRPr="007F09F1">
          <w:rPr>
            <w:rFonts w:ascii="Arial" w:hAnsi="Arial" w:cs="Arial"/>
          </w:rPr>
          <w:t>.</w:t>
        </w:r>
      </w:ins>
      <w:ins w:id="628" w:author="Rulíková Lucie" w:date="2025-05-14T11:29:00Z" w16du:dateUtc="2025-05-14T09:29:00Z">
        <w:r w:rsidR="00055423" w:rsidRPr="007F09F1">
          <w:rPr>
            <w:rFonts w:ascii="Arial" w:hAnsi="Arial" w:cs="Arial"/>
          </w:rPr>
          <w:t xml:space="preserve"> </w:t>
        </w:r>
      </w:ins>
      <w:del w:id="629" w:author="Autor">
        <w:r w:rsidRPr="007F09F1" w:rsidDel="00CE0A26">
          <w:rPr>
            <w:rFonts w:ascii="Arial" w:hAnsi="Arial" w:cs="Arial"/>
          </w:rPr>
          <w:delText xml:space="preserve"> (např. s</w:delText>
        </w:r>
      </w:del>
      <w:ins w:id="630" w:author="Autor">
        <w:r w:rsidR="00CE0A26" w:rsidRPr="007F09F1">
          <w:rPr>
            <w:rFonts w:ascii="Arial" w:hAnsi="Arial" w:cs="Arial"/>
          </w:rPr>
          <w:t>S důrazem</w:t>
        </w:r>
      </w:ins>
      <w:r w:rsidRPr="007F09F1">
        <w:rPr>
          <w:rFonts w:ascii="Arial" w:hAnsi="Arial" w:cs="Arial"/>
        </w:rPr>
        <w:t> </w:t>
      </w:r>
      <w:del w:id="631" w:author="Autor">
        <w:r w:rsidRPr="007F09F1" w:rsidDel="00CE0A26">
          <w:rPr>
            <w:rFonts w:ascii="Arial" w:hAnsi="Arial" w:cs="Arial"/>
          </w:rPr>
          <w:delText>ohledem</w:delText>
        </w:r>
      </w:del>
      <w:r w:rsidRPr="007F09F1">
        <w:rPr>
          <w:rFonts w:ascii="Arial" w:hAnsi="Arial" w:cs="Arial"/>
        </w:rPr>
        <w:t xml:space="preserve"> na</w:t>
      </w:r>
      <w:r w:rsidR="005C3BB6" w:rsidRPr="007F09F1">
        <w:rPr>
          <w:rFonts w:ascii="Arial" w:hAnsi="Arial" w:cs="Arial"/>
        </w:rPr>
        <w:t> </w:t>
      </w:r>
      <w:r w:rsidRPr="007F09F1">
        <w:rPr>
          <w:rFonts w:ascii="Arial" w:hAnsi="Arial" w:cs="Arial"/>
        </w:rPr>
        <w:t>posuzování výsledků aplikovaného výzkumu</w:t>
      </w:r>
      <w:ins w:id="632" w:author="Autor">
        <w:r w:rsidR="00CE0A26" w:rsidRPr="007F09F1">
          <w:rPr>
            <w:rFonts w:ascii="Arial" w:hAnsi="Arial" w:cs="Arial"/>
          </w:rPr>
          <w:t xml:space="preserve"> věcně příslušnými odborníky</w:t>
        </w:r>
      </w:ins>
      <w:r w:rsidRPr="007F09F1">
        <w:rPr>
          <w:rFonts w:ascii="Arial" w:hAnsi="Arial" w:cs="Arial"/>
        </w:rPr>
        <w:t xml:space="preserve"> </w:t>
      </w:r>
      <w:del w:id="633" w:author="Autor">
        <w:r w:rsidRPr="007F09F1" w:rsidDel="00CE0A26">
          <w:rPr>
            <w:rFonts w:ascii="Arial" w:hAnsi="Arial" w:cs="Arial"/>
          </w:rPr>
          <w:delText>se zaznamená</w:delText>
        </w:r>
      </w:del>
      <w:ins w:id="634" w:author="Autor">
        <w:r w:rsidR="00CE0A26" w:rsidRPr="007F09F1">
          <w:rPr>
            <w:rFonts w:ascii="Arial" w:hAnsi="Arial" w:cs="Arial"/>
          </w:rPr>
          <w:t>se specificky eviduje jejich</w:t>
        </w:r>
      </w:ins>
      <w:r w:rsidRPr="007F09F1">
        <w:rPr>
          <w:rFonts w:ascii="Arial" w:hAnsi="Arial" w:cs="Arial"/>
        </w:rPr>
        <w:t xml:space="preserve"> tematická příslušnost pomocí klíčových slov,</w:t>
      </w:r>
      <w:ins w:id="635" w:author="Autor">
        <w:r w:rsidR="00CE0A26" w:rsidRPr="007F09F1">
          <w:rPr>
            <w:rFonts w:ascii="Arial" w:hAnsi="Arial" w:cs="Arial"/>
          </w:rPr>
          <w:t xml:space="preserve"> včetně případného vymezení</w:t>
        </w:r>
      </w:ins>
      <w:del w:id="636" w:author="Autor">
        <w:r w:rsidRPr="007F09F1" w:rsidDel="00CE0A26">
          <w:rPr>
            <w:rFonts w:ascii="Arial" w:hAnsi="Arial" w:cs="Arial"/>
          </w:rPr>
          <w:delText xml:space="preserve"> nebo lze vymezit tuto příslušnost</w:delText>
        </w:r>
      </w:del>
      <w:r w:rsidRPr="007F09F1">
        <w:rPr>
          <w:rFonts w:ascii="Arial" w:hAnsi="Arial" w:cs="Arial"/>
        </w:rPr>
        <w:t xml:space="preserve"> pomocí klasifikace ekonomických činností apod.</w:t>
      </w:r>
      <w:del w:id="637" w:author="Autor">
        <w:r w:rsidRPr="007F09F1" w:rsidDel="00CE0A26">
          <w:rPr>
            <w:rFonts w:ascii="Arial" w:hAnsi="Arial" w:cs="Arial"/>
          </w:rPr>
          <w:delText>).</w:delText>
        </w:r>
      </w:del>
      <w:r w:rsidRPr="007F09F1">
        <w:rPr>
          <w:rFonts w:ascii="Arial" w:hAnsi="Arial" w:cs="Arial"/>
        </w:rPr>
        <w:t xml:space="preserve"> </w:t>
      </w:r>
    </w:p>
    <w:p w14:paraId="68E55E4B" w14:textId="40F0BBA9" w:rsidR="005C3BB6" w:rsidRPr="007F09F1" w:rsidRDefault="000E0ED0" w:rsidP="00055423">
      <w:pPr>
        <w:spacing w:before="240" w:after="0"/>
        <w:jc w:val="both"/>
        <w:rPr>
          <w:rFonts w:ascii="Arial" w:hAnsi="Arial" w:cs="Arial"/>
        </w:rPr>
      </w:pPr>
      <w:r w:rsidRPr="007F09F1">
        <w:rPr>
          <w:rFonts w:ascii="Arial" w:hAnsi="Arial" w:cs="Arial"/>
        </w:rPr>
        <w:t xml:space="preserve">Hodnotitelé nejsou členy </w:t>
      </w:r>
      <w:r w:rsidR="003B6A8E" w:rsidRPr="007F09F1">
        <w:rPr>
          <w:rFonts w:ascii="Arial" w:hAnsi="Arial" w:cs="Arial"/>
        </w:rPr>
        <w:t>Odborn</w:t>
      </w:r>
      <w:ins w:id="638" w:author="Rulíková Lucie" w:date="2025-05-14T11:29:00Z" w16du:dateUtc="2025-05-14T09:29:00Z">
        <w:r w:rsidR="00055423" w:rsidRPr="007F09F1">
          <w:rPr>
            <w:rFonts w:ascii="Arial" w:hAnsi="Arial" w:cs="Arial"/>
          </w:rPr>
          <w:t>ých</w:t>
        </w:r>
      </w:ins>
      <w:del w:id="639" w:author="Rulíková Lucie" w:date="2025-05-14T11:29:00Z" w16du:dateUtc="2025-05-14T09:29:00Z">
        <w:r w:rsidR="003B6A8E" w:rsidRPr="007F09F1" w:rsidDel="00055423">
          <w:rPr>
            <w:rFonts w:ascii="Arial" w:hAnsi="Arial" w:cs="Arial"/>
          </w:rPr>
          <w:delText>ého</w:delText>
        </w:r>
      </w:del>
      <w:r w:rsidR="003B6A8E" w:rsidRPr="007F09F1">
        <w:rPr>
          <w:rFonts w:ascii="Arial" w:hAnsi="Arial" w:cs="Arial"/>
        </w:rPr>
        <w:t xml:space="preserve"> </w:t>
      </w:r>
      <w:r w:rsidRPr="007F09F1">
        <w:rPr>
          <w:rFonts w:ascii="Arial" w:hAnsi="Arial" w:cs="Arial"/>
        </w:rPr>
        <w:t>panel</w:t>
      </w:r>
      <w:ins w:id="640" w:author="Rulíková Lucie" w:date="2025-05-14T11:29:00Z" w16du:dateUtc="2025-05-14T09:29:00Z">
        <w:r w:rsidR="00055423" w:rsidRPr="007F09F1">
          <w:rPr>
            <w:rFonts w:ascii="Arial" w:hAnsi="Arial" w:cs="Arial"/>
          </w:rPr>
          <w:t>ů</w:t>
        </w:r>
      </w:ins>
      <w:del w:id="641" w:author="Rulíková Lucie" w:date="2025-05-14T11:29:00Z" w16du:dateUtc="2025-05-14T09:29:00Z">
        <w:r w:rsidRPr="007F09F1" w:rsidDel="00055423">
          <w:rPr>
            <w:rFonts w:ascii="Arial" w:hAnsi="Arial" w:cs="Arial"/>
          </w:rPr>
          <w:delText>u</w:delText>
        </w:r>
      </w:del>
      <w:r w:rsidRPr="007F09F1">
        <w:rPr>
          <w:rFonts w:ascii="Arial" w:hAnsi="Arial" w:cs="Arial"/>
        </w:rPr>
        <w:t>. Pro hodnotitele je zajištěno průběžné školení zejména za účelem zajištění kvality a kalibrace hodnot</w:t>
      </w:r>
      <w:del w:id="642" w:author="Rulíková Lucie" w:date="2025-05-14T11:31:00Z" w16du:dateUtc="2025-05-14T09:31:00Z">
        <w:r w:rsidR="00092402" w:rsidRPr="007F09F1" w:rsidDel="00055423">
          <w:rPr>
            <w:rFonts w:ascii="Arial" w:hAnsi="Arial" w:cs="Arial"/>
          </w:rPr>
          <w:delText>í</w:delText>
        </w:r>
      </w:del>
      <w:ins w:id="643" w:author="Rulíková Lucie" w:date="2025-05-14T11:31:00Z" w16du:dateUtc="2025-05-14T09:31:00Z">
        <w:r w:rsidR="00055423" w:rsidRPr="007F09F1">
          <w:rPr>
            <w:rFonts w:ascii="Arial" w:hAnsi="Arial" w:cs="Arial"/>
          </w:rPr>
          <w:t>i</w:t>
        </w:r>
      </w:ins>
      <w:r w:rsidRPr="007F09F1">
        <w:rPr>
          <w:rFonts w:ascii="Arial" w:hAnsi="Arial" w:cs="Arial"/>
        </w:rPr>
        <w:t>cí praxe. K těmto účelům v</w:t>
      </w:r>
      <w:r w:rsidR="003B6A8E" w:rsidRPr="007F09F1">
        <w:rPr>
          <w:rFonts w:ascii="Arial" w:hAnsi="Arial" w:cs="Arial"/>
        </w:rPr>
        <w:t>z</w:t>
      </w:r>
      <w:r w:rsidRPr="007F09F1">
        <w:rPr>
          <w:rFonts w:ascii="Arial" w:hAnsi="Arial" w:cs="Arial"/>
        </w:rPr>
        <w:t xml:space="preserve">nikají metodické podpůrné dokumenty a manuály. </w:t>
      </w:r>
    </w:p>
    <w:p w14:paraId="542B6EE2" w14:textId="77777777" w:rsidR="00CE72CB" w:rsidRPr="007F09F1" w:rsidRDefault="000E0ED0" w:rsidP="008303E8">
      <w:pPr>
        <w:spacing w:before="240"/>
        <w:jc w:val="both"/>
        <w:rPr>
          <w:ins w:id="644" w:author="Rulíková Lucie" w:date="2025-05-14T11:32:00Z" w16du:dateUtc="2025-05-14T09:32:00Z"/>
          <w:rFonts w:ascii="Arial" w:hAnsi="Arial" w:cs="Arial"/>
        </w:rPr>
      </w:pPr>
      <w:commentRangeStart w:id="645"/>
      <w:r w:rsidRPr="007F09F1">
        <w:rPr>
          <w:rFonts w:ascii="Arial" w:hAnsi="Arial" w:cs="Arial"/>
          <w:b/>
        </w:rPr>
        <w:t>Databáze hodnotitelů</w:t>
      </w:r>
      <w:r w:rsidRPr="007F09F1">
        <w:rPr>
          <w:rFonts w:ascii="Arial" w:hAnsi="Arial" w:cs="Arial"/>
        </w:rPr>
        <w:t xml:space="preserve"> </w:t>
      </w:r>
      <w:commentRangeEnd w:id="645"/>
      <w:r w:rsidR="009845B5" w:rsidRPr="007F09F1">
        <w:rPr>
          <w:rStyle w:val="Odkaznakoment"/>
        </w:rPr>
        <w:commentReference w:id="645"/>
      </w:r>
      <w:r w:rsidRPr="007F09F1">
        <w:rPr>
          <w:rFonts w:ascii="Arial" w:hAnsi="Arial" w:cs="Arial"/>
        </w:rPr>
        <w:t>je vytvořena z domácích i zahraničních odborníků</w:t>
      </w:r>
      <w:r w:rsidR="00092402" w:rsidRPr="007F09F1">
        <w:rPr>
          <w:rFonts w:ascii="Arial" w:hAnsi="Arial" w:cs="Arial"/>
        </w:rPr>
        <w:t xml:space="preserve"> v dané oblasti</w:t>
      </w:r>
      <w:r w:rsidRPr="007F09F1">
        <w:rPr>
          <w:rFonts w:ascii="Arial" w:hAnsi="Arial" w:cs="Arial"/>
        </w:rPr>
        <w:t xml:space="preserve">. Databáze hodnotitelů je členy </w:t>
      </w:r>
      <w:ins w:id="646" w:author="Rulíková Lucie" w:date="2025-05-14T11:32:00Z" w16du:dateUtc="2025-05-14T09:32:00Z">
        <w:r w:rsidR="00CE72CB" w:rsidRPr="007F09F1">
          <w:rPr>
            <w:rFonts w:ascii="Arial" w:hAnsi="Arial" w:cs="Arial"/>
          </w:rPr>
          <w:t>O</w:t>
        </w:r>
      </w:ins>
      <w:del w:id="647" w:author="Rulíková Lucie" w:date="2025-05-14T11:32:00Z" w16du:dateUtc="2025-05-14T09:32:00Z">
        <w:r w:rsidRPr="007F09F1" w:rsidDel="00CE72CB">
          <w:rPr>
            <w:rFonts w:ascii="Arial" w:hAnsi="Arial" w:cs="Arial"/>
          </w:rPr>
          <w:delText>o</w:delText>
        </w:r>
      </w:del>
      <w:r w:rsidRPr="007F09F1">
        <w:rPr>
          <w:rFonts w:ascii="Arial" w:hAnsi="Arial" w:cs="Arial"/>
        </w:rPr>
        <w:t xml:space="preserve">dborných panelů </w:t>
      </w:r>
      <w:r w:rsidR="00092402" w:rsidRPr="007F09F1">
        <w:rPr>
          <w:rFonts w:ascii="Arial" w:hAnsi="Arial" w:cs="Arial"/>
        </w:rPr>
        <w:t xml:space="preserve">průběžně aktualizována a </w:t>
      </w:r>
      <w:r w:rsidRPr="007F09F1">
        <w:rPr>
          <w:rFonts w:ascii="Arial" w:hAnsi="Arial" w:cs="Arial"/>
        </w:rPr>
        <w:t>doplňována tak, aby docházelo k adekvátnímu zastoupení jednotlivých oblastí. Žádoucí je rovněž vyváženost genderových a dalších kategorií. V databázi jsou identifikováni a evidováni experti se</w:t>
      </w:r>
      <w:r w:rsidR="005C3BB6" w:rsidRPr="007F09F1">
        <w:rPr>
          <w:rFonts w:ascii="Arial" w:hAnsi="Arial" w:cs="Arial"/>
        </w:rPr>
        <w:t> </w:t>
      </w:r>
      <w:r w:rsidRPr="007F09F1">
        <w:rPr>
          <w:rFonts w:ascii="Arial" w:hAnsi="Arial" w:cs="Arial"/>
        </w:rPr>
        <w:t>zkušeností s hodnocením výsledků interdisciplinárního výzkumu a v oblasti aplikovaného výzkumu. K n</w:t>
      </w:r>
      <w:r w:rsidRPr="007F09F1">
        <w:rPr>
          <w:rFonts w:ascii="Arial" w:hAnsi="Arial" w:cs="Arial"/>
          <w:bCs/>
        </w:rPr>
        <w:t>ominaci hodnotitelů do databáze jsou vyzváni poskytovatelé/zřizovatelé, VO a</w:t>
      </w:r>
      <w:r w:rsidR="005C3BB6" w:rsidRPr="007F09F1">
        <w:rPr>
          <w:rFonts w:ascii="Arial" w:hAnsi="Arial" w:cs="Arial"/>
          <w:bCs/>
        </w:rPr>
        <w:t> </w:t>
      </w:r>
      <w:r w:rsidRPr="007F09F1">
        <w:rPr>
          <w:rFonts w:ascii="Arial" w:hAnsi="Arial" w:cs="Arial"/>
          <w:bCs/>
        </w:rPr>
        <w:t xml:space="preserve">další zainteresované organizace. </w:t>
      </w:r>
      <w:commentRangeStart w:id="648"/>
      <w:ins w:id="649" w:author="Autor">
        <w:r w:rsidR="00293DAB" w:rsidRPr="007F09F1">
          <w:rPr>
            <w:rFonts w:ascii="Arial" w:hAnsi="Arial" w:cs="Arial"/>
            <w:bCs/>
          </w:rPr>
          <w:t xml:space="preserve">Kvalifikační předpoklady pro zařazení do databáze </w:t>
        </w:r>
        <w:del w:id="650" w:author="Autor">
          <w:r w:rsidR="00293DAB" w:rsidRPr="007F09F1" w:rsidDel="00E512AB">
            <w:rPr>
              <w:rFonts w:ascii="Arial" w:hAnsi="Arial" w:cs="Arial"/>
              <w:bCs/>
            </w:rPr>
            <w:delText>schváluje</w:delText>
          </w:r>
        </w:del>
        <w:r w:rsidR="00E512AB" w:rsidRPr="007F09F1">
          <w:rPr>
            <w:rFonts w:ascii="Arial" w:hAnsi="Arial" w:cs="Arial"/>
            <w:bCs/>
          </w:rPr>
          <w:t>navrhuje</w:t>
        </w:r>
        <w:r w:rsidR="00293DAB" w:rsidRPr="007F09F1">
          <w:rPr>
            <w:rFonts w:ascii="Arial" w:hAnsi="Arial" w:cs="Arial"/>
            <w:bCs/>
          </w:rPr>
          <w:t xml:space="preserve"> KHV </w:t>
        </w:r>
        <w:del w:id="651" w:author="Autor">
          <w:r w:rsidR="00293DAB" w:rsidRPr="007F09F1" w:rsidDel="00E512AB">
            <w:rPr>
              <w:rFonts w:ascii="Arial" w:hAnsi="Arial" w:cs="Arial"/>
              <w:bCs/>
            </w:rPr>
            <w:delText>resp.</w:delText>
          </w:r>
        </w:del>
        <w:r w:rsidR="00E512AB" w:rsidRPr="007F09F1">
          <w:rPr>
            <w:rFonts w:ascii="Arial" w:hAnsi="Arial" w:cs="Arial"/>
            <w:bCs/>
          </w:rPr>
          <w:t>a schvaluje</w:t>
        </w:r>
        <w:r w:rsidR="00293DAB" w:rsidRPr="007F09F1">
          <w:rPr>
            <w:rFonts w:ascii="Arial" w:hAnsi="Arial" w:cs="Arial"/>
            <w:bCs/>
          </w:rPr>
          <w:t xml:space="preserve"> RVVI a jsou součástí výzev na nominace</w:t>
        </w:r>
      </w:ins>
      <w:ins w:id="652" w:author="Rulíková Lucie" w:date="2025-05-14T11:31:00Z" w16du:dateUtc="2025-05-14T09:31:00Z">
        <w:r w:rsidR="00CE72CB" w:rsidRPr="007F09F1">
          <w:rPr>
            <w:rFonts w:ascii="Arial" w:hAnsi="Arial" w:cs="Arial"/>
            <w:bCs/>
          </w:rPr>
          <w:t>.</w:t>
        </w:r>
      </w:ins>
      <w:ins w:id="653" w:author="Autor">
        <w:del w:id="654" w:author="Rulíková Lucie" w:date="2025-05-14T11:31:00Z" w16du:dateUtc="2025-05-14T09:31:00Z">
          <w:r w:rsidR="00293DAB" w:rsidRPr="007F09F1" w:rsidDel="00CE72CB">
            <w:rPr>
              <w:rFonts w:ascii="Arial" w:hAnsi="Arial" w:cs="Arial"/>
              <w:bCs/>
            </w:rPr>
            <w:delText>,</w:delText>
          </w:r>
        </w:del>
      </w:ins>
      <w:del w:id="655" w:author="Rulíková Lucie" w:date="2025-05-14T11:31:00Z" w16du:dateUtc="2025-05-14T09:31:00Z">
        <w:r w:rsidRPr="007F09F1" w:rsidDel="00CE72CB">
          <w:rPr>
            <w:rFonts w:ascii="Arial" w:hAnsi="Arial" w:cs="Arial"/>
          </w:rPr>
          <w:delText xml:space="preserve"> </w:delText>
        </w:r>
        <w:commentRangeEnd w:id="648"/>
        <w:r w:rsidR="00293DAB" w:rsidRPr="007F09F1" w:rsidDel="00CE72CB">
          <w:rPr>
            <w:rStyle w:val="Odkaznakoment"/>
          </w:rPr>
          <w:commentReference w:id="648"/>
        </w:r>
      </w:del>
      <w:ins w:id="656" w:author="Autor">
        <w:r w:rsidR="008303E8" w:rsidRPr="007F09F1">
          <w:rPr>
            <w:rFonts w:ascii="Arial" w:hAnsi="Arial" w:cs="Arial"/>
          </w:rPr>
          <w:t xml:space="preserve"> </w:t>
        </w:r>
      </w:ins>
    </w:p>
    <w:p w14:paraId="56CF7E38" w14:textId="49476CF2" w:rsidR="000E0ED0" w:rsidRPr="007F09F1" w:rsidRDefault="008303E8" w:rsidP="008303E8">
      <w:pPr>
        <w:spacing w:before="240"/>
        <w:jc w:val="both"/>
        <w:rPr>
          <w:ins w:id="657" w:author="Autor"/>
          <w:rFonts w:ascii="Arial" w:hAnsi="Arial" w:cs="Arial"/>
        </w:rPr>
      </w:pPr>
      <w:ins w:id="658" w:author="Autor">
        <w:r w:rsidRPr="007F09F1">
          <w:rPr>
            <w:rFonts w:ascii="Arial" w:hAnsi="Arial" w:cs="Arial"/>
          </w:rPr>
          <w:lastRenderedPageBreak/>
          <w:t>V oborech, které mohou využívat bibliometrické opory, se očekává, že hodnotitelé předkládaných výstupů sami publikují v kvalitních časopisech. V oborech, které bibliometrickou oporu nemají, se očekává, že hodnotitelé mají významné výzkumné výstupy s širokým národním nebo mezinárodním ohlasem a dopadem. Zejména pro hodnocení aplikovaného výzkumu by měli být nominováni odborníci z praxe, kteří jsou ve své odborné komunitě známi a respektováni.</w:t>
        </w:r>
        <w:r w:rsidR="00650F8B" w:rsidRPr="007F09F1">
          <w:rPr>
            <w:rFonts w:ascii="Arial" w:hAnsi="Arial" w:cs="Arial"/>
          </w:rPr>
          <w:t xml:space="preserve"> Průběžně probíhá kalibrace hodnotitelů, na jejímž základě je databáze zkvalitňována.</w:t>
        </w:r>
      </w:ins>
    </w:p>
    <w:p w14:paraId="3B79541D" w14:textId="3D6A8452" w:rsidR="003C1EBD" w:rsidRPr="007F09F1" w:rsidRDefault="003C1EBD" w:rsidP="008303E8">
      <w:pPr>
        <w:spacing w:before="240"/>
        <w:jc w:val="both"/>
        <w:rPr>
          <w:rFonts w:ascii="Arial" w:hAnsi="Arial" w:cs="Arial"/>
        </w:rPr>
      </w:pPr>
      <w:ins w:id="659" w:author="Autor">
        <w:r w:rsidRPr="007F09F1">
          <w:rPr>
            <w:rFonts w:ascii="Arial" w:hAnsi="Arial" w:cs="Arial"/>
          </w:rPr>
          <w:t xml:space="preserve">Databáze hodnotitelů je průběžně aktualizována po projednání podnětů </w:t>
        </w:r>
      </w:ins>
      <w:ins w:id="660" w:author="Rulíková Lucie" w:date="2025-05-14T11:37:00Z" w16du:dateUtc="2025-05-14T09:37:00Z">
        <w:r w:rsidR="00482FB3" w:rsidRPr="007F09F1">
          <w:rPr>
            <w:rFonts w:ascii="Arial" w:hAnsi="Arial" w:cs="Arial"/>
          </w:rPr>
          <w:t xml:space="preserve">na zasedání </w:t>
        </w:r>
      </w:ins>
      <w:ins w:id="661" w:author="Autor">
        <w:del w:id="662" w:author="Rulíková Lucie" w:date="2025-05-14T11:36:00Z" w16du:dateUtc="2025-05-14T09:36:00Z">
          <w:r w:rsidRPr="007F09F1" w:rsidDel="00482FB3">
            <w:rPr>
              <w:rFonts w:ascii="Arial" w:hAnsi="Arial" w:cs="Arial"/>
            </w:rPr>
            <w:delText xml:space="preserve">na </w:delText>
          </w:r>
        </w:del>
        <w:r w:rsidRPr="007F09F1">
          <w:rPr>
            <w:rFonts w:ascii="Arial" w:hAnsi="Arial" w:cs="Arial"/>
          </w:rPr>
          <w:t>KHV. Podněty pro vyřazení hodnotitelů z důvodu nedostatečné kvalifikace a/nebo na základě zkušeností s jejich dosavadní prací podávají členové Odborných panelů prostřednictvím svých předsedů a členové RVVI a jejích poradních orgánů. Podnět ke změně může vzejít nepřímo i od zástupců výzkumných organizací, pokud rozporovali hodnocení svých vybraných výsledků a tento podnět uznala KHV za důvodný.</w:t>
        </w:r>
      </w:ins>
    </w:p>
    <w:p w14:paraId="79A40946" w14:textId="0D020CEE" w:rsidR="00110C44" w:rsidRPr="007F09F1" w:rsidDel="00110C44" w:rsidRDefault="00110C44" w:rsidP="008303E8">
      <w:pPr>
        <w:spacing w:before="240"/>
        <w:jc w:val="both"/>
        <w:rPr>
          <w:del w:id="663" w:author="Autor"/>
          <w:rFonts w:ascii="Arial" w:hAnsi="Arial" w:cs="Arial"/>
        </w:rPr>
      </w:pPr>
    </w:p>
    <w:p w14:paraId="36BF9954" w14:textId="77777777" w:rsidR="00110C44" w:rsidRPr="007F09F1" w:rsidRDefault="000E0ED0" w:rsidP="005D33EA">
      <w:pPr>
        <w:jc w:val="both"/>
        <w:rPr>
          <w:ins w:id="664" w:author="Autor"/>
          <w:rFonts w:ascii="Arial" w:hAnsi="Arial" w:cs="Arial"/>
        </w:rPr>
      </w:pPr>
      <w:commentRangeStart w:id="665"/>
      <w:r w:rsidRPr="007F09F1">
        <w:rPr>
          <w:rFonts w:ascii="Arial" w:hAnsi="Arial" w:cs="Arial"/>
          <w:b/>
        </w:rPr>
        <w:t>Odborný orgán hodnotitelů</w:t>
      </w:r>
      <w:r w:rsidRPr="007F09F1">
        <w:rPr>
          <w:rFonts w:ascii="Arial" w:hAnsi="Arial" w:cs="Arial"/>
        </w:rPr>
        <w:t xml:space="preserve"> (dále „OOH“) je odborným poradním orgánem RVVI</w:t>
      </w:r>
      <w:ins w:id="666" w:author="Autor">
        <w:r w:rsidR="000D16E9" w:rsidRPr="007F09F1">
          <w:rPr>
            <w:rFonts w:ascii="Arial" w:hAnsi="Arial" w:cs="Arial"/>
          </w:rPr>
          <w:t xml:space="preserve"> a tvoří jej aktivní hodnotitelé v daném kole hodnocení</w:t>
        </w:r>
      </w:ins>
      <w:r w:rsidRPr="007F09F1">
        <w:rPr>
          <w:rFonts w:ascii="Arial" w:hAnsi="Arial" w:cs="Arial"/>
        </w:rPr>
        <w:t xml:space="preserve">. Zodpovědnost za kvalitu a diverzitu oslovených hodnotitelů má člen Odborného panelu, který se na hodnotitele s žádostí o posudek obrátil. </w:t>
      </w:r>
      <w:del w:id="667" w:author="Autor">
        <w:r w:rsidRPr="007F09F1" w:rsidDel="007653F0">
          <w:rPr>
            <w:rFonts w:ascii="Arial" w:hAnsi="Arial" w:cs="Arial"/>
          </w:rPr>
          <w:delText xml:space="preserve">Hodnotitelé, kteří provedli hodnocení v daném roce, se stávají členy OOH. </w:delText>
        </w:r>
        <w:r w:rsidRPr="007F09F1" w:rsidDel="00B83BB0">
          <w:rPr>
            <w:rFonts w:ascii="Arial" w:hAnsi="Arial" w:cs="Arial"/>
          </w:rPr>
          <w:delText xml:space="preserve">Návrh </w:delText>
        </w:r>
      </w:del>
      <w:ins w:id="668" w:author="Autor">
        <w:r w:rsidR="00B83BB0" w:rsidRPr="007F09F1">
          <w:rPr>
            <w:rFonts w:ascii="Arial" w:hAnsi="Arial" w:cs="Arial"/>
          </w:rPr>
          <w:t xml:space="preserve">Seznam doplněných </w:t>
        </w:r>
      </w:ins>
      <w:del w:id="669" w:author="Autor">
        <w:r w:rsidRPr="007F09F1" w:rsidDel="00B83BB0">
          <w:rPr>
            <w:rFonts w:ascii="Arial" w:hAnsi="Arial" w:cs="Arial"/>
          </w:rPr>
          <w:delText>na doplnění</w:delText>
        </w:r>
      </w:del>
      <w:r w:rsidRPr="007F09F1">
        <w:rPr>
          <w:rFonts w:ascii="Arial" w:hAnsi="Arial" w:cs="Arial"/>
        </w:rPr>
        <w:t xml:space="preserve"> aktivních hodnotitelů OOH je po provedení hodnocení a jeho verifikaci v příslušném roce schválen RVVI.</w:t>
      </w:r>
      <w:commentRangeEnd w:id="665"/>
      <w:r w:rsidR="00E512AB" w:rsidRPr="007F09F1">
        <w:rPr>
          <w:rStyle w:val="Odkaznakoment"/>
        </w:rPr>
        <w:commentReference w:id="665"/>
      </w:r>
      <w:ins w:id="670" w:author="Autor">
        <w:r w:rsidR="000D6904" w:rsidRPr="007F09F1">
          <w:rPr>
            <w:rFonts w:ascii="Arial" w:hAnsi="Arial" w:cs="Arial"/>
          </w:rPr>
          <w:t xml:space="preserve"> </w:t>
        </w:r>
      </w:ins>
    </w:p>
    <w:p w14:paraId="62464CD7" w14:textId="15AAF81C" w:rsidR="00110C44" w:rsidRPr="007F09F1" w:rsidRDefault="00110C44" w:rsidP="00110C44">
      <w:pPr>
        <w:spacing w:before="240"/>
        <w:jc w:val="both"/>
        <w:rPr>
          <w:ins w:id="671" w:author="Autor"/>
          <w:rFonts w:ascii="Arial" w:hAnsi="Arial" w:cs="Arial"/>
        </w:rPr>
      </w:pPr>
      <w:commentRangeStart w:id="672"/>
      <w:ins w:id="673" w:author="Autor">
        <w:r w:rsidRPr="007F09F1">
          <w:rPr>
            <w:rFonts w:ascii="Arial" w:hAnsi="Arial" w:cs="Arial"/>
          </w:rPr>
          <w:t>Seznam členů OOH, kteří se podíleli na vzdáleném recenzním hodnocení, je neveřejný. Anonymita externích hodnotitelů je mezinárodním standardem</w:t>
        </w:r>
      </w:ins>
      <w:ins w:id="674" w:author="Rulíková Lucie" w:date="2025-05-14T11:34:00Z" w16du:dateUtc="2025-05-14T09:34:00Z">
        <w:r w:rsidR="00CE72CB" w:rsidRPr="007F09F1">
          <w:rPr>
            <w:rFonts w:ascii="Arial" w:hAnsi="Arial" w:cs="Arial"/>
          </w:rPr>
          <w:t xml:space="preserve"> a je výslovně garantována Metodikou také z důvodu limitované personální kapacity českého výzkumu a vývoje</w:t>
        </w:r>
        <w:commentRangeStart w:id="675"/>
        <w:commentRangeEnd w:id="675"/>
        <w:r w:rsidR="00CE72CB" w:rsidRPr="007F09F1">
          <w:rPr>
            <w:rStyle w:val="Odkaznakoment"/>
          </w:rPr>
          <w:commentReference w:id="675"/>
        </w:r>
      </w:ins>
      <w:ins w:id="676" w:author="Autor">
        <w:r w:rsidRPr="007F09F1">
          <w:rPr>
            <w:rFonts w:ascii="Arial" w:hAnsi="Arial" w:cs="Arial"/>
          </w:rPr>
          <w:t>. Anonymizovaná hodnocení vybraných výsledků jednotlivých výzkumných organizací v Modulu 1 se zveřejňuj</w:t>
        </w:r>
      </w:ins>
      <w:ins w:id="677" w:author="Rulíková Lucie" w:date="2025-05-14T11:34:00Z" w16du:dateUtc="2025-05-14T09:34:00Z">
        <w:r w:rsidR="00CE72CB" w:rsidRPr="007F09F1">
          <w:rPr>
            <w:rFonts w:ascii="Arial" w:hAnsi="Arial" w:cs="Arial"/>
          </w:rPr>
          <w:t>í</w:t>
        </w:r>
      </w:ins>
      <w:ins w:id="678" w:author="Autor">
        <w:del w:id="679" w:author="Rulíková Lucie" w:date="2025-05-14T11:34:00Z" w16du:dateUtc="2025-05-14T09:34:00Z">
          <w:r w:rsidRPr="007F09F1" w:rsidDel="00CE72CB">
            <w:rPr>
              <w:rFonts w:ascii="Arial" w:hAnsi="Arial" w:cs="Arial"/>
            </w:rPr>
            <w:delText>e</w:delText>
          </w:r>
        </w:del>
        <w:r w:rsidRPr="007F09F1">
          <w:rPr>
            <w:rFonts w:ascii="Arial" w:hAnsi="Arial" w:cs="Arial"/>
          </w:rPr>
          <w:t xml:space="preserve"> na webových stránkách.</w:t>
        </w:r>
        <w:del w:id="680" w:author="Rulíková Lucie" w:date="2025-05-14T11:34:00Z" w16du:dateUtc="2025-05-14T09:34:00Z">
          <w:r w:rsidRPr="007F09F1" w:rsidDel="00CE72CB">
            <w:rPr>
              <w:rFonts w:ascii="Arial" w:hAnsi="Arial" w:cs="Arial"/>
            </w:rPr>
            <w:delText xml:space="preserve"> Anonymita hodnotitelů je výslovně garantována </w:delText>
          </w:r>
        </w:del>
        <w:del w:id="681" w:author="Rulíková Lucie" w:date="2025-05-14T11:33:00Z" w16du:dateUtc="2025-05-14T09:33:00Z">
          <w:r w:rsidRPr="007F09F1" w:rsidDel="00CE72CB">
            <w:rPr>
              <w:rFonts w:ascii="Arial" w:hAnsi="Arial" w:cs="Arial"/>
            </w:rPr>
            <w:delText>m</w:delText>
          </w:r>
        </w:del>
        <w:del w:id="682" w:author="Rulíková Lucie" w:date="2025-05-14T11:34:00Z" w16du:dateUtc="2025-05-14T09:34:00Z">
          <w:r w:rsidRPr="007F09F1" w:rsidDel="00CE72CB">
            <w:rPr>
              <w:rFonts w:ascii="Arial" w:hAnsi="Arial" w:cs="Arial"/>
            </w:rPr>
            <w:delText>etodikou také z důvodu limitované personální kapacity v oblasti českého výzkumu a vývoje.</w:delText>
          </w:r>
          <w:commentRangeEnd w:id="672"/>
          <w:r w:rsidRPr="007F09F1" w:rsidDel="00CE72CB">
            <w:rPr>
              <w:rStyle w:val="Odkaznakoment"/>
            </w:rPr>
            <w:commentReference w:id="672"/>
          </w:r>
        </w:del>
        <w:del w:id="683" w:author="Rulíková Lucie" w:date="2025-05-14T11:32:00Z" w16du:dateUtc="2025-05-14T09:32:00Z">
          <w:r w:rsidRPr="007F09F1" w:rsidDel="00CE72CB">
            <w:rPr>
              <w:rFonts w:ascii="Arial" w:hAnsi="Arial" w:cs="Arial"/>
            </w:rPr>
            <w:delText>.</w:delText>
          </w:r>
        </w:del>
      </w:ins>
    </w:p>
    <w:p w14:paraId="7314DA92" w14:textId="77777777" w:rsidR="000E0ED0" w:rsidRPr="007F09F1" w:rsidRDefault="000E0ED0" w:rsidP="00FC7804">
      <w:pPr>
        <w:pStyle w:val="Nadpis3"/>
      </w:pPr>
      <w:bookmarkStart w:id="684" w:name="_Toc164161471"/>
      <w:bookmarkStart w:id="685" w:name="_Toc195174944"/>
      <w:bookmarkStart w:id="686" w:name="_Toc198129032"/>
      <w:r w:rsidRPr="007F09F1">
        <w:t>Přihlašování vybraných výsledků do hodnocení</w:t>
      </w:r>
      <w:bookmarkEnd w:id="684"/>
      <w:bookmarkEnd w:id="685"/>
      <w:bookmarkEnd w:id="686"/>
      <w:r w:rsidRPr="007F09F1">
        <w:t xml:space="preserve"> </w:t>
      </w:r>
    </w:p>
    <w:p w14:paraId="0212193D" w14:textId="45800759" w:rsidR="000E0ED0" w:rsidRPr="007F09F1" w:rsidRDefault="000E0ED0" w:rsidP="005D33EA">
      <w:pPr>
        <w:jc w:val="both"/>
        <w:rPr>
          <w:rFonts w:ascii="Arial" w:hAnsi="Arial" w:cs="Arial"/>
        </w:rPr>
      </w:pPr>
      <w:r w:rsidRPr="007F09F1">
        <w:rPr>
          <w:rFonts w:ascii="Arial" w:hAnsi="Arial" w:cs="Arial"/>
        </w:rPr>
        <w:t>V</w:t>
      </w:r>
      <w:del w:id="687" w:author="Rulíková Lucie" w:date="2025-05-14T11:42:00Z" w16du:dateUtc="2025-05-14T09:42:00Z">
        <w:r w:rsidRPr="007F09F1" w:rsidDel="003E57D2">
          <w:rPr>
            <w:rFonts w:ascii="Arial" w:hAnsi="Arial" w:cs="Arial"/>
          </w:rPr>
          <w:delText>ybrané v</w:delText>
        </w:r>
      </w:del>
      <w:r w:rsidRPr="007F09F1">
        <w:rPr>
          <w:rFonts w:ascii="Arial" w:hAnsi="Arial" w:cs="Arial"/>
        </w:rPr>
        <w:t xml:space="preserve">ýsledky </w:t>
      </w:r>
      <w:r w:rsidR="003944F9" w:rsidRPr="007F09F1">
        <w:rPr>
          <w:rFonts w:ascii="Arial" w:hAnsi="Arial" w:cs="Arial"/>
        </w:rPr>
        <w:t xml:space="preserve">jsou do hodnocení v Modulu </w:t>
      </w:r>
      <w:r w:rsidRPr="007F09F1">
        <w:rPr>
          <w:rFonts w:ascii="Arial" w:hAnsi="Arial" w:cs="Arial"/>
        </w:rPr>
        <w:t xml:space="preserve">1 </w:t>
      </w:r>
      <w:ins w:id="688" w:author="Rulíková Lucie" w:date="2025-05-14T11:42:00Z" w16du:dateUtc="2025-05-14T09:42:00Z">
        <w:r w:rsidR="003E57D2" w:rsidRPr="007F09F1">
          <w:rPr>
            <w:rFonts w:ascii="Arial" w:hAnsi="Arial" w:cs="Arial"/>
          </w:rPr>
          <w:t>vybírány VO a schvalován</w:t>
        </w:r>
      </w:ins>
      <w:ins w:id="689" w:author="Rulíková Lucie" w:date="2025-05-14T11:43:00Z" w16du:dateUtc="2025-05-14T09:43:00Z">
        <w:r w:rsidR="003E57D2" w:rsidRPr="007F09F1">
          <w:rPr>
            <w:rFonts w:ascii="Arial" w:hAnsi="Arial" w:cs="Arial"/>
          </w:rPr>
          <w:t xml:space="preserve">y </w:t>
        </w:r>
      </w:ins>
      <w:del w:id="690" w:author="Rulíková Lucie" w:date="2025-05-14T11:43:00Z" w16du:dateUtc="2025-05-14T09:43:00Z">
        <w:r w:rsidRPr="007F09F1" w:rsidDel="003E57D2">
          <w:rPr>
            <w:rFonts w:ascii="Arial" w:hAnsi="Arial" w:cs="Arial"/>
          </w:rPr>
          <w:delText xml:space="preserve">přihlašovány </w:delText>
        </w:r>
      </w:del>
      <w:r w:rsidRPr="007F09F1">
        <w:rPr>
          <w:rFonts w:ascii="Arial" w:hAnsi="Arial" w:cs="Arial"/>
        </w:rPr>
        <w:t xml:space="preserve">poskytovatelem </w:t>
      </w:r>
      <w:del w:id="691" w:author="Rulíková Lucie" w:date="2025-05-14T11:43:00Z" w16du:dateUtc="2025-05-14T09:43:00Z">
        <w:r w:rsidRPr="007F09F1" w:rsidDel="003E57D2">
          <w:rPr>
            <w:rFonts w:ascii="Arial" w:hAnsi="Arial" w:cs="Arial"/>
          </w:rPr>
          <w:delText>pomocí</w:delText>
        </w:r>
      </w:del>
      <w:ins w:id="692" w:author="Rulíková Lucie" w:date="2025-05-14T11:43:00Z" w16du:dateUtc="2025-05-14T09:43:00Z">
        <w:r w:rsidR="003E57D2" w:rsidRPr="007F09F1">
          <w:rPr>
            <w:rFonts w:ascii="Arial" w:hAnsi="Arial" w:cs="Arial"/>
          </w:rPr>
          <w:t>v</w:t>
        </w:r>
      </w:ins>
      <w:r w:rsidRPr="007F09F1">
        <w:rPr>
          <w:rFonts w:ascii="Arial" w:hAnsi="Arial" w:cs="Arial"/>
        </w:rPr>
        <w:t xml:space="preserve"> aplikac</w:t>
      </w:r>
      <w:ins w:id="693" w:author="Rulíková Lucie" w:date="2025-05-14T11:43:00Z" w16du:dateUtc="2025-05-14T09:43:00Z">
        <w:r w:rsidR="003E57D2" w:rsidRPr="007F09F1">
          <w:rPr>
            <w:rFonts w:ascii="Arial" w:hAnsi="Arial" w:cs="Arial"/>
          </w:rPr>
          <w:t>i</w:t>
        </w:r>
      </w:ins>
      <w:del w:id="694" w:author="Rulíková Lucie" w:date="2025-05-14T11:43:00Z" w16du:dateUtc="2025-05-14T09:43:00Z">
        <w:r w:rsidRPr="007F09F1" w:rsidDel="003E57D2">
          <w:rPr>
            <w:rFonts w:ascii="Arial" w:hAnsi="Arial" w:cs="Arial"/>
          </w:rPr>
          <w:delText>e</w:delText>
        </w:r>
      </w:del>
      <w:r w:rsidRPr="007F09F1">
        <w:rPr>
          <w:rFonts w:ascii="Arial" w:hAnsi="Arial" w:cs="Arial"/>
        </w:rPr>
        <w:t xml:space="preserve"> SKV. </w:t>
      </w:r>
      <w:r w:rsidR="00092402" w:rsidRPr="007F09F1">
        <w:rPr>
          <w:rFonts w:ascii="Arial" w:hAnsi="Arial" w:cs="Arial"/>
        </w:rPr>
        <w:t>P</w:t>
      </w:r>
      <w:r w:rsidRPr="007F09F1">
        <w:rPr>
          <w:rFonts w:ascii="Arial" w:hAnsi="Arial" w:cs="Arial"/>
        </w:rPr>
        <w:t xml:space="preserve">řihlašovány </w:t>
      </w:r>
      <w:r w:rsidR="00092402" w:rsidRPr="007F09F1">
        <w:rPr>
          <w:rFonts w:ascii="Arial" w:hAnsi="Arial" w:cs="Arial"/>
        </w:rPr>
        <w:t xml:space="preserve">mohou být </w:t>
      </w:r>
      <w:r w:rsidRPr="007F09F1">
        <w:rPr>
          <w:rFonts w:ascii="Arial" w:hAnsi="Arial" w:cs="Arial"/>
        </w:rPr>
        <w:t>pouze výsledky uvedené v</w:t>
      </w:r>
      <w:del w:id="695" w:author="Rulíková Lucie" w:date="2025-05-14T11:40:00Z" w16du:dateUtc="2025-05-14T09:40:00Z">
        <w:r w:rsidRPr="007F09F1" w:rsidDel="00314475">
          <w:rPr>
            <w:rFonts w:ascii="Arial" w:hAnsi="Arial" w:cs="Arial"/>
          </w:rPr>
          <w:delText xml:space="preserve"> </w:delText>
        </w:r>
      </w:del>
      <w:ins w:id="696" w:author="Rulíková Lucie" w:date="2025-05-14T11:40:00Z" w16du:dateUtc="2025-05-14T09:40:00Z">
        <w:r w:rsidR="00314475" w:rsidRPr="007F09F1">
          <w:rPr>
            <w:rFonts w:ascii="Arial" w:hAnsi="Arial" w:cs="Arial"/>
          </w:rPr>
          <w:t xml:space="preserve"> RIV </w:t>
        </w:r>
      </w:ins>
      <w:del w:id="697" w:author="Rulíková Lucie" w:date="2025-05-14T11:40:00Z" w16du:dateUtc="2025-05-14T09:40:00Z">
        <w:r w:rsidRPr="007F09F1" w:rsidDel="00314475">
          <w:rPr>
            <w:rFonts w:ascii="Arial" w:hAnsi="Arial" w:cs="Arial"/>
          </w:rPr>
          <w:delText>Registru informací o</w:delText>
        </w:r>
        <w:r w:rsidR="005C3BB6" w:rsidRPr="007F09F1" w:rsidDel="00314475">
          <w:rPr>
            <w:rFonts w:ascii="Arial" w:hAnsi="Arial" w:cs="Arial"/>
          </w:rPr>
          <w:delText> </w:delText>
        </w:r>
        <w:r w:rsidRPr="007F09F1" w:rsidDel="00314475">
          <w:rPr>
            <w:rFonts w:ascii="Arial" w:hAnsi="Arial" w:cs="Arial"/>
          </w:rPr>
          <w:delText xml:space="preserve">výsledcích IS VaVaI (dále jen „RIV“) </w:delText>
        </w:r>
      </w:del>
      <w:r w:rsidRPr="007F09F1">
        <w:rPr>
          <w:rFonts w:ascii="Arial" w:hAnsi="Arial" w:cs="Arial"/>
        </w:rPr>
        <w:t>ze zvoleného časového intervalu, které nebyly v</w:t>
      </w:r>
      <w:r w:rsidR="005C3BB6" w:rsidRPr="007F09F1">
        <w:rPr>
          <w:rFonts w:ascii="Arial" w:hAnsi="Arial" w:cs="Arial"/>
        </w:rPr>
        <w:t> </w:t>
      </w:r>
      <w:r w:rsidRPr="007F09F1">
        <w:rPr>
          <w:rFonts w:ascii="Arial" w:hAnsi="Arial" w:cs="Arial"/>
        </w:rPr>
        <w:t xml:space="preserve">předcházejících letech </w:t>
      </w:r>
      <w:ins w:id="698" w:author="Rulíková Lucie" w:date="2025-05-14T11:45:00Z" w16du:dateUtc="2025-05-14T09:45:00Z">
        <w:r w:rsidR="00191653" w:rsidRPr="007F09F1">
          <w:rPr>
            <w:rFonts w:ascii="Arial" w:hAnsi="Arial" w:cs="Arial"/>
          </w:rPr>
          <w:t xml:space="preserve">v Modulu 1 </w:t>
        </w:r>
      </w:ins>
      <w:r w:rsidRPr="007F09F1">
        <w:rPr>
          <w:rFonts w:ascii="Arial" w:hAnsi="Arial" w:cs="Arial"/>
        </w:rPr>
        <w:t>zhodnoceny</w:t>
      </w:r>
      <w:ins w:id="699" w:author="Rulíková Lucie" w:date="2025-05-14T11:47:00Z" w16du:dateUtc="2025-05-14T09:47:00Z">
        <w:r w:rsidR="00191653" w:rsidRPr="007F09F1">
          <w:rPr>
            <w:rFonts w:ascii="Arial" w:hAnsi="Arial" w:cs="Arial"/>
          </w:rPr>
          <w:t>.</w:t>
        </w:r>
      </w:ins>
      <w:ins w:id="700" w:author="Rulíková Lucie" w:date="2025-05-14T11:45:00Z" w16du:dateUtc="2025-05-14T09:45:00Z">
        <w:r w:rsidR="00191653" w:rsidRPr="007F09F1">
          <w:rPr>
            <w:rFonts w:ascii="Arial" w:hAnsi="Arial" w:cs="Arial"/>
          </w:rPr>
          <w:t xml:space="preserve"> </w:t>
        </w:r>
      </w:ins>
      <w:del w:id="701" w:author="Rulíková Lucie" w:date="2025-05-14T11:45:00Z" w16du:dateUtc="2025-05-14T09:45:00Z">
        <w:r w:rsidRPr="007F09F1" w:rsidDel="00191653">
          <w:rPr>
            <w:rFonts w:ascii="Arial" w:hAnsi="Arial" w:cs="Arial"/>
          </w:rPr>
          <w:delText>. D</w:delText>
        </w:r>
      </w:del>
      <w:ins w:id="702" w:author="Rulíková Lucie" w:date="2025-05-14T11:47:00Z" w16du:dateUtc="2025-05-14T09:47:00Z">
        <w:r w:rsidR="00191653" w:rsidRPr="007F09F1">
          <w:rPr>
            <w:rFonts w:ascii="Arial" w:hAnsi="Arial" w:cs="Arial"/>
          </w:rPr>
          <w:t>D</w:t>
        </w:r>
      </w:ins>
      <w:r w:rsidRPr="007F09F1">
        <w:rPr>
          <w:rFonts w:ascii="Arial" w:hAnsi="Arial" w:cs="Arial"/>
        </w:rPr>
        <w:t xml:space="preserve">aný výsledek lze za danou </w:t>
      </w:r>
      <w:del w:id="703" w:author="Rulíková Lucie" w:date="2025-05-14T11:45:00Z" w16du:dateUtc="2025-05-14T09:45:00Z">
        <w:r w:rsidRPr="007F09F1" w:rsidDel="00191653">
          <w:rPr>
            <w:rFonts w:ascii="Arial" w:hAnsi="Arial" w:cs="Arial"/>
          </w:rPr>
          <w:delText>instituci</w:delText>
        </w:r>
      </w:del>
      <w:ins w:id="704" w:author="Rulíková Lucie" w:date="2025-05-14T11:45:00Z" w16du:dateUtc="2025-05-14T09:45:00Z">
        <w:r w:rsidR="00191653" w:rsidRPr="007F09F1">
          <w:rPr>
            <w:rFonts w:ascii="Arial" w:hAnsi="Arial" w:cs="Arial"/>
          </w:rPr>
          <w:t>VO</w:t>
        </w:r>
      </w:ins>
      <w:r w:rsidRPr="007F09F1">
        <w:rPr>
          <w:rFonts w:ascii="Arial" w:hAnsi="Arial" w:cs="Arial"/>
        </w:rPr>
        <w:t xml:space="preserve"> přihlásit do</w:t>
      </w:r>
      <w:r w:rsidR="005C3BB6" w:rsidRPr="007F09F1">
        <w:rPr>
          <w:rFonts w:ascii="Arial" w:hAnsi="Arial" w:cs="Arial"/>
        </w:rPr>
        <w:t> </w:t>
      </w:r>
      <w:r w:rsidRPr="007F09F1">
        <w:rPr>
          <w:rFonts w:ascii="Arial" w:hAnsi="Arial" w:cs="Arial"/>
        </w:rPr>
        <w:t>hodnocení vybraných výsledků na národní úrovni pouze jednou.</w:t>
      </w:r>
    </w:p>
    <w:p w14:paraId="0B5EF8ED" w14:textId="5B74C54F" w:rsidR="000E0ED0" w:rsidRPr="007F09F1" w:rsidRDefault="000E0ED0" w:rsidP="005D33EA">
      <w:pPr>
        <w:jc w:val="both"/>
        <w:rPr>
          <w:rFonts w:ascii="Arial" w:hAnsi="Arial" w:cs="Arial"/>
        </w:rPr>
      </w:pPr>
      <w:r w:rsidRPr="007F09F1">
        <w:rPr>
          <w:rFonts w:ascii="Arial" w:hAnsi="Arial" w:cs="Arial"/>
        </w:rPr>
        <w:t>Pro každý výsledek zvolí předkládající VO obor FORD, ve kterém bude hodnocen a také kritérium hodnocení (přínos k poznání nebo společenská relevance). Předkládá se vždy plný text daného výsledku v elektronické formě.</w:t>
      </w:r>
      <w:commentRangeStart w:id="705"/>
      <w:r w:rsidRPr="007F09F1">
        <w:rPr>
          <w:rStyle w:val="Znakapoznpodarou"/>
          <w:rFonts w:ascii="Arial" w:hAnsi="Arial" w:cs="Arial"/>
        </w:rPr>
        <w:footnoteReference w:id="8"/>
      </w:r>
      <w:commentRangeEnd w:id="705"/>
      <w:r w:rsidR="00DE3854" w:rsidRPr="007F09F1">
        <w:rPr>
          <w:rStyle w:val="Odkaznakoment"/>
        </w:rPr>
        <w:commentReference w:id="705"/>
      </w:r>
      <w:r w:rsidRPr="007F09F1">
        <w:rPr>
          <w:rFonts w:ascii="Arial" w:hAnsi="Arial" w:cs="Arial"/>
        </w:rPr>
        <w:t xml:space="preserve"> U výsledků, kde je plný text zveřejněn na úložišti VO či jiném úložišti, musí být výsledek veřejně </w:t>
      </w:r>
      <w:commentRangeStart w:id="708"/>
      <w:r w:rsidRPr="007F09F1">
        <w:rPr>
          <w:rFonts w:ascii="Arial" w:hAnsi="Arial" w:cs="Arial"/>
        </w:rPr>
        <w:t>přístupný</w:t>
      </w:r>
      <w:ins w:id="709" w:author="Autor">
        <w:r w:rsidR="00930BEB" w:rsidRPr="007F09F1">
          <w:rPr>
            <w:rStyle w:val="Znakapoznpodarou"/>
            <w:rFonts w:ascii="Arial" w:hAnsi="Arial" w:cs="Arial"/>
          </w:rPr>
          <w:footnoteReference w:id="9"/>
        </w:r>
        <w:commentRangeEnd w:id="708"/>
        <w:r w:rsidR="007E7CCD" w:rsidRPr="007F09F1">
          <w:rPr>
            <w:rStyle w:val="Odkaznakoment"/>
          </w:rPr>
          <w:commentReference w:id="708"/>
        </w:r>
      </w:ins>
      <w:r w:rsidRPr="007F09F1">
        <w:rPr>
          <w:rFonts w:ascii="Arial" w:hAnsi="Arial" w:cs="Arial"/>
        </w:rPr>
        <w:t xml:space="preserve"> (nesmí být </w:t>
      </w:r>
      <w:r w:rsidR="00226CB0" w:rsidRPr="007F09F1">
        <w:rPr>
          <w:rFonts w:ascii="Arial" w:hAnsi="Arial" w:cs="Arial"/>
        </w:rPr>
        <w:t xml:space="preserve">zaheslován </w:t>
      </w:r>
      <w:r w:rsidRPr="007F09F1">
        <w:rPr>
          <w:rFonts w:ascii="Arial" w:hAnsi="Arial" w:cs="Arial"/>
        </w:rPr>
        <w:t xml:space="preserve">nebo přístupný jen po zaplacení poplatku apod.) a musí jít o odkaz na daný výsledek, tj. nikoliv např. </w:t>
      </w:r>
      <w:r w:rsidRPr="007F09F1">
        <w:rPr>
          <w:rFonts w:ascii="Arial" w:hAnsi="Arial" w:cs="Arial"/>
        </w:rPr>
        <w:lastRenderedPageBreak/>
        <w:t>na</w:t>
      </w:r>
      <w:r w:rsidR="005C3BB6" w:rsidRPr="007F09F1">
        <w:rPr>
          <w:rFonts w:ascii="Arial" w:hAnsi="Arial" w:cs="Arial"/>
        </w:rPr>
        <w:t> </w:t>
      </w:r>
      <w:r w:rsidRPr="007F09F1">
        <w:rPr>
          <w:rFonts w:ascii="Arial" w:hAnsi="Arial" w:cs="Arial"/>
        </w:rPr>
        <w:t xml:space="preserve">knihovnu, kde je možné </w:t>
      </w:r>
      <w:ins w:id="714" w:author="Autor">
        <w:r w:rsidR="00C26B52" w:rsidRPr="007F09F1">
          <w:rPr>
            <w:rFonts w:ascii="Arial" w:hAnsi="Arial" w:cs="Arial"/>
          </w:rPr>
          <w:t>výsledek</w:t>
        </w:r>
      </w:ins>
      <w:del w:id="715" w:author="Autor">
        <w:r w:rsidRPr="007F09F1" w:rsidDel="00C26B52">
          <w:rPr>
            <w:rFonts w:ascii="Arial" w:hAnsi="Arial" w:cs="Arial"/>
          </w:rPr>
          <w:delText>ho</w:delText>
        </w:r>
      </w:del>
      <w:r w:rsidRPr="007F09F1">
        <w:rPr>
          <w:rFonts w:ascii="Arial" w:hAnsi="Arial" w:cs="Arial"/>
        </w:rPr>
        <w:t xml:space="preserve"> najít. VO spolu s výsledkem dodává podpůrné informace relevantní pro zhodnocení výsledku, např. popis přínosu hodnocené VO ke vzniku výsledku, materiály prokazující významnost výsledku v dané oblasti VaVaI, odůvodnění výběru ve</w:t>
      </w:r>
      <w:r w:rsidR="005C3BB6" w:rsidRPr="007F09F1">
        <w:rPr>
          <w:rFonts w:ascii="Arial" w:hAnsi="Arial" w:cs="Arial"/>
        </w:rPr>
        <w:t> </w:t>
      </w:r>
      <w:r w:rsidRPr="007F09F1">
        <w:rPr>
          <w:rFonts w:ascii="Arial" w:hAnsi="Arial" w:cs="Arial"/>
        </w:rPr>
        <w:t xml:space="preserve">vztahu ke kritériu hodnocení (včetně například zdůraznění jedinečnosti </w:t>
      </w:r>
      <w:r w:rsidR="00092402" w:rsidRPr="007F09F1">
        <w:rPr>
          <w:rFonts w:ascii="Arial" w:hAnsi="Arial" w:cs="Arial"/>
        </w:rPr>
        <w:t xml:space="preserve">a dopadu </w:t>
      </w:r>
      <w:r w:rsidRPr="007F09F1">
        <w:rPr>
          <w:rFonts w:ascii="Arial" w:hAnsi="Arial" w:cs="Arial"/>
        </w:rPr>
        <w:t>výsledku, srovnání s obdobnými výsledky</w:t>
      </w:r>
      <w:ins w:id="716" w:author="Autor">
        <w:r w:rsidR="00C26B52" w:rsidRPr="007F09F1">
          <w:rPr>
            <w:rFonts w:ascii="Arial" w:hAnsi="Arial" w:cs="Arial"/>
          </w:rPr>
          <w:t>, ekonomický a společenský přínos</w:t>
        </w:r>
        <w:del w:id="717" w:author="Rulíková Lucie" w:date="2025-05-14T11:42:00Z" w16du:dateUtc="2025-05-14T09:42:00Z">
          <w:r w:rsidR="00C26B52" w:rsidRPr="007F09F1" w:rsidDel="003E57D2">
            <w:rPr>
              <w:rFonts w:ascii="Arial" w:hAnsi="Arial" w:cs="Arial"/>
            </w:rPr>
            <w:delText>,</w:delText>
          </w:r>
        </w:del>
      </w:ins>
      <w:r w:rsidRPr="007F09F1">
        <w:rPr>
          <w:rFonts w:ascii="Arial" w:hAnsi="Arial" w:cs="Arial"/>
        </w:rPr>
        <w:t xml:space="preserve"> apod.).</w:t>
      </w:r>
    </w:p>
    <w:p w14:paraId="558065AE" w14:textId="77777777" w:rsidR="000E0ED0" w:rsidRPr="007F09F1" w:rsidRDefault="000E0ED0" w:rsidP="00FC7804">
      <w:pPr>
        <w:pStyle w:val="Nadpis3"/>
      </w:pPr>
      <w:bookmarkStart w:id="718" w:name="_Toc164161472"/>
      <w:bookmarkStart w:id="719" w:name="_Toc195174945"/>
      <w:bookmarkStart w:id="720" w:name="_Toc198129033"/>
      <w:r w:rsidRPr="007F09F1">
        <w:t>Počet předložených výsledků</w:t>
      </w:r>
      <w:bookmarkEnd w:id="718"/>
      <w:bookmarkEnd w:id="719"/>
      <w:bookmarkEnd w:id="720"/>
    </w:p>
    <w:p w14:paraId="39C99CEB" w14:textId="5525CC6A" w:rsidR="000E0ED0" w:rsidRPr="007F09F1" w:rsidRDefault="000E0ED0" w:rsidP="005D33EA">
      <w:pPr>
        <w:jc w:val="both"/>
        <w:rPr>
          <w:rFonts w:ascii="Arial" w:hAnsi="Arial" w:cs="Arial"/>
        </w:rPr>
      </w:pPr>
      <w:r w:rsidRPr="007F09F1">
        <w:rPr>
          <w:rFonts w:ascii="Arial" w:hAnsi="Arial" w:cs="Arial"/>
        </w:rPr>
        <w:t>Limity počtu předkládaných vybraných výsledků jsou stanoveny pro každou VO vstupující do</w:t>
      </w:r>
      <w:r w:rsidR="005C3BB6" w:rsidRPr="007F09F1">
        <w:rPr>
          <w:rFonts w:ascii="Arial" w:hAnsi="Arial" w:cs="Arial"/>
        </w:rPr>
        <w:t> </w:t>
      </w:r>
      <w:r w:rsidRPr="007F09F1">
        <w:rPr>
          <w:rFonts w:ascii="Arial" w:hAnsi="Arial" w:cs="Arial"/>
        </w:rPr>
        <w:t>hodnocení na základě údajů v IS VaVaI a jsou zveřejněny RVVI/</w:t>
      </w:r>
      <w:del w:id="721" w:author="Rulíková Lucie" w:date="2025-05-14T11:48:00Z" w16du:dateUtc="2025-05-14T09:48:00Z">
        <w:r w:rsidRPr="007F09F1" w:rsidDel="00CE1590">
          <w:rPr>
            <w:rFonts w:ascii="Arial" w:hAnsi="Arial" w:cs="Arial"/>
          </w:rPr>
          <w:delText>Sekcí VVI</w:delText>
        </w:r>
      </w:del>
      <w:ins w:id="722" w:author="Rulíková Lucie" w:date="2025-05-14T11:48:00Z" w16du:dateUtc="2025-05-14T09:48:00Z">
        <w:r w:rsidR="00CE1590" w:rsidRPr="007F09F1">
          <w:rPr>
            <w:rFonts w:ascii="Arial" w:hAnsi="Arial" w:cs="Arial"/>
          </w:rPr>
          <w:t>ÚV</w:t>
        </w:r>
      </w:ins>
      <w:r w:rsidRPr="007F09F1">
        <w:rPr>
          <w:rFonts w:ascii="Arial" w:hAnsi="Arial" w:cs="Arial"/>
        </w:rPr>
        <w:t>. Limit pro danou VO se skládá ze dvou složek</w:t>
      </w:r>
      <w:r w:rsidR="00BF5CE3" w:rsidRPr="007F09F1">
        <w:rPr>
          <w:rFonts w:ascii="Arial" w:hAnsi="Arial" w:cs="Arial"/>
        </w:rPr>
        <w:t xml:space="preserve"> </w:t>
      </w:r>
    </w:p>
    <w:p w14:paraId="0695B054" w14:textId="0E1F7D42" w:rsidR="000E0ED0" w:rsidRPr="007F09F1" w:rsidRDefault="000E0ED0" w:rsidP="005D33EA">
      <w:pPr>
        <w:pStyle w:val="Odstavecseseznamem"/>
        <w:numPr>
          <w:ilvl w:val="0"/>
          <w:numId w:val="21"/>
        </w:numPr>
        <w:jc w:val="both"/>
        <w:rPr>
          <w:rFonts w:ascii="Arial" w:hAnsi="Arial" w:cs="Arial"/>
        </w:rPr>
      </w:pPr>
      <w:r w:rsidRPr="007F09F1">
        <w:rPr>
          <w:rFonts w:ascii="Arial" w:hAnsi="Arial" w:cs="Arial"/>
        </w:rPr>
        <w:t xml:space="preserve">Základní limit je stanoven na základě velikosti VO </w:t>
      </w:r>
      <w:r w:rsidR="00921FD1" w:rsidRPr="007F09F1">
        <w:rPr>
          <w:rFonts w:ascii="Arial" w:hAnsi="Arial" w:cs="Arial"/>
        </w:rPr>
        <w:t xml:space="preserve">podle </w:t>
      </w:r>
      <w:r w:rsidRPr="007F09F1">
        <w:rPr>
          <w:rFonts w:ascii="Arial" w:hAnsi="Arial" w:cs="Arial"/>
        </w:rPr>
        <w:t>celkov</w:t>
      </w:r>
      <w:r w:rsidR="00921FD1" w:rsidRPr="007F09F1">
        <w:rPr>
          <w:rFonts w:ascii="Arial" w:hAnsi="Arial" w:cs="Arial"/>
        </w:rPr>
        <w:t>é</w:t>
      </w:r>
      <w:r w:rsidRPr="007F09F1">
        <w:rPr>
          <w:rFonts w:ascii="Arial" w:hAnsi="Arial" w:cs="Arial"/>
        </w:rPr>
        <w:t xml:space="preserve"> </w:t>
      </w:r>
      <w:r w:rsidR="00921FD1" w:rsidRPr="007F09F1">
        <w:rPr>
          <w:rFonts w:ascii="Arial" w:hAnsi="Arial" w:cs="Arial"/>
        </w:rPr>
        <w:t xml:space="preserve">výše </w:t>
      </w:r>
      <w:r w:rsidRPr="007F09F1">
        <w:rPr>
          <w:rFonts w:ascii="Arial" w:hAnsi="Arial" w:cs="Arial"/>
        </w:rPr>
        <w:t>IP DKRVO přidělen</w:t>
      </w:r>
      <w:r w:rsidR="00331BE0" w:rsidRPr="007F09F1">
        <w:rPr>
          <w:rFonts w:ascii="Arial" w:hAnsi="Arial" w:cs="Arial"/>
        </w:rPr>
        <w:t>é</w:t>
      </w:r>
      <w:r w:rsidR="00FC3269" w:rsidRPr="007F09F1">
        <w:rPr>
          <w:rFonts w:ascii="Arial" w:hAnsi="Arial" w:cs="Arial"/>
        </w:rPr>
        <w:t xml:space="preserve"> </w:t>
      </w:r>
      <w:r w:rsidRPr="007F09F1">
        <w:rPr>
          <w:rFonts w:ascii="Arial" w:hAnsi="Arial" w:cs="Arial"/>
        </w:rPr>
        <w:t>v roce předcházejícím hodnocení nebo oborový</w:t>
      </w:r>
      <w:r w:rsidR="00331BE0" w:rsidRPr="007F09F1">
        <w:rPr>
          <w:rFonts w:ascii="Arial" w:hAnsi="Arial" w:cs="Arial"/>
        </w:rPr>
        <w:t xml:space="preserve">ch </w:t>
      </w:r>
      <w:r w:rsidRPr="007F09F1">
        <w:rPr>
          <w:rFonts w:ascii="Arial" w:hAnsi="Arial" w:cs="Arial"/>
        </w:rPr>
        <w:t xml:space="preserve">kapacit apod. </w:t>
      </w:r>
      <w:commentRangeStart w:id="723"/>
      <w:r w:rsidRPr="007F09F1">
        <w:rPr>
          <w:rFonts w:ascii="Arial" w:hAnsi="Arial" w:cs="Arial"/>
        </w:rPr>
        <w:t xml:space="preserve">Konkrétní </w:t>
      </w:r>
      <w:r w:rsidR="00226CB0" w:rsidRPr="007F09F1">
        <w:rPr>
          <w:rFonts w:ascii="Arial" w:hAnsi="Arial" w:cs="Arial"/>
        </w:rPr>
        <w:t xml:space="preserve">výpočet limitu počtu výsledků je před každým hodnocením </w:t>
      </w:r>
      <w:r w:rsidRPr="007F09F1">
        <w:rPr>
          <w:rFonts w:ascii="Arial" w:hAnsi="Arial" w:cs="Arial"/>
        </w:rPr>
        <w:t>stanoven RVVI ve Výzvě k přihlašování výsledků.</w:t>
      </w:r>
      <w:commentRangeEnd w:id="723"/>
      <w:r w:rsidR="00BF5CE3" w:rsidRPr="007F09F1">
        <w:rPr>
          <w:rStyle w:val="Odkaznakoment"/>
        </w:rPr>
        <w:commentReference w:id="723"/>
      </w:r>
      <w:r w:rsidRPr="007F09F1">
        <w:rPr>
          <w:rFonts w:ascii="Arial" w:hAnsi="Arial" w:cs="Arial"/>
        </w:rPr>
        <w:t xml:space="preserve"> Základní kvótu mohou VO naplnit bibliometrizovatelnými i</w:t>
      </w:r>
      <w:r w:rsidR="005C3BB6" w:rsidRPr="007F09F1">
        <w:rPr>
          <w:rFonts w:ascii="Arial" w:hAnsi="Arial" w:cs="Arial"/>
        </w:rPr>
        <w:t> </w:t>
      </w:r>
      <w:r w:rsidRPr="007F09F1">
        <w:rPr>
          <w:rFonts w:ascii="Arial" w:hAnsi="Arial" w:cs="Arial"/>
        </w:rPr>
        <w:t>nebibliometrizo</w:t>
      </w:r>
      <w:r w:rsidR="00C26B52" w:rsidRPr="007F09F1">
        <w:rPr>
          <w:rFonts w:ascii="Arial" w:hAnsi="Arial" w:cs="Arial"/>
        </w:rPr>
        <w:t>-</w:t>
      </w:r>
      <w:r w:rsidRPr="007F09F1">
        <w:rPr>
          <w:rFonts w:ascii="Arial" w:hAnsi="Arial" w:cs="Arial"/>
        </w:rPr>
        <w:t>vatelnými výsledky. Naplnění základního limitu je povinné. VO má povinnost předat výsledky v proporcích odpovídajících její vnitřní struktuře s ohledem na</w:t>
      </w:r>
      <w:r w:rsidR="005C3BB6" w:rsidRPr="007F09F1">
        <w:rPr>
          <w:rFonts w:ascii="Arial" w:hAnsi="Arial" w:cs="Arial"/>
        </w:rPr>
        <w:t> </w:t>
      </w:r>
      <w:r w:rsidRPr="007F09F1">
        <w:rPr>
          <w:rFonts w:ascii="Arial" w:hAnsi="Arial" w:cs="Arial"/>
        </w:rPr>
        <w:t>výzkumné funkční celky a také s ohledem na její misi ve vztahu k uskutečňování primárně</w:t>
      </w:r>
      <w:r w:rsidR="009D6665" w:rsidRPr="007F09F1">
        <w:rPr>
          <w:rFonts w:ascii="Arial" w:hAnsi="Arial" w:cs="Arial"/>
        </w:rPr>
        <w:t xml:space="preserve"> </w:t>
      </w:r>
      <w:r w:rsidRPr="007F09F1">
        <w:rPr>
          <w:rFonts w:ascii="Arial" w:hAnsi="Arial" w:cs="Arial"/>
        </w:rPr>
        <w:t xml:space="preserve">základního nebo aplikovaného výzkumu. Výzkumnými funkčními celky mohou být organizační jednotky typu fakulta apod. </w:t>
      </w:r>
      <w:ins w:id="724" w:author="Rulíková Lucie" w:date="2025-05-14T12:04:00Z" w16du:dateUtc="2025-05-14T10:04:00Z">
        <w:r w:rsidR="00FE45A3" w:rsidRPr="007F09F1">
          <w:rPr>
            <w:rFonts w:ascii="Arial" w:hAnsi="Arial" w:cs="Arial"/>
          </w:rPr>
          <w:t xml:space="preserve">Naplnění této kvóty je </w:t>
        </w:r>
        <w:commentRangeStart w:id="725"/>
        <w:r w:rsidR="00FE45A3" w:rsidRPr="007F09F1">
          <w:rPr>
            <w:rFonts w:ascii="Arial" w:hAnsi="Arial" w:cs="Arial"/>
          </w:rPr>
          <w:t>povinné</w:t>
        </w:r>
        <w:commentRangeEnd w:id="725"/>
        <w:r w:rsidR="00FE45A3" w:rsidRPr="007F09F1">
          <w:rPr>
            <w:rStyle w:val="Odkaznakoment"/>
          </w:rPr>
          <w:commentReference w:id="725"/>
        </w:r>
        <w:commentRangeStart w:id="726"/>
        <w:r w:rsidR="00FE45A3" w:rsidRPr="007F09F1">
          <w:rPr>
            <w:rFonts w:ascii="Arial" w:hAnsi="Arial" w:cs="Arial"/>
          </w:rPr>
          <w:t>.</w:t>
        </w:r>
        <w:commentRangeEnd w:id="726"/>
        <w:r w:rsidR="00FE45A3" w:rsidRPr="007F09F1">
          <w:rPr>
            <w:rStyle w:val="Odkaznakoment"/>
          </w:rPr>
          <w:commentReference w:id="726"/>
        </w:r>
      </w:ins>
    </w:p>
    <w:p w14:paraId="458D196C" w14:textId="20E8AA56" w:rsidR="004A39E7" w:rsidRPr="007F09F1" w:rsidRDefault="000E0ED0" w:rsidP="005D33EA">
      <w:pPr>
        <w:pStyle w:val="Odstavecseseznamem"/>
        <w:numPr>
          <w:ilvl w:val="0"/>
          <w:numId w:val="21"/>
        </w:numPr>
        <w:jc w:val="both"/>
        <w:rPr>
          <w:ins w:id="727" w:author="Autor"/>
          <w:rFonts w:ascii="Arial" w:hAnsi="Arial" w:cs="Arial"/>
        </w:rPr>
      </w:pPr>
      <w:r w:rsidRPr="007F09F1">
        <w:rPr>
          <w:rFonts w:ascii="Arial" w:hAnsi="Arial" w:cs="Arial"/>
        </w:rPr>
        <w:t>Nad rámec základního limitu vybírají VO další výsledky podle odlišně stanovené</w:t>
      </w:r>
      <w:r w:rsidR="000E1958" w:rsidRPr="007F09F1">
        <w:rPr>
          <w:rFonts w:ascii="Arial" w:hAnsi="Arial" w:cs="Arial"/>
        </w:rPr>
        <w:t xml:space="preserve"> </w:t>
      </w:r>
      <w:r w:rsidRPr="007F09F1">
        <w:rPr>
          <w:rFonts w:ascii="Arial" w:hAnsi="Arial" w:cs="Arial"/>
        </w:rPr>
        <w:t>kvóty určené pro posílení hodnocení aplikovaných výsledků a výsledků společenských a</w:t>
      </w:r>
      <w:r w:rsidR="005C3BB6" w:rsidRPr="007F09F1">
        <w:rPr>
          <w:rFonts w:ascii="Arial" w:hAnsi="Arial" w:cs="Arial"/>
        </w:rPr>
        <w:t> </w:t>
      </w:r>
      <w:r w:rsidRPr="007F09F1">
        <w:rPr>
          <w:rFonts w:ascii="Arial" w:hAnsi="Arial" w:cs="Arial"/>
        </w:rPr>
        <w:t>humanitních věd. Pro určení této kvóty je rozhodující celkový počet nebibliometrizo</w:t>
      </w:r>
      <w:r w:rsidR="00C26B52" w:rsidRPr="007F09F1">
        <w:rPr>
          <w:rFonts w:ascii="Arial" w:hAnsi="Arial" w:cs="Arial"/>
        </w:rPr>
        <w:t>-</w:t>
      </w:r>
      <w:r w:rsidRPr="007F09F1">
        <w:rPr>
          <w:rFonts w:ascii="Arial" w:hAnsi="Arial" w:cs="Arial"/>
        </w:rPr>
        <w:t>vatelných výsledků</w:t>
      </w:r>
      <w:r w:rsidR="00331BE0" w:rsidRPr="007F09F1">
        <w:rPr>
          <w:rFonts w:ascii="Arial" w:hAnsi="Arial" w:cs="Arial"/>
        </w:rPr>
        <w:t>,</w:t>
      </w:r>
      <w:r w:rsidRPr="007F09F1">
        <w:rPr>
          <w:rStyle w:val="Znakapoznpodarou"/>
          <w:rFonts w:ascii="Arial" w:hAnsi="Arial" w:cs="Arial"/>
        </w:rPr>
        <w:footnoteReference w:id="10"/>
      </w:r>
      <w:r w:rsidRPr="007F09F1">
        <w:rPr>
          <w:rFonts w:ascii="Arial" w:hAnsi="Arial" w:cs="Arial"/>
        </w:rPr>
        <w:t xml:space="preserve"> které daná VO předala do RIV </w:t>
      </w:r>
      <w:del w:id="728" w:author="Rulíková Lucie" w:date="2025-05-14T11:56:00Z" w16du:dateUtc="2025-05-14T09:56:00Z">
        <w:r w:rsidRPr="007F09F1" w:rsidDel="00CE1590">
          <w:rPr>
            <w:rFonts w:ascii="Arial" w:hAnsi="Arial" w:cs="Arial"/>
          </w:rPr>
          <w:delText>s předchozím</w:delText>
        </w:r>
      </w:del>
      <w:ins w:id="729" w:author="Rulíková Lucie" w:date="2025-05-14T11:56:00Z" w16du:dateUtc="2025-05-14T09:56:00Z">
        <w:r w:rsidR="00CE1590" w:rsidRPr="007F09F1">
          <w:rPr>
            <w:rFonts w:ascii="Arial" w:hAnsi="Arial" w:cs="Arial"/>
          </w:rPr>
          <w:t>s</w:t>
        </w:r>
      </w:ins>
      <w:r w:rsidRPr="007F09F1">
        <w:rPr>
          <w:rFonts w:ascii="Arial" w:hAnsi="Arial" w:cs="Arial"/>
        </w:rPr>
        <w:t xml:space="preserve"> rokem uplatnění</w:t>
      </w:r>
      <w:ins w:id="730" w:author="Rulíková Lucie" w:date="2025-05-14T11:56:00Z" w16du:dateUtc="2025-05-14T09:56:00Z">
        <w:r w:rsidR="00CE1590" w:rsidRPr="007F09F1">
          <w:rPr>
            <w:rFonts w:ascii="Arial" w:hAnsi="Arial" w:cs="Arial"/>
          </w:rPr>
          <w:t xml:space="preserve"> předcházející</w:t>
        </w:r>
      </w:ins>
      <w:ins w:id="731" w:author="Rulíková Lucie" w:date="2025-05-14T11:57:00Z" w16du:dateUtc="2025-05-14T09:57:00Z">
        <w:r w:rsidR="00CE1590" w:rsidRPr="007F09F1">
          <w:rPr>
            <w:rFonts w:ascii="Arial" w:hAnsi="Arial" w:cs="Arial"/>
          </w:rPr>
          <w:t xml:space="preserve">mu roku </w:t>
        </w:r>
      </w:ins>
      <w:ins w:id="732" w:author="Rulíková Lucie" w:date="2025-05-14T12:01:00Z" w16du:dateUtc="2025-05-14T10:01:00Z">
        <w:r w:rsidR="00303A24" w:rsidRPr="007F09F1">
          <w:rPr>
            <w:rFonts w:ascii="Arial" w:hAnsi="Arial" w:cs="Arial"/>
          </w:rPr>
          <w:t>sběru vybraných výsledků</w:t>
        </w:r>
      </w:ins>
      <w:r w:rsidRPr="007F09F1">
        <w:rPr>
          <w:rFonts w:ascii="Arial" w:hAnsi="Arial" w:cs="Arial"/>
        </w:rPr>
        <w:t>.</w:t>
      </w:r>
      <w:del w:id="733" w:author="Rulíková Lucie" w:date="2025-05-14T12:02:00Z" w16du:dateUtc="2025-05-14T10:02:00Z">
        <w:r w:rsidRPr="007F09F1" w:rsidDel="00303A24">
          <w:rPr>
            <w:rStyle w:val="Znakapoznpodarou"/>
            <w:rFonts w:ascii="Arial" w:hAnsi="Arial" w:cs="Arial"/>
          </w:rPr>
          <w:footnoteReference w:id="11"/>
        </w:r>
      </w:del>
      <w:r w:rsidRPr="007F09F1">
        <w:rPr>
          <w:rFonts w:ascii="Arial" w:hAnsi="Arial" w:cs="Arial"/>
        </w:rPr>
        <w:t xml:space="preserve"> Tuto kvótu naplní výlučně nebibliometrizovatelnými výsledky, aby tím bylo zabezpečeno posílení hodnocení těch vědeckých výsledků, o kterých lze rozhodovat pouze formou peer review.</w:t>
      </w:r>
      <w:r w:rsidR="00C26B52" w:rsidRPr="007F09F1">
        <w:rPr>
          <w:rFonts w:ascii="Arial" w:hAnsi="Arial" w:cs="Arial"/>
        </w:rPr>
        <w:t xml:space="preserve"> </w:t>
      </w:r>
      <w:ins w:id="739" w:author="Autor">
        <w:r w:rsidR="004A39E7" w:rsidRPr="007F09F1">
          <w:rPr>
            <w:rFonts w:ascii="Arial" w:hAnsi="Arial" w:cs="Arial"/>
          </w:rPr>
          <w:t>Naplnění této kvóty není povinné</w:t>
        </w:r>
        <w:commentRangeStart w:id="740"/>
        <w:r w:rsidR="004A39E7" w:rsidRPr="007F09F1">
          <w:rPr>
            <w:rFonts w:ascii="Arial" w:hAnsi="Arial" w:cs="Arial"/>
          </w:rPr>
          <w:t>.</w:t>
        </w:r>
        <w:commentRangeEnd w:id="740"/>
        <w:r w:rsidR="004A39E7" w:rsidRPr="007F09F1">
          <w:rPr>
            <w:rStyle w:val="Odkaznakoment"/>
          </w:rPr>
          <w:commentReference w:id="740"/>
        </w:r>
      </w:ins>
    </w:p>
    <w:p w14:paraId="3011D514" w14:textId="79D02C3A" w:rsidR="000E0ED0" w:rsidRPr="007F09F1" w:rsidRDefault="000E0ED0" w:rsidP="005D33EA">
      <w:pPr>
        <w:pStyle w:val="Odstavecseseznamem"/>
        <w:numPr>
          <w:ilvl w:val="0"/>
          <w:numId w:val="21"/>
        </w:numPr>
        <w:jc w:val="both"/>
        <w:rPr>
          <w:rFonts w:ascii="Arial" w:hAnsi="Arial" w:cs="Arial"/>
        </w:rPr>
      </w:pPr>
      <w:r w:rsidRPr="007F09F1">
        <w:rPr>
          <w:rFonts w:ascii="Arial" w:hAnsi="Arial" w:cs="Arial"/>
        </w:rPr>
        <w:t xml:space="preserve">Nově hodnocené VO jsou povinny přihlásit </w:t>
      </w:r>
      <w:commentRangeStart w:id="741"/>
      <w:del w:id="742" w:author="Autor">
        <w:r w:rsidRPr="007F09F1" w:rsidDel="00C26B52">
          <w:rPr>
            <w:rFonts w:ascii="Arial" w:hAnsi="Arial" w:cs="Arial"/>
          </w:rPr>
          <w:delText>alespoň minimální počet</w:delText>
        </w:r>
      </w:del>
      <w:ins w:id="743" w:author="Autor">
        <w:r w:rsidR="00C26B52" w:rsidRPr="007F09F1">
          <w:rPr>
            <w:rFonts w:ascii="Arial" w:hAnsi="Arial" w:cs="Arial"/>
          </w:rPr>
          <w:t>nejméně</w:t>
        </w:r>
      </w:ins>
      <w:r w:rsidRPr="007F09F1">
        <w:rPr>
          <w:rFonts w:ascii="Arial" w:hAnsi="Arial" w:cs="Arial"/>
        </w:rPr>
        <w:t xml:space="preserve"> 10 výsledků uplatněných</w:t>
      </w:r>
      <w:commentRangeEnd w:id="741"/>
      <w:r w:rsidR="00E512AB" w:rsidRPr="007F09F1">
        <w:rPr>
          <w:rStyle w:val="Odkaznakoment"/>
        </w:rPr>
        <w:commentReference w:id="741"/>
      </w:r>
      <w:r w:rsidR="005C3BB6" w:rsidRPr="007F09F1">
        <w:rPr>
          <w:rFonts w:ascii="Arial" w:hAnsi="Arial" w:cs="Arial"/>
        </w:rPr>
        <w:t xml:space="preserve"> </w:t>
      </w:r>
      <w:r w:rsidRPr="007F09F1">
        <w:rPr>
          <w:rFonts w:ascii="Arial" w:hAnsi="Arial" w:cs="Arial"/>
        </w:rPr>
        <w:t>v</w:t>
      </w:r>
      <w:r w:rsidR="00C26B52" w:rsidRPr="007F09F1">
        <w:rPr>
          <w:rFonts w:ascii="Arial" w:hAnsi="Arial" w:cs="Arial"/>
        </w:rPr>
        <w:t> </w:t>
      </w:r>
      <w:r w:rsidRPr="007F09F1">
        <w:rPr>
          <w:rFonts w:ascii="Arial" w:hAnsi="Arial" w:cs="Arial"/>
        </w:rPr>
        <w:t>uplynulých 5 letech, aby byl zajištěn rámcový vhled do</w:t>
      </w:r>
      <w:r w:rsidR="005C3BB6" w:rsidRPr="007F09F1">
        <w:rPr>
          <w:rFonts w:ascii="Arial" w:hAnsi="Arial" w:cs="Arial"/>
        </w:rPr>
        <w:t> </w:t>
      </w:r>
      <w:r w:rsidRPr="007F09F1">
        <w:rPr>
          <w:rFonts w:ascii="Arial" w:hAnsi="Arial" w:cs="Arial"/>
        </w:rPr>
        <w:t xml:space="preserve">kvality jejich produkce. Ty VO, které </w:t>
      </w:r>
      <w:del w:id="744" w:author="Autor">
        <w:r w:rsidRPr="007F09F1" w:rsidDel="004A39E7">
          <w:rPr>
            <w:rFonts w:ascii="Arial" w:hAnsi="Arial" w:cs="Arial"/>
          </w:rPr>
          <w:delText>dosáhly</w:delText>
        </w:r>
      </w:del>
      <w:ins w:id="745" w:author="Autor">
        <w:r w:rsidR="004A39E7" w:rsidRPr="007F09F1">
          <w:rPr>
            <w:rFonts w:ascii="Arial" w:hAnsi="Arial" w:cs="Arial"/>
          </w:rPr>
          <w:t>předložily</w:t>
        </w:r>
      </w:ins>
      <w:r w:rsidRPr="007F09F1">
        <w:rPr>
          <w:rFonts w:ascii="Arial" w:hAnsi="Arial" w:cs="Arial"/>
        </w:rPr>
        <w:t xml:space="preserve"> méně výsledků, než je stanovený minimální počet, nejsou z hodnocení vyloučeny, pokud tuto skutečnost vysvětlí.</w:t>
      </w:r>
      <w:r w:rsidR="00FC3269" w:rsidRPr="007F09F1">
        <w:rPr>
          <w:rFonts w:ascii="Arial" w:hAnsi="Arial" w:cs="Arial"/>
        </w:rPr>
        <w:t xml:space="preserve"> </w:t>
      </w:r>
    </w:p>
    <w:p w14:paraId="37283AC8" w14:textId="77777777" w:rsidR="000E0ED0" w:rsidRPr="007F09F1" w:rsidRDefault="000E0ED0" w:rsidP="00816780">
      <w:pPr>
        <w:pStyle w:val="Nadpis3"/>
      </w:pPr>
      <w:bookmarkStart w:id="746" w:name="_Toc164161473"/>
      <w:bookmarkStart w:id="747" w:name="_Toc195174946"/>
      <w:bookmarkStart w:id="748" w:name="_Toc198129034"/>
      <w:r w:rsidRPr="007F09F1">
        <w:t>Proces hodnocení výsledků</w:t>
      </w:r>
      <w:bookmarkEnd w:id="746"/>
      <w:bookmarkEnd w:id="747"/>
      <w:bookmarkEnd w:id="748"/>
    </w:p>
    <w:p w14:paraId="1D63CE52" w14:textId="77777777" w:rsidR="000E0ED0" w:rsidRPr="007F09F1" w:rsidRDefault="000E0ED0" w:rsidP="005D33EA">
      <w:pPr>
        <w:jc w:val="both"/>
        <w:rPr>
          <w:rFonts w:ascii="Arial" w:hAnsi="Arial" w:cs="Arial"/>
        </w:rPr>
      </w:pPr>
      <w:r w:rsidRPr="007F09F1">
        <w:rPr>
          <w:rFonts w:ascii="Arial" w:hAnsi="Arial" w:cs="Arial"/>
        </w:rPr>
        <w:t>Při zajišťování recenzního hodnocení se členové Odborných panelů řídí následujícími principy.</w:t>
      </w:r>
    </w:p>
    <w:p w14:paraId="18EED417" w14:textId="43EEC9FA" w:rsidR="000E0ED0" w:rsidRPr="007F09F1" w:rsidRDefault="000E0ED0" w:rsidP="005D33EA">
      <w:pPr>
        <w:jc w:val="both"/>
        <w:rPr>
          <w:rFonts w:ascii="Arial" w:hAnsi="Arial" w:cs="Arial"/>
        </w:rPr>
      </w:pPr>
      <w:r w:rsidRPr="007F09F1">
        <w:rPr>
          <w:rFonts w:ascii="Arial" w:hAnsi="Arial" w:cs="Arial"/>
        </w:rPr>
        <w:t xml:space="preserve">Posouzení výsledků probíhá podle kritéria </w:t>
      </w:r>
      <w:r w:rsidRPr="007F09F1">
        <w:rPr>
          <w:rFonts w:ascii="Arial" w:hAnsi="Arial" w:cs="Arial"/>
          <w:b/>
        </w:rPr>
        <w:t>přínos k poznání</w:t>
      </w:r>
      <w:r w:rsidRPr="007F09F1">
        <w:rPr>
          <w:rFonts w:ascii="Arial" w:hAnsi="Arial" w:cs="Arial"/>
        </w:rPr>
        <w:t xml:space="preserve"> nebo podle kritéria </w:t>
      </w:r>
      <w:r w:rsidRPr="007F09F1">
        <w:rPr>
          <w:rFonts w:ascii="Arial" w:hAnsi="Arial" w:cs="Arial"/>
          <w:b/>
        </w:rPr>
        <w:t>společenská relevance</w:t>
      </w:r>
      <w:r w:rsidRPr="007F09F1">
        <w:rPr>
          <w:rFonts w:ascii="Arial" w:hAnsi="Arial" w:cs="Arial"/>
        </w:rPr>
        <w:t>. Kritérium určuje VO</w:t>
      </w:r>
      <w:r w:rsidR="003B6A8E" w:rsidRPr="007F09F1">
        <w:rPr>
          <w:rFonts w:ascii="Arial" w:hAnsi="Arial" w:cs="Arial"/>
        </w:rPr>
        <w:t>,</w:t>
      </w:r>
      <w:r w:rsidRPr="007F09F1">
        <w:rPr>
          <w:rFonts w:ascii="Arial" w:hAnsi="Arial" w:cs="Arial"/>
        </w:rPr>
        <w:t xml:space="preserve"> která přihlašuje výsledek k hodnocení.</w:t>
      </w:r>
    </w:p>
    <w:p w14:paraId="1D4B47F4" w14:textId="618C8B30" w:rsidR="000E0ED0" w:rsidRPr="007F09F1" w:rsidRDefault="000E0ED0" w:rsidP="005D33EA">
      <w:pPr>
        <w:pStyle w:val="Odstavecseseznamem"/>
        <w:numPr>
          <w:ilvl w:val="0"/>
          <w:numId w:val="11"/>
        </w:numPr>
        <w:jc w:val="both"/>
        <w:rPr>
          <w:rFonts w:ascii="Arial" w:hAnsi="Arial" w:cs="Arial"/>
        </w:rPr>
      </w:pPr>
      <w:r w:rsidRPr="007F09F1">
        <w:rPr>
          <w:rFonts w:ascii="Arial" w:hAnsi="Arial" w:cs="Arial"/>
          <w:b/>
        </w:rPr>
        <w:t>Přínos k poznání</w:t>
      </w:r>
      <w:r w:rsidRPr="007F09F1">
        <w:rPr>
          <w:rFonts w:ascii="Arial" w:hAnsi="Arial" w:cs="Arial"/>
        </w:rPr>
        <w:t xml:space="preserve"> je kritérium posuzující </w:t>
      </w:r>
      <w:r w:rsidR="00226CB0" w:rsidRPr="007F09F1">
        <w:rPr>
          <w:rFonts w:ascii="Arial" w:hAnsi="Arial" w:cs="Arial"/>
        </w:rPr>
        <w:t xml:space="preserve">vědeckou kvalitu z hlediska </w:t>
      </w:r>
      <w:r w:rsidRPr="007F09F1">
        <w:rPr>
          <w:rFonts w:ascii="Arial" w:hAnsi="Arial" w:cs="Arial"/>
        </w:rPr>
        <w:t>originalit</w:t>
      </w:r>
      <w:r w:rsidR="00BF45EC" w:rsidRPr="007F09F1">
        <w:rPr>
          <w:rFonts w:ascii="Arial" w:hAnsi="Arial" w:cs="Arial"/>
        </w:rPr>
        <w:t>y</w:t>
      </w:r>
      <w:r w:rsidRPr="007F09F1">
        <w:rPr>
          <w:rFonts w:ascii="Arial" w:hAnsi="Arial" w:cs="Arial"/>
        </w:rPr>
        <w:t>, význam</w:t>
      </w:r>
      <w:r w:rsidR="00BF45EC" w:rsidRPr="007F09F1">
        <w:rPr>
          <w:rFonts w:ascii="Arial" w:hAnsi="Arial" w:cs="Arial"/>
        </w:rPr>
        <w:t>u</w:t>
      </w:r>
      <w:r w:rsidRPr="007F09F1">
        <w:rPr>
          <w:rFonts w:ascii="Arial" w:hAnsi="Arial" w:cs="Arial"/>
        </w:rPr>
        <w:t xml:space="preserve"> </w:t>
      </w:r>
      <w:r w:rsidR="00BF45EC" w:rsidRPr="007F09F1">
        <w:rPr>
          <w:rFonts w:ascii="Arial" w:hAnsi="Arial" w:cs="Arial"/>
        </w:rPr>
        <w:t>a preciznosti</w:t>
      </w:r>
      <w:r w:rsidRPr="007F09F1">
        <w:rPr>
          <w:rFonts w:ascii="Arial" w:hAnsi="Arial" w:cs="Arial"/>
        </w:rPr>
        <w:t>, a je uplatňované zejména na výsledky základního výzkumu.</w:t>
      </w:r>
    </w:p>
    <w:p w14:paraId="6C142E0F" w14:textId="488C4855" w:rsidR="000E0ED0" w:rsidRPr="007F09F1" w:rsidRDefault="000E0ED0" w:rsidP="005D33EA">
      <w:pPr>
        <w:pStyle w:val="Odstavecseseznamem"/>
        <w:numPr>
          <w:ilvl w:val="0"/>
          <w:numId w:val="11"/>
        </w:numPr>
        <w:jc w:val="both"/>
        <w:rPr>
          <w:rFonts w:ascii="Arial" w:hAnsi="Arial" w:cs="Arial"/>
        </w:rPr>
      </w:pPr>
      <w:r w:rsidRPr="007F09F1">
        <w:rPr>
          <w:rFonts w:ascii="Arial" w:hAnsi="Arial" w:cs="Arial"/>
          <w:b/>
        </w:rPr>
        <w:t>Společenská relevance</w:t>
      </w:r>
      <w:r w:rsidRPr="007F09F1">
        <w:rPr>
          <w:rFonts w:ascii="Arial" w:hAnsi="Arial" w:cs="Arial"/>
        </w:rPr>
        <w:t xml:space="preserve"> je kritérium posuzující relevanci jak ve smyslu „užitečnosti“ (typicky průmyslový výzkum přinášející ekonomické zisky), tak </w:t>
      </w:r>
      <w:r w:rsidR="00C26B52" w:rsidRPr="007F09F1">
        <w:rPr>
          <w:rFonts w:ascii="Arial" w:hAnsi="Arial" w:cs="Arial"/>
        </w:rPr>
        <w:t xml:space="preserve">i </w:t>
      </w:r>
      <w:r w:rsidRPr="007F09F1">
        <w:rPr>
          <w:rFonts w:ascii="Arial" w:hAnsi="Arial" w:cs="Arial"/>
        </w:rPr>
        <w:t>ve smyslu „potřebnosti“ (typicky výzkum rezortní vznika</w:t>
      </w:r>
      <w:r w:rsidR="00BF45EC" w:rsidRPr="007F09F1">
        <w:rPr>
          <w:rFonts w:ascii="Arial" w:hAnsi="Arial" w:cs="Arial"/>
        </w:rPr>
        <w:t>jící na společenskou objednávku</w:t>
      </w:r>
      <w:r w:rsidRPr="007F09F1">
        <w:rPr>
          <w:rFonts w:ascii="Arial" w:hAnsi="Arial" w:cs="Arial"/>
        </w:rPr>
        <w:t>)</w:t>
      </w:r>
      <w:r w:rsidR="003B6A8E" w:rsidRPr="007F09F1">
        <w:rPr>
          <w:rFonts w:ascii="Arial" w:hAnsi="Arial" w:cs="Arial"/>
        </w:rPr>
        <w:t>,</w:t>
      </w:r>
      <w:r w:rsidR="00BF45EC" w:rsidRPr="007F09F1">
        <w:rPr>
          <w:rFonts w:ascii="Arial" w:hAnsi="Arial" w:cs="Arial"/>
        </w:rPr>
        <w:t xml:space="preserve"> tj</w:t>
      </w:r>
      <w:r w:rsidR="00331BE0" w:rsidRPr="007F09F1">
        <w:rPr>
          <w:rFonts w:ascii="Arial" w:hAnsi="Arial" w:cs="Arial"/>
        </w:rPr>
        <w:t>.</w:t>
      </w:r>
      <w:r w:rsidR="001C63C3" w:rsidRPr="007F09F1">
        <w:rPr>
          <w:rFonts w:ascii="Arial" w:hAnsi="Arial" w:cs="Arial"/>
        </w:rPr>
        <w:t xml:space="preserve"> o společenský dopad s přínosem pro společnost, ekonomiku, kulturu, veřejnou politiku, legislativu, veřejné služby, zdraví, sociální oblast, životní prostředí, kvalitu života mimo akademickou sféru, </w:t>
      </w:r>
      <w:r w:rsidR="001C63C3" w:rsidRPr="007F09F1">
        <w:rPr>
          <w:rFonts w:ascii="Arial" w:hAnsi="Arial" w:cs="Arial"/>
        </w:rPr>
        <w:lastRenderedPageBreak/>
        <w:t>případně další oblasti</w:t>
      </w:r>
      <w:r w:rsidR="00331BE0" w:rsidRPr="007F09F1">
        <w:rPr>
          <w:rFonts w:ascii="Arial" w:hAnsi="Arial" w:cs="Arial"/>
        </w:rPr>
        <w:t>.</w:t>
      </w:r>
      <w:r w:rsidRPr="007F09F1">
        <w:rPr>
          <w:rStyle w:val="Znakapoznpodarou"/>
          <w:rFonts w:ascii="Arial" w:hAnsi="Arial" w:cs="Arial"/>
        </w:rPr>
        <w:footnoteReference w:id="12"/>
      </w:r>
      <w:r w:rsidRPr="007F09F1">
        <w:rPr>
          <w:rFonts w:ascii="Arial" w:hAnsi="Arial" w:cs="Arial"/>
        </w:rPr>
        <w:t xml:space="preserve"> Cílem hodnocení podle tohoto kritéria je </w:t>
      </w:r>
      <w:r w:rsidR="00881B73" w:rsidRPr="007F09F1">
        <w:rPr>
          <w:rFonts w:ascii="Arial" w:hAnsi="Arial" w:cs="Arial"/>
        </w:rPr>
        <w:t xml:space="preserve">odborné </w:t>
      </w:r>
      <w:r w:rsidRPr="007F09F1">
        <w:rPr>
          <w:rFonts w:ascii="Arial" w:hAnsi="Arial" w:cs="Arial"/>
        </w:rPr>
        <w:t>posouzení reálného předpokladu relevance a společenských dopadů výsledku.</w:t>
      </w:r>
    </w:p>
    <w:p w14:paraId="5D37EE28" w14:textId="289FE60A" w:rsidR="000E0ED0" w:rsidRPr="007F09F1" w:rsidRDefault="000E0ED0" w:rsidP="005D33EA">
      <w:pPr>
        <w:jc w:val="both"/>
        <w:rPr>
          <w:rFonts w:ascii="Arial" w:hAnsi="Arial" w:cs="Arial"/>
        </w:rPr>
      </w:pPr>
      <w:r w:rsidRPr="007F09F1">
        <w:rPr>
          <w:rFonts w:ascii="Arial" w:hAnsi="Arial" w:cs="Arial"/>
        </w:rPr>
        <w:t xml:space="preserve">Každý výsledek vybraný k hodnocení je posuzován alespoň </w:t>
      </w:r>
      <w:r w:rsidRPr="007F09F1">
        <w:rPr>
          <w:rFonts w:ascii="Arial" w:hAnsi="Arial" w:cs="Arial"/>
          <w:b/>
        </w:rPr>
        <w:t>dvěma hodnotiteli</w:t>
      </w:r>
      <w:r w:rsidRPr="007F09F1">
        <w:rPr>
          <w:rFonts w:ascii="Arial" w:hAnsi="Arial" w:cs="Arial"/>
        </w:rPr>
        <w:t xml:space="preserve">. Přiřazení vhodných hodnotitelů provádí garant hodnocení </w:t>
      </w:r>
      <w:commentRangeStart w:id="751"/>
      <w:ins w:id="752" w:author="Autor">
        <w:r w:rsidR="00DC210C" w:rsidRPr="007F09F1">
          <w:rPr>
            <w:rFonts w:ascii="Arial" w:hAnsi="Arial" w:cs="Arial"/>
          </w:rPr>
          <w:t>v Modulu 1</w:t>
        </w:r>
        <w:r w:rsidR="00C26B52" w:rsidRPr="007F09F1">
          <w:rPr>
            <w:rFonts w:ascii="Arial" w:hAnsi="Arial" w:cs="Arial"/>
          </w:rPr>
          <w:t xml:space="preserve"> </w:t>
        </w:r>
      </w:ins>
      <w:del w:id="753" w:author="Autor">
        <w:r w:rsidRPr="007F09F1" w:rsidDel="00DC210C">
          <w:rPr>
            <w:rFonts w:ascii="Arial" w:hAnsi="Arial" w:cs="Arial"/>
          </w:rPr>
          <w:delText xml:space="preserve">vybraných výsledků </w:delText>
        </w:r>
      </w:del>
      <w:commentRangeEnd w:id="751"/>
      <w:r w:rsidR="00DC210C" w:rsidRPr="007F09F1">
        <w:rPr>
          <w:rStyle w:val="Odkaznakoment"/>
        </w:rPr>
        <w:commentReference w:id="751"/>
      </w:r>
      <w:r w:rsidRPr="007F09F1">
        <w:rPr>
          <w:rFonts w:ascii="Arial" w:hAnsi="Arial" w:cs="Arial"/>
        </w:rPr>
        <w:t xml:space="preserve">s podporou aplikace SKV. Přiřazení hodnotitelů k jednotlivým výsledkům se nezveřejňuje </w:t>
      </w:r>
      <w:r w:rsidR="00226CB0" w:rsidRPr="007F09F1">
        <w:rPr>
          <w:rFonts w:ascii="Arial" w:hAnsi="Arial" w:cs="Arial"/>
        </w:rPr>
        <w:t>a všichni účastníci hodnocení</w:t>
      </w:r>
      <w:r w:rsidR="009D6665" w:rsidRPr="007F09F1">
        <w:rPr>
          <w:rFonts w:ascii="Arial" w:hAnsi="Arial" w:cs="Arial"/>
        </w:rPr>
        <w:t xml:space="preserve"> </w:t>
      </w:r>
      <w:r w:rsidR="00226CB0" w:rsidRPr="007F09F1">
        <w:rPr>
          <w:rFonts w:ascii="Arial" w:hAnsi="Arial" w:cs="Arial"/>
        </w:rPr>
        <w:t xml:space="preserve">jsou </w:t>
      </w:r>
      <w:r w:rsidRPr="007F09F1">
        <w:rPr>
          <w:rFonts w:ascii="Arial" w:hAnsi="Arial" w:cs="Arial"/>
        </w:rPr>
        <w:t xml:space="preserve">vázáni povinností dodržovat o těchto skutečnostech v průběhu i po skončení hodnocení mlčenlivost. </w:t>
      </w:r>
    </w:p>
    <w:p w14:paraId="45B86659" w14:textId="216BE5F7" w:rsidR="000E0ED0" w:rsidRPr="007F09F1" w:rsidRDefault="000E0ED0" w:rsidP="005D33EA">
      <w:pPr>
        <w:jc w:val="both"/>
        <w:rPr>
          <w:rFonts w:ascii="Arial" w:hAnsi="Arial" w:cs="Arial"/>
        </w:rPr>
      </w:pPr>
      <w:r w:rsidRPr="007F09F1">
        <w:rPr>
          <w:rFonts w:ascii="Arial" w:hAnsi="Arial" w:cs="Arial"/>
        </w:rPr>
        <w:t>Ve výjimečných případech, pokud se opakovaně nepodaří získat potřebné dva posudky na</w:t>
      </w:r>
      <w:r w:rsidR="005C3BB6" w:rsidRPr="007F09F1">
        <w:rPr>
          <w:rFonts w:ascii="Arial" w:hAnsi="Arial" w:cs="Arial"/>
        </w:rPr>
        <w:t> </w:t>
      </w:r>
      <w:r w:rsidRPr="007F09F1">
        <w:rPr>
          <w:rFonts w:ascii="Arial" w:hAnsi="Arial" w:cs="Arial"/>
        </w:rPr>
        <w:t>konkrétní výsledek (tedy buď žádné hodnocení, nebo pouze jedno), mohou o výsledném zařazení výsledku na hodnoticí škále rozhodnout oborově příslušní členové Odborných panelů, a to na základě vlastního hodnot</w:t>
      </w:r>
      <w:ins w:id="754" w:author="Rulíková Lucie" w:date="2025-05-14T12:07:00Z" w16du:dateUtc="2025-05-14T10:07:00Z">
        <w:r w:rsidR="00071003" w:rsidRPr="007F09F1">
          <w:rPr>
            <w:rFonts w:ascii="Arial" w:hAnsi="Arial" w:cs="Arial"/>
          </w:rPr>
          <w:t>i</w:t>
        </w:r>
      </w:ins>
      <w:del w:id="755" w:author="Rulíková Lucie" w:date="2025-05-14T12:07:00Z" w16du:dateUtc="2025-05-14T10:07:00Z">
        <w:r w:rsidRPr="007F09F1" w:rsidDel="00071003">
          <w:rPr>
            <w:rFonts w:ascii="Arial" w:hAnsi="Arial" w:cs="Arial"/>
          </w:rPr>
          <w:delText>í</w:delText>
        </w:r>
      </w:del>
      <w:r w:rsidRPr="007F09F1">
        <w:rPr>
          <w:rFonts w:ascii="Arial" w:hAnsi="Arial" w:cs="Arial"/>
        </w:rPr>
        <w:t xml:space="preserve">cího posudku a odůvodnění. </w:t>
      </w:r>
      <w:commentRangeStart w:id="756"/>
      <w:ins w:id="757" w:author="Autor">
        <w:r w:rsidR="00443929" w:rsidRPr="007F09F1">
          <w:rPr>
            <w:rFonts w:ascii="Arial" w:hAnsi="Arial" w:cs="Arial"/>
          </w:rPr>
          <w:t xml:space="preserve">Za konkrétní řešení </w:t>
        </w:r>
        <w:del w:id="758" w:author="Rulíková Lucie" w:date="2025-05-14T12:07:00Z" w16du:dateUtc="2025-05-14T10:07:00Z">
          <w:r w:rsidR="00443929" w:rsidRPr="007F09F1" w:rsidDel="00071003">
            <w:rPr>
              <w:rFonts w:ascii="Arial" w:hAnsi="Arial" w:cs="Arial"/>
            </w:rPr>
            <w:delText xml:space="preserve">jsou </w:delText>
          </w:r>
        </w:del>
        <w:r w:rsidR="00443929" w:rsidRPr="007F09F1">
          <w:rPr>
            <w:rFonts w:ascii="Arial" w:hAnsi="Arial" w:cs="Arial"/>
          </w:rPr>
          <w:t>zodpovíd</w:t>
        </w:r>
        <w:del w:id="759" w:author="Rulíková Lucie" w:date="2025-05-14T12:07:00Z" w16du:dateUtc="2025-05-14T10:07:00Z">
          <w:r w:rsidR="00443929" w:rsidRPr="007F09F1" w:rsidDel="00071003">
            <w:rPr>
              <w:rFonts w:ascii="Arial" w:hAnsi="Arial" w:cs="Arial"/>
            </w:rPr>
            <w:delText>ají</w:delText>
          </w:r>
        </w:del>
      </w:ins>
      <w:ins w:id="760" w:author="Rulíková Lucie" w:date="2025-05-14T12:07:00Z" w16du:dateUtc="2025-05-14T10:07:00Z">
        <w:r w:rsidR="00071003" w:rsidRPr="007F09F1">
          <w:rPr>
            <w:rFonts w:ascii="Arial" w:hAnsi="Arial" w:cs="Arial"/>
          </w:rPr>
          <w:t>á</w:t>
        </w:r>
      </w:ins>
      <w:ins w:id="761" w:author="Autor">
        <w:r w:rsidR="00443929" w:rsidRPr="007F09F1">
          <w:rPr>
            <w:rFonts w:ascii="Arial" w:hAnsi="Arial" w:cs="Arial"/>
          </w:rPr>
          <w:t xml:space="preserve"> příslušný </w:t>
        </w:r>
        <w:del w:id="762" w:author="Rulíková Lucie" w:date="2025-05-14T12:11:00Z" w16du:dateUtc="2025-05-14T10:11:00Z">
          <w:r w:rsidR="00443929" w:rsidRPr="007F09F1" w:rsidDel="005E0C4E">
            <w:rPr>
              <w:rFonts w:ascii="Arial" w:hAnsi="Arial" w:cs="Arial"/>
            </w:rPr>
            <w:delText>garant</w:delText>
          </w:r>
        </w:del>
      </w:ins>
      <w:ins w:id="763" w:author="Rulíková Lucie" w:date="2025-05-14T12:13:00Z" w16du:dateUtc="2025-05-14T10:13:00Z">
        <w:r w:rsidR="005E0C4E" w:rsidRPr="007F09F1">
          <w:rPr>
            <w:rFonts w:ascii="Arial" w:hAnsi="Arial" w:cs="Arial"/>
          </w:rPr>
          <w:t>garant</w:t>
        </w:r>
      </w:ins>
      <w:ins w:id="764" w:author="Autor">
        <w:r w:rsidR="00443929" w:rsidRPr="007F09F1">
          <w:rPr>
            <w:rFonts w:ascii="Arial" w:hAnsi="Arial" w:cs="Arial"/>
          </w:rPr>
          <w:t xml:space="preserve"> </w:t>
        </w:r>
      </w:ins>
      <w:ins w:id="765" w:author="Rulíková Lucie" w:date="2025-05-14T12:46:00Z" w16du:dateUtc="2025-05-14T10:46:00Z">
        <w:r w:rsidR="004635EB" w:rsidRPr="007F09F1">
          <w:rPr>
            <w:rFonts w:ascii="Arial" w:hAnsi="Arial" w:cs="Arial"/>
          </w:rPr>
          <w:t>hodno</w:t>
        </w:r>
      </w:ins>
      <w:ins w:id="766" w:author="Rulíková Lucie" w:date="2025-05-14T12:47:00Z" w16du:dateUtc="2025-05-14T10:47:00Z">
        <w:r w:rsidR="004635EB" w:rsidRPr="007F09F1">
          <w:rPr>
            <w:rFonts w:ascii="Arial" w:hAnsi="Arial" w:cs="Arial"/>
          </w:rPr>
          <w:t>c</w:t>
        </w:r>
      </w:ins>
      <w:ins w:id="767" w:author="Rulíková Lucie" w:date="2025-05-14T12:46:00Z" w16du:dateUtc="2025-05-14T10:46:00Z">
        <w:r w:rsidR="004635EB" w:rsidRPr="007F09F1">
          <w:rPr>
            <w:rFonts w:ascii="Arial" w:hAnsi="Arial" w:cs="Arial"/>
          </w:rPr>
          <w:t>e</w:t>
        </w:r>
      </w:ins>
      <w:ins w:id="768" w:author="Rulíková Lucie" w:date="2025-05-14T12:47:00Z" w16du:dateUtc="2025-05-14T10:47:00Z">
        <w:r w:rsidR="004635EB" w:rsidRPr="007F09F1">
          <w:rPr>
            <w:rFonts w:ascii="Arial" w:hAnsi="Arial" w:cs="Arial"/>
          </w:rPr>
          <w:t xml:space="preserve">ní </w:t>
        </w:r>
      </w:ins>
      <w:ins w:id="769" w:author="Rulíková Lucie" w:date="2025-05-14T12:46:00Z" w16du:dateUtc="2025-05-14T10:46:00Z">
        <w:r w:rsidR="004635EB" w:rsidRPr="007F09F1">
          <w:rPr>
            <w:rFonts w:ascii="Arial" w:hAnsi="Arial" w:cs="Arial"/>
          </w:rPr>
          <w:t xml:space="preserve">v </w:t>
        </w:r>
      </w:ins>
      <w:ins w:id="770" w:author="Autor">
        <w:r w:rsidR="00443929" w:rsidRPr="007F09F1">
          <w:rPr>
            <w:rFonts w:ascii="Arial" w:hAnsi="Arial" w:cs="Arial"/>
          </w:rPr>
          <w:t>Modulu 1 a předseda jeho panelu.</w:t>
        </w:r>
        <w:commentRangeEnd w:id="756"/>
        <w:r w:rsidR="00443929" w:rsidRPr="007F09F1">
          <w:rPr>
            <w:rStyle w:val="Odkaznakoment"/>
          </w:rPr>
          <w:commentReference w:id="756"/>
        </w:r>
      </w:ins>
    </w:p>
    <w:p w14:paraId="4E3B3ACC" w14:textId="4721BEC6" w:rsidR="000E0ED0" w:rsidRPr="007F09F1" w:rsidRDefault="000E0ED0" w:rsidP="005D33EA">
      <w:pPr>
        <w:jc w:val="both"/>
        <w:rPr>
          <w:rFonts w:ascii="Arial" w:hAnsi="Arial" w:cs="Arial"/>
        </w:rPr>
      </w:pPr>
      <w:r w:rsidRPr="007F09F1">
        <w:rPr>
          <w:rFonts w:ascii="Arial" w:hAnsi="Arial" w:cs="Arial"/>
        </w:rPr>
        <w:t xml:space="preserve">V případě, že členové Odborných panelů nenaleznou v databázi odborníky odpovídající oborové příslušnosti výsledku, mají možnost oslovit </w:t>
      </w:r>
      <w:commentRangeStart w:id="771"/>
      <w:ins w:id="772" w:author="Autor">
        <w:r w:rsidR="00354354" w:rsidRPr="007F09F1">
          <w:rPr>
            <w:rFonts w:ascii="Arial" w:hAnsi="Arial" w:cs="Arial"/>
          </w:rPr>
          <w:t xml:space="preserve">dalšího </w:t>
        </w:r>
        <w:commentRangeEnd w:id="771"/>
        <w:r w:rsidR="00E30451" w:rsidRPr="007F09F1">
          <w:rPr>
            <w:rStyle w:val="Odkaznakoment"/>
          </w:rPr>
          <w:commentReference w:id="771"/>
        </w:r>
      </w:ins>
      <w:r w:rsidRPr="007F09F1">
        <w:rPr>
          <w:rFonts w:ascii="Arial" w:hAnsi="Arial" w:cs="Arial"/>
        </w:rPr>
        <w:t xml:space="preserve">externího odborníka a v případě jeho souhlasu jej zařadit prostřednictvím aplikace SKV do databáze hodnotitelů. </w:t>
      </w:r>
    </w:p>
    <w:p w14:paraId="514B957A" w14:textId="3B6C66E3" w:rsidR="000E0ED0" w:rsidRPr="007F09F1" w:rsidRDefault="000E0ED0" w:rsidP="005D33EA">
      <w:pPr>
        <w:jc w:val="both"/>
        <w:rPr>
          <w:rFonts w:ascii="Arial" w:hAnsi="Arial" w:cs="Arial"/>
        </w:rPr>
      </w:pPr>
      <w:r w:rsidRPr="007F09F1">
        <w:rPr>
          <w:rFonts w:ascii="Arial" w:hAnsi="Arial" w:cs="Arial"/>
        </w:rPr>
        <w:t xml:space="preserve">Pokud členové Odborných panelů shledají, že předložený výsledek vykazuje znaky podvodu či jiných nekorektních praktik, upozorní na tuto skutečnost předsedu </w:t>
      </w:r>
      <w:commentRangeStart w:id="773"/>
      <w:r w:rsidR="003B6A8E" w:rsidRPr="007F09F1">
        <w:rPr>
          <w:rFonts w:ascii="Arial" w:hAnsi="Arial" w:cs="Arial"/>
        </w:rPr>
        <w:t xml:space="preserve">Odborného </w:t>
      </w:r>
      <w:r w:rsidRPr="007F09F1">
        <w:rPr>
          <w:rFonts w:ascii="Arial" w:hAnsi="Arial" w:cs="Arial"/>
        </w:rPr>
        <w:t>panelu</w:t>
      </w:r>
      <w:ins w:id="774" w:author="Autor">
        <w:r w:rsidR="007664B9" w:rsidRPr="007F09F1">
          <w:rPr>
            <w:rFonts w:ascii="Arial" w:hAnsi="Arial" w:cs="Arial"/>
          </w:rPr>
          <w:t xml:space="preserve"> </w:t>
        </w:r>
      </w:ins>
      <w:del w:id="775" w:author="Autor">
        <w:r w:rsidRPr="007F09F1" w:rsidDel="007664B9">
          <w:rPr>
            <w:rFonts w:ascii="Arial" w:hAnsi="Arial" w:cs="Arial"/>
          </w:rPr>
          <w:delText>, resp.</w:delText>
        </w:r>
      </w:del>
      <w:ins w:id="776" w:author="Autor">
        <w:r w:rsidR="007664B9" w:rsidRPr="007F09F1">
          <w:rPr>
            <w:rFonts w:ascii="Arial" w:hAnsi="Arial" w:cs="Arial"/>
          </w:rPr>
          <w:t>a</w:t>
        </w:r>
      </w:ins>
      <w:r w:rsidR="005C3BB6" w:rsidRPr="007F09F1">
        <w:rPr>
          <w:rFonts w:ascii="Arial" w:hAnsi="Arial" w:cs="Arial"/>
        </w:rPr>
        <w:t> </w:t>
      </w:r>
      <w:r w:rsidRPr="007F09F1">
        <w:rPr>
          <w:rFonts w:ascii="Arial" w:hAnsi="Arial" w:cs="Arial"/>
        </w:rPr>
        <w:t>hlavního koordinátora</w:t>
      </w:r>
      <w:commentRangeEnd w:id="773"/>
      <w:r w:rsidR="00E512AB" w:rsidRPr="007F09F1">
        <w:rPr>
          <w:rStyle w:val="Odkaznakoment"/>
        </w:rPr>
        <w:commentReference w:id="773"/>
      </w:r>
      <w:r w:rsidRPr="007F09F1">
        <w:rPr>
          <w:rFonts w:ascii="Arial" w:hAnsi="Arial" w:cs="Arial"/>
        </w:rPr>
        <w:t xml:space="preserve"> hodnocení.</w:t>
      </w:r>
      <w:ins w:id="777" w:author="Autor">
        <w:r w:rsidR="00EF526D" w:rsidRPr="007F09F1">
          <w:rPr>
            <w:rFonts w:ascii="Arial" w:hAnsi="Arial" w:cs="Arial"/>
          </w:rPr>
          <w:t xml:space="preserve"> </w:t>
        </w:r>
        <w:commentRangeStart w:id="778"/>
        <w:r w:rsidR="00EF526D" w:rsidRPr="007F09F1">
          <w:rPr>
            <w:rFonts w:ascii="Arial" w:hAnsi="Arial" w:cs="Arial"/>
          </w:rPr>
          <w:t>Případy budou předány KHV k vyjádření a návrhu dalšího postupu.</w:t>
        </w:r>
        <w:commentRangeEnd w:id="778"/>
        <w:r w:rsidR="00EF526D" w:rsidRPr="007F09F1">
          <w:rPr>
            <w:rStyle w:val="Odkaznakoment"/>
          </w:rPr>
          <w:commentReference w:id="778"/>
        </w:r>
      </w:ins>
    </w:p>
    <w:p w14:paraId="5BB23C57" w14:textId="77777777" w:rsidR="000E0ED0" w:rsidRPr="007F09F1" w:rsidRDefault="000E0ED0" w:rsidP="00816780">
      <w:pPr>
        <w:pStyle w:val="Nadpis3"/>
      </w:pPr>
      <w:bookmarkStart w:id="779" w:name="_Toc160113305"/>
      <w:bookmarkStart w:id="780" w:name="_Toc164161474"/>
      <w:bookmarkStart w:id="781" w:name="_Toc195174947"/>
      <w:bookmarkStart w:id="782" w:name="_Toc198129035"/>
      <w:bookmarkEnd w:id="779"/>
      <w:r w:rsidRPr="007F09F1">
        <w:t>Víceúrovňové rozhodování o zařazení výsledku na hodnoticí škále</w:t>
      </w:r>
      <w:bookmarkEnd w:id="780"/>
      <w:bookmarkEnd w:id="781"/>
      <w:bookmarkEnd w:id="782"/>
    </w:p>
    <w:p w14:paraId="5FC1B955" w14:textId="2C205182" w:rsidR="000E0ED0" w:rsidRPr="007F09F1" w:rsidDel="008E43D6" w:rsidRDefault="000E0ED0" w:rsidP="005E0C4E">
      <w:pPr>
        <w:jc w:val="both"/>
        <w:rPr>
          <w:del w:id="783" w:author="Autor"/>
          <w:rFonts w:ascii="Arial" w:hAnsi="Arial" w:cs="Arial"/>
        </w:rPr>
      </w:pPr>
      <w:r w:rsidRPr="007F09F1">
        <w:rPr>
          <w:rFonts w:ascii="Arial" w:hAnsi="Arial" w:cs="Arial"/>
        </w:rPr>
        <w:t xml:space="preserve">Každý z hodnotitelů udělí výsledku jeden z pěti stupňů na kvalitativní stupnici a své </w:t>
      </w:r>
      <w:commentRangeStart w:id="784"/>
      <w:r w:rsidRPr="007F09F1">
        <w:rPr>
          <w:rFonts w:ascii="Arial" w:hAnsi="Arial" w:cs="Arial"/>
        </w:rPr>
        <w:t>rozhodnutí</w:t>
      </w:r>
      <w:commentRangeEnd w:id="784"/>
      <w:r w:rsidR="00261874" w:rsidRPr="007F09F1">
        <w:rPr>
          <w:rStyle w:val="Odkaznakoment"/>
        </w:rPr>
        <w:commentReference w:id="784"/>
      </w:r>
      <w:r w:rsidRPr="007F09F1">
        <w:rPr>
          <w:rFonts w:ascii="Arial" w:hAnsi="Arial" w:cs="Arial"/>
        </w:rPr>
        <w:t xml:space="preserve"> odůvodní. Toto odůvodnění nemá charakter recenze pro odborné periodikum, hodnotitel uvádí argumenty pro zařazení výsledku na hodnoticí škále podle</w:t>
      </w:r>
      <w:ins w:id="785" w:author="Rulíková Lucie" w:date="2025-05-14T12:09:00Z" w16du:dateUtc="2025-05-14T10:09:00Z">
        <w:r w:rsidR="005E0C4E" w:rsidRPr="007F09F1">
          <w:rPr>
            <w:rFonts w:ascii="Arial" w:hAnsi="Arial" w:cs="Arial"/>
          </w:rPr>
          <w:t>.</w:t>
        </w:r>
      </w:ins>
      <w:r w:rsidRPr="007F09F1">
        <w:rPr>
          <w:rFonts w:ascii="Arial" w:hAnsi="Arial" w:cs="Arial"/>
        </w:rPr>
        <w:t xml:space="preserve"> </w:t>
      </w:r>
      <w:del w:id="786" w:author="Rulíková Lucie" w:date="2025-05-14T12:09:00Z" w16du:dateUtc="2025-05-14T10:09:00Z">
        <w:r w:rsidRPr="007F09F1" w:rsidDel="005E0C4E">
          <w:rPr>
            <w:rFonts w:ascii="Arial" w:hAnsi="Arial" w:cs="Arial"/>
          </w:rPr>
          <w:delText xml:space="preserve">dále uvedených charakteristik. </w:delText>
        </w:r>
      </w:del>
      <w:commentRangeStart w:id="787"/>
      <w:ins w:id="788" w:author="Autor">
        <w:r w:rsidR="008E43D6" w:rsidRPr="007F09F1">
          <w:rPr>
            <w:rFonts w:ascii="Arial" w:hAnsi="Arial" w:cs="Arial"/>
          </w:rPr>
          <w:t>Hodnotitel při udělení známky nebere ohled na podíl autorů VO, ale může se k němu ve svém posudku vyjádřit.</w:t>
        </w:r>
      </w:ins>
      <w:del w:id="789" w:author="Autor">
        <w:r w:rsidRPr="007F09F1" w:rsidDel="008E43D6">
          <w:rPr>
            <w:rFonts w:ascii="Arial" w:hAnsi="Arial" w:cs="Arial"/>
          </w:rPr>
          <w:delText>Hodnotitel se ve svém posudku vyjadřuje pouze ke kvalitě výsledků a nebere ohled na podíl autorů VO.</w:delText>
        </w:r>
      </w:del>
      <w:commentRangeEnd w:id="787"/>
      <w:r w:rsidR="008E43D6" w:rsidRPr="007F09F1">
        <w:rPr>
          <w:rStyle w:val="Odkaznakoment"/>
        </w:rPr>
        <w:commentReference w:id="787"/>
      </w:r>
      <w:ins w:id="790" w:author="Autor">
        <w:r w:rsidR="003C1EBD" w:rsidRPr="007F09F1">
          <w:rPr>
            <w:rFonts w:ascii="Arial" w:hAnsi="Arial" w:cs="Arial"/>
          </w:rPr>
          <w:t xml:space="preserve"> </w:t>
        </w:r>
        <w:commentRangeStart w:id="791"/>
        <w:r w:rsidR="003C1EBD" w:rsidRPr="007F09F1">
          <w:rPr>
            <w:rFonts w:ascii="Arial" w:hAnsi="Arial" w:cs="Arial"/>
          </w:rPr>
          <w:t>Za kvalitu posudku</w:t>
        </w:r>
        <w:del w:id="792" w:author="Rulíková Lucie" w:date="2025-05-14T12:09:00Z" w16du:dateUtc="2025-05-14T10:09:00Z">
          <w:r w:rsidR="003C1EBD" w:rsidRPr="007F09F1" w:rsidDel="005E0C4E">
            <w:rPr>
              <w:rFonts w:ascii="Arial" w:hAnsi="Arial" w:cs="Arial"/>
            </w:rPr>
            <w:delText xml:space="preserve"> </w:delText>
          </w:r>
          <w:r w:rsidR="000D6904" w:rsidRPr="007F09F1" w:rsidDel="005E0C4E">
            <w:rPr>
              <w:rFonts w:ascii="Arial" w:hAnsi="Arial" w:cs="Arial"/>
            </w:rPr>
            <w:delText>osobně</w:delText>
          </w:r>
        </w:del>
        <w:r w:rsidR="000D6904" w:rsidRPr="007F09F1">
          <w:rPr>
            <w:rFonts w:ascii="Arial" w:hAnsi="Arial" w:cs="Arial"/>
          </w:rPr>
          <w:t xml:space="preserve"> z</w:t>
        </w:r>
        <w:r w:rsidR="003C1EBD" w:rsidRPr="007F09F1">
          <w:rPr>
            <w:rFonts w:ascii="Arial" w:hAnsi="Arial" w:cs="Arial"/>
          </w:rPr>
          <w:t>odpovídá příslušný panelista</w:t>
        </w:r>
      </w:ins>
      <w:commentRangeEnd w:id="791"/>
      <w:r w:rsidR="00972814" w:rsidRPr="007F09F1">
        <w:rPr>
          <w:rStyle w:val="Odkaznakoment"/>
        </w:rPr>
        <w:commentReference w:id="791"/>
      </w:r>
      <w:ins w:id="793" w:author="Autor">
        <w:r w:rsidR="003C1EBD" w:rsidRPr="007F09F1">
          <w:rPr>
            <w:rFonts w:ascii="Arial" w:hAnsi="Arial" w:cs="Arial"/>
          </w:rPr>
          <w:t xml:space="preserve">. V případě, že považuje odůvodnění hodnotitele za zásadním způsobem zavádějící, je oprávněn je </w:t>
        </w:r>
        <w:del w:id="794" w:author="Rulíková Lucie" w:date="2025-05-14T12:13:00Z" w16du:dateUtc="2025-05-14T10:13:00Z">
          <w:r w:rsidR="003C1EBD" w:rsidRPr="007F09F1" w:rsidDel="005E0C4E">
            <w:rPr>
              <w:rFonts w:ascii="Arial" w:hAnsi="Arial" w:cs="Arial"/>
            </w:rPr>
            <w:delText>reklamova</w:delText>
          </w:r>
        </w:del>
      </w:ins>
      <w:ins w:id="795" w:author="Rulíková Lucie" w:date="2025-05-14T12:13:00Z" w16du:dateUtc="2025-05-14T10:13:00Z">
        <w:r w:rsidR="005E0C4E" w:rsidRPr="007F09F1">
          <w:rPr>
            <w:rFonts w:ascii="Arial" w:hAnsi="Arial" w:cs="Arial"/>
          </w:rPr>
          <w:t>vrátit k přepracování</w:t>
        </w:r>
      </w:ins>
      <w:ins w:id="796" w:author="Autor">
        <w:del w:id="797" w:author="Rulíková Lucie" w:date="2025-05-14T12:13:00Z" w16du:dateUtc="2025-05-14T10:13:00Z">
          <w:r w:rsidR="003C1EBD" w:rsidRPr="007F09F1" w:rsidDel="005E0C4E">
            <w:rPr>
              <w:rFonts w:ascii="Arial" w:hAnsi="Arial" w:cs="Arial"/>
            </w:rPr>
            <w:delText>t</w:delText>
          </w:r>
        </w:del>
        <w:r w:rsidR="003C1EBD" w:rsidRPr="007F09F1">
          <w:rPr>
            <w:rFonts w:ascii="Arial" w:hAnsi="Arial" w:cs="Arial"/>
          </w:rPr>
          <w:t>.</w:t>
        </w:r>
        <w:r w:rsidR="000D6904" w:rsidRPr="007F09F1">
          <w:rPr>
            <w:rFonts w:ascii="Arial" w:hAnsi="Arial" w:cs="Arial"/>
          </w:rPr>
          <w:t xml:space="preserve"> </w:t>
        </w:r>
        <w:r w:rsidR="003C1EBD" w:rsidRPr="007F09F1">
          <w:rPr>
            <w:rFonts w:ascii="Arial" w:hAnsi="Arial" w:cs="Arial"/>
          </w:rPr>
          <w:t>Po skončení procesu hodnocení jsou anonymizované posudky</w:t>
        </w:r>
        <w:r w:rsidR="000D6904" w:rsidRPr="007F09F1">
          <w:rPr>
            <w:rFonts w:ascii="Arial" w:hAnsi="Arial" w:cs="Arial"/>
          </w:rPr>
          <w:t xml:space="preserve"> zveřejněny.</w:t>
        </w:r>
        <w:r w:rsidR="003C1EBD" w:rsidRPr="007F09F1">
          <w:rPr>
            <w:rFonts w:ascii="Arial" w:hAnsi="Arial" w:cs="Arial"/>
          </w:rPr>
          <w:t xml:space="preserve"> </w:t>
        </w:r>
      </w:ins>
    </w:p>
    <w:p w14:paraId="25EFE904" w14:textId="77777777" w:rsidR="000E0ED0" w:rsidRPr="007F09F1" w:rsidRDefault="000E0ED0" w:rsidP="005D33EA">
      <w:pPr>
        <w:spacing w:after="0"/>
        <w:jc w:val="both"/>
        <w:rPr>
          <w:rFonts w:ascii="Arial" w:hAnsi="Arial" w:cs="Arial"/>
          <w:b/>
        </w:rPr>
      </w:pPr>
    </w:p>
    <w:p w14:paraId="611E8A1E" w14:textId="77777777" w:rsidR="00881B73" w:rsidRPr="007F09F1" w:rsidRDefault="00881B73" w:rsidP="005D33EA">
      <w:pPr>
        <w:spacing w:after="0"/>
        <w:jc w:val="both"/>
        <w:rPr>
          <w:rFonts w:ascii="Arial" w:eastAsia="Times New Roman" w:hAnsi="Arial" w:cs="Arial"/>
          <w:color w:val="000000"/>
        </w:rPr>
      </w:pPr>
      <w:r w:rsidRPr="007F09F1">
        <w:rPr>
          <w:rFonts w:ascii="Arial" w:hAnsi="Arial" w:cs="Arial"/>
          <w:b/>
        </w:rPr>
        <w:t>Kvalitativní stupnice pro kritérium přínos k poznání</w:t>
      </w:r>
      <w:r w:rsidRPr="007F09F1">
        <w:rPr>
          <w:rFonts w:ascii="Arial" w:hAnsi="Arial" w:cs="Arial"/>
        </w:rPr>
        <w:t xml:space="preserve"> je určena zejména pro výsledky základního výzkumu. </w:t>
      </w:r>
      <w:r w:rsidRPr="007F09F1">
        <w:rPr>
          <w:rFonts w:ascii="Arial" w:eastAsia="Times New Roman" w:hAnsi="Arial" w:cs="Arial"/>
          <w:color w:val="000000"/>
        </w:rPr>
        <w:t xml:space="preserve">Výsledek je hodnocen podle kritéria vědecké kvality. Pro hodnocení vědecké kvality je použita pětistupňová škála, jejíž hodnoticí stupně zahrnují originalitu, význam a preciznost. </w:t>
      </w:r>
    </w:p>
    <w:p w14:paraId="6BA586A6" w14:textId="11030DA9" w:rsidR="00881B73" w:rsidRPr="007F09F1" w:rsidRDefault="00881B73" w:rsidP="005D33EA">
      <w:pPr>
        <w:pStyle w:val="Odstavecseseznamem"/>
        <w:numPr>
          <w:ilvl w:val="0"/>
          <w:numId w:val="20"/>
        </w:numPr>
        <w:spacing w:after="0"/>
        <w:jc w:val="both"/>
        <w:rPr>
          <w:rFonts w:ascii="Arial" w:hAnsi="Arial" w:cs="Arial"/>
          <w:bCs/>
        </w:rPr>
      </w:pPr>
      <w:r w:rsidRPr="007F09F1">
        <w:rPr>
          <w:rFonts w:ascii="Arial" w:hAnsi="Arial" w:cs="Arial"/>
          <w:b/>
        </w:rPr>
        <w:t>Originalitou</w:t>
      </w:r>
      <w:r w:rsidRPr="007F09F1">
        <w:rPr>
          <w:rFonts w:ascii="Arial" w:hAnsi="Arial" w:cs="Arial"/>
          <w:bCs/>
        </w:rPr>
        <w:t xml:space="preserve"> se rozumí, do jaké míry výstup významně a inovativně přispívá k porozumění a znalostem v dané oblasti. Vědecké výstupy, které jsou prokazatelně originální, mají splňovat jedno nebo více z následujících kritérií: přinášet nebo interpretovat nová empirická zjištění nebo nové materiály/podklady; zabývat se novými a/nebo komplexními problémy; rozvíjet inovativní výzkumné metody, metodologie a způsoby analýzy; vykazovat nápaditost a kreativitu; poskytnout nové argumenty a/nebo nové způsoby </w:t>
      </w:r>
      <w:r w:rsidRPr="007F09F1">
        <w:rPr>
          <w:rFonts w:ascii="Arial" w:hAnsi="Arial" w:cs="Arial"/>
          <w:bCs/>
        </w:rPr>
        <w:lastRenderedPageBreak/>
        <w:t>vyjádření, formální inovace, interpretace a/nebo vhled; shromažďovat nové typy dat a</w:t>
      </w:r>
      <w:r w:rsidR="00E23E2D" w:rsidRPr="007F09F1">
        <w:rPr>
          <w:rFonts w:ascii="Arial" w:hAnsi="Arial" w:cs="Arial"/>
          <w:bCs/>
        </w:rPr>
        <w:t> </w:t>
      </w:r>
      <w:r w:rsidRPr="007F09F1">
        <w:rPr>
          <w:rFonts w:ascii="Arial" w:hAnsi="Arial" w:cs="Arial"/>
          <w:bCs/>
        </w:rPr>
        <w:t>pracovat s nimi; a/nebo rozvíjet teorii nebo analýzu doktríny, (vědecké) postupy nebo praxi a nové formy jejich vyjádření.</w:t>
      </w:r>
    </w:p>
    <w:p w14:paraId="482B81C5" w14:textId="7808A811" w:rsidR="00881B73" w:rsidRPr="007F09F1" w:rsidRDefault="00881B73" w:rsidP="005D33EA">
      <w:pPr>
        <w:pStyle w:val="Odstavecseseznamem"/>
        <w:numPr>
          <w:ilvl w:val="0"/>
          <w:numId w:val="20"/>
        </w:numPr>
        <w:spacing w:after="0"/>
        <w:jc w:val="both"/>
        <w:rPr>
          <w:rFonts w:ascii="Arial" w:hAnsi="Arial" w:cs="Arial"/>
          <w:bCs/>
        </w:rPr>
      </w:pPr>
      <w:r w:rsidRPr="007F09F1">
        <w:rPr>
          <w:rFonts w:ascii="Arial" w:hAnsi="Arial" w:cs="Arial"/>
          <w:b/>
        </w:rPr>
        <w:t>Významem</w:t>
      </w:r>
      <w:r w:rsidRPr="007F09F1">
        <w:rPr>
          <w:rFonts w:ascii="Arial" w:hAnsi="Arial" w:cs="Arial"/>
          <w:bCs/>
        </w:rPr>
        <w:t xml:space="preserve"> se rozumí, do jaké míry daný výstup ovlivnil, nebo má potenciál ovlivnit znalosti a vědecké myšlení, nebo vývoj a chápání (vědeckých) postupů a praxe</w:t>
      </w:r>
      <w:r w:rsidR="008D5C53" w:rsidRPr="007F09F1">
        <w:rPr>
          <w:rFonts w:ascii="Arial" w:hAnsi="Arial" w:cs="Arial"/>
          <w:bCs/>
        </w:rPr>
        <w:t>,</w:t>
      </w:r>
      <w:r w:rsidR="00331BE0" w:rsidRPr="007F09F1">
        <w:rPr>
          <w:rFonts w:ascii="Arial" w:hAnsi="Arial" w:cs="Arial"/>
          <w:bCs/>
        </w:rPr>
        <w:t xml:space="preserve"> a</w:t>
      </w:r>
      <w:r w:rsidR="00E23E2D" w:rsidRPr="007F09F1">
        <w:rPr>
          <w:rFonts w:ascii="Arial" w:hAnsi="Arial" w:cs="Arial"/>
          <w:bCs/>
        </w:rPr>
        <w:t> </w:t>
      </w:r>
      <w:r w:rsidR="00331BE0" w:rsidRPr="007F09F1">
        <w:rPr>
          <w:rFonts w:ascii="Arial" w:hAnsi="Arial" w:cs="Arial"/>
          <w:bCs/>
        </w:rPr>
        <w:t>to</w:t>
      </w:r>
      <w:r w:rsidR="00E23E2D" w:rsidRPr="007F09F1">
        <w:rPr>
          <w:rFonts w:ascii="Arial" w:hAnsi="Arial" w:cs="Arial"/>
          <w:bCs/>
        </w:rPr>
        <w:t> </w:t>
      </w:r>
      <w:r w:rsidR="00331BE0" w:rsidRPr="007F09F1">
        <w:rPr>
          <w:rFonts w:ascii="Arial" w:hAnsi="Arial" w:cs="Arial"/>
          <w:bCs/>
        </w:rPr>
        <w:t>globálně nebo v dílčí oblasti</w:t>
      </w:r>
      <w:r w:rsidRPr="007F09F1">
        <w:rPr>
          <w:rFonts w:ascii="Arial" w:hAnsi="Arial" w:cs="Arial"/>
          <w:bCs/>
        </w:rPr>
        <w:t xml:space="preserve">. </w:t>
      </w:r>
    </w:p>
    <w:p w14:paraId="481E38F5" w14:textId="77777777" w:rsidR="00881B73" w:rsidRPr="007F09F1" w:rsidRDefault="00881B73" w:rsidP="005D33EA">
      <w:pPr>
        <w:pStyle w:val="Odstavecseseznamem"/>
        <w:numPr>
          <w:ilvl w:val="0"/>
          <w:numId w:val="20"/>
        </w:numPr>
        <w:spacing w:after="0"/>
        <w:jc w:val="both"/>
        <w:rPr>
          <w:rFonts w:ascii="Arial" w:hAnsi="Arial" w:cs="Arial"/>
          <w:bCs/>
        </w:rPr>
      </w:pPr>
      <w:r w:rsidRPr="007F09F1">
        <w:rPr>
          <w:rFonts w:ascii="Arial" w:hAnsi="Arial" w:cs="Arial"/>
          <w:b/>
        </w:rPr>
        <w:t>Precizností</w:t>
      </w:r>
      <w:r w:rsidRPr="007F09F1">
        <w:rPr>
          <w:rFonts w:ascii="Arial" w:hAnsi="Arial" w:cs="Arial"/>
          <w:bCs/>
        </w:rPr>
        <w:t xml:space="preserve"> se rozumí, do jaké míry výstup prokazuje myšlenkovou soudržnost a integritu a využívá spolehlivé a vhodné koncepty, analýzy, zdroje, teorie a/nebo metodologie.</w:t>
      </w:r>
    </w:p>
    <w:p w14:paraId="4A7BF967" w14:textId="77777777" w:rsidR="00881B73" w:rsidRPr="007F09F1" w:rsidRDefault="00881B73" w:rsidP="005D33EA">
      <w:pPr>
        <w:spacing w:after="0"/>
        <w:jc w:val="both"/>
        <w:rPr>
          <w:rFonts w:ascii="Arial" w:hAnsi="Arial" w:cs="Arial"/>
          <w:bCs/>
        </w:rPr>
      </w:pPr>
    </w:p>
    <w:p w14:paraId="111BBB90" w14:textId="77777777" w:rsidR="00881B73" w:rsidRPr="007F09F1" w:rsidRDefault="00881B73" w:rsidP="005D33EA">
      <w:pPr>
        <w:spacing w:after="0"/>
        <w:jc w:val="both"/>
        <w:rPr>
          <w:rFonts w:ascii="Arial" w:hAnsi="Arial" w:cs="Arial"/>
        </w:rPr>
      </w:pPr>
      <w:r w:rsidRPr="007F09F1">
        <w:rPr>
          <w:rFonts w:ascii="Arial" w:eastAsia="Times New Roman" w:hAnsi="Arial" w:cs="Arial"/>
          <w:b/>
          <w:bCs/>
          <w:color w:val="000000"/>
        </w:rPr>
        <w:t>Slovní vyjádření stupnice pro kritérium přínos k poznání</w:t>
      </w:r>
      <w:r w:rsidRPr="007F09F1">
        <w:rPr>
          <w:rFonts w:ascii="Arial" w:hAnsi="Arial" w:cs="Arial"/>
        </w:rPr>
        <w:t xml:space="preserve"> </w:t>
      </w:r>
    </w:p>
    <w:p w14:paraId="6FF7404D" w14:textId="77777777" w:rsidR="00881B73" w:rsidRPr="007F09F1" w:rsidRDefault="00881B73" w:rsidP="005D33EA">
      <w:pPr>
        <w:spacing w:after="0"/>
        <w:rPr>
          <w:rFonts w:ascii="Arial" w:eastAsia="Times New Roman" w:hAnsi="Arial" w:cs="Arial"/>
        </w:rPr>
      </w:pPr>
    </w:p>
    <w:p w14:paraId="7B6AC4A1" w14:textId="2B3BEF95" w:rsidR="00881B73" w:rsidRPr="007F09F1" w:rsidRDefault="00881B73" w:rsidP="005D33EA">
      <w:pPr>
        <w:numPr>
          <w:ilvl w:val="0"/>
          <w:numId w:val="40"/>
        </w:numPr>
        <w:spacing w:after="160"/>
        <w:contextualSpacing/>
        <w:jc w:val="both"/>
        <w:rPr>
          <w:rFonts w:ascii="Arial" w:eastAsia="Calibri" w:hAnsi="Arial" w:cs="Arial"/>
          <w:lang w:eastAsia="en-US"/>
        </w:rPr>
      </w:pPr>
      <w:r w:rsidRPr="007F09F1">
        <w:rPr>
          <w:rFonts w:ascii="Arial" w:eastAsia="Calibri" w:hAnsi="Arial" w:cs="Arial"/>
          <w:lang w:eastAsia="en-US"/>
        </w:rPr>
        <w:t xml:space="preserve">Výsledek přináší zásadní průlom v oboru, otevírá nové směry výzkumu v oboru a má potenciál výrazně ovlivnit </w:t>
      </w:r>
      <w:commentRangeStart w:id="798"/>
      <w:r w:rsidRPr="007F09F1">
        <w:rPr>
          <w:rFonts w:ascii="Arial" w:eastAsia="Calibri" w:hAnsi="Arial" w:cs="Arial"/>
          <w:lang w:eastAsia="en-US"/>
        </w:rPr>
        <w:t>obor</w:t>
      </w:r>
      <w:ins w:id="799" w:author="Rulíková Lucie" w:date="2025-05-14T12:14:00Z" w16du:dateUtc="2025-05-14T10:14:00Z">
        <w:r w:rsidR="00DC4E02" w:rsidRPr="007F09F1">
          <w:rPr>
            <w:rFonts w:ascii="Arial" w:eastAsia="Calibri" w:hAnsi="Arial" w:cs="Arial"/>
            <w:lang w:eastAsia="en-US"/>
          </w:rPr>
          <w:t>.</w:t>
        </w:r>
      </w:ins>
      <w:ins w:id="800" w:author="Autor">
        <w:r w:rsidR="003C0FED" w:rsidRPr="007F09F1">
          <w:rPr>
            <w:rStyle w:val="Znakapoznpodarou"/>
            <w:rFonts w:ascii="Arial" w:eastAsia="Calibri" w:hAnsi="Arial" w:cs="Arial"/>
            <w:lang w:eastAsia="en-US"/>
          </w:rPr>
          <w:footnoteReference w:id="13"/>
        </w:r>
      </w:ins>
      <w:del w:id="802" w:author="Rulíková Lucie" w:date="2025-05-14T12:14:00Z" w16du:dateUtc="2025-05-14T10:14:00Z">
        <w:r w:rsidRPr="007F09F1" w:rsidDel="00DC4E02">
          <w:rPr>
            <w:rFonts w:ascii="Arial" w:eastAsia="Calibri" w:hAnsi="Arial" w:cs="Arial"/>
            <w:lang w:eastAsia="en-US"/>
          </w:rPr>
          <w:delText>.</w:delText>
        </w:r>
      </w:del>
      <w:commentRangeEnd w:id="798"/>
      <w:r w:rsidR="000A71FA" w:rsidRPr="007F09F1">
        <w:rPr>
          <w:rStyle w:val="Odkaznakoment"/>
        </w:rPr>
        <w:commentReference w:id="798"/>
      </w:r>
    </w:p>
    <w:p w14:paraId="4A063BAA" w14:textId="5DCE9A4B" w:rsidR="00881B73" w:rsidRPr="007F09F1" w:rsidRDefault="00881B73" w:rsidP="005D33EA">
      <w:pPr>
        <w:numPr>
          <w:ilvl w:val="0"/>
          <w:numId w:val="40"/>
        </w:numPr>
        <w:spacing w:after="160"/>
        <w:contextualSpacing/>
        <w:jc w:val="both"/>
        <w:rPr>
          <w:rFonts w:ascii="Arial" w:eastAsia="Calibri" w:hAnsi="Arial" w:cs="Arial"/>
          <w:lang w:eastAsia="en-US"/>
        </w:rPr>
      </w:pPr>
      <w:r w:rsidRPr="007F09F1">
        <w:rPr>
          <w:rFonts w:ascii="Arial" w:eastAsia="Calibri" w:hAnsi="Arial" w:cs="Arial"/>
          <w:lang w:eastAsia="en-US"/>
        </w:rPr>
        <w:t>Výsledek přináší originální a významné poznatky v části oboru a má potenciál ovlivnit specifickou část výzkumu v daném oboru.</w:t>
      </w:r>
    </w:p>
    <w:p w14:paraId="6C2BC73D" w14:textId="5299A23F" w:rsidR="00881B73" w:rsidRPr="007F09F1" w:rsidRDefault="00881B73" w:rsidP="005D33EA">
      <w:pPr>
        <w:numPr>
          <w:ilvl w:val="0"/>
          <w:numId w:val="40"/>
        </w:numPr>
        <w:spacing w:after="160"/>
        <w:contextualSpacing/>
        <w:jc w:val="both"/>
        <w:rPr>
          <w:rFonts w:ascii="Arial" w:eastAsia="Calibri" w:hAnsi="Arial" w:cs="Arial"/>
          <w:lang w:eastAsia="en-US"/>
        </w:rPr>
      </w:pPr>
      <w:r w:rsidRPr="007F09F1">
        <w:rPr>
          <w:rFonts w:ascii="Arial" w:eastAsia="Calibri" w:hAnsi="Arial" w:cs="Arial"/>
          <w:lang w:eastAsia="en-US"/>
        </w:rPr>
        <w:t>Výsledek výzkumu, který doplňuje již existující poznatky v oboru. V kontextu oboru jde o</w:t>
      </w:r>
      <w:r w:rsidR="00E23E2D" w:rsidRPr="007F09F1">
        <w:rPr>
          <w:rFonts w:ascii="Arial" w:eastAsia="Calibri" w:hAnsi="Arial" w:cs="Arial"/>
          <w:lang w:eastAsia="en-US"/>
        </w:rPr>
        <w:t> </w:t>
      </w:r>
      <w:r w:rsidRPr="007F09F1">
        <w:rPr>
          <w:rFonts w:ascii="Arial" w:eastAsia="Calibri" w:hAnsi="Arial" w:cs="Arial"/>
          <w:lang w:eastAsia="en-US"/>
        </w:rPr>
        <w:t xml:space="preserve">výsledek, který má potenciál využití pro další </w:t>
      </w:r>
      <w:r w:rsidR="00331BE0" w:rsidRPr="007F09F1">
        <w:rPr>
          <w:rFonts w:ascii="Arial" w:eastAsia="Calibri" w:hAnsi="Arial" w:cs="Arial"/>
          <w:lang w:eastAsia="en-US"/>
        </w:rPr>
        <w:t xml:space="preserve">navazující </w:t>
      </w:r>
      <w:r w:rsidRPr="007F09F1">
        <w:rPr>
          <w:rFonts w:ascii="Arial" w:eastAsia="Calibri" w:hAnsi="Arial" w:cs="Arial"/>
          <w:lang w:eastAsia="en-US"/>
        </w:rPr>
        <w:t>výzkum.</w:t>
      </w:r>
    </w:p>
    <w:p w14:paraId="6687713C" w14:textId="55FE0471" w:rsidR="00881B73" w:rsidRPr="007F09F1" w:rsidRDefault="00881B73" w:rsidP="005D33EA">
      <w:pPr>
        <w:numPr>
          <w:ilvl w:val="0"/>
          <w:numId w:val="40"/>
        </w:numPr>
        <w:spacing w:after="160"/>
        <w:contextualSpacing/>
        <w:jc w:val="both"/>
        <w:rPr>
          <w:rFonts w:ascii="Arial" w:eastAsia="Calibri" w:hAnsi="Arial" w:cs="Arial"/>
          <w:lang w:eastAsia="en-US"/>
        </w:rPr>
      </w:pPr>
      <w:r w:rsidRPr="007F09F1">
        <w:rPr>
          <w:rFonts w:ascii="Arial" w:eastAsia="Calibri" w:hAnsi="Arial" w:cs="Arial"/>
          <w:lang w:eastAsia="en-US"/>
        </w:rPr>
        <w:t>Výsledek představuje pouze omezený posun v poznání, poskytuje nová data, ale</w:t>
      </w:r>
      <w:del w:id="803" w:author="Autor">
        <w:r w:rsidRPr="007F09F1" w:rsidDel="009D6665">
          <w:rPr>
            <w:rFonts w:ascii="Arial" w:eastAsia="Calibri" w:hAnsi="Arial" w:cs="Arial"/>
            <w:lang w:eastAsia="en-US"/>
          </w:rPr>
          <w:delText xml:space="preserve">  </w:delText>
        </w:r>
      </w:del>
      <w:ins w:id="804" w:author="Autor">
        <w:r w:rsidR="009D6665" w:rsidRPr="007F09F1">
          <w:rPr>
            <w:rFonts w:ascii="Arial" w:eastAsia="Calibri" w:hAnsi="Arial" w:cs="Arial"/>
            <w:lang w:eastAsia="en-US"/>
          </w:rPr>
          <w:t xml:space="preserve"> </w:t>
        </w:r>
      </w:ins>
      <w:r w:rsidRPr="007F09F1">
        <w:rPr>
          <w:rFonts w:ascii="Arial" w:eastAsia="Calibri" w:hAnsi="Arial" w:cs="Arial"/>
          <w:lang w:eastAsia="en-US"/>
        </w:rPr>
        <w:t>potenciál využití pro další výzkum v oboru je omezený.</w:t>
      </w:r>
    </w:p>
    <w:p w14:paraId="7FA5FD28" w14:textId="24811237" w:rsidR="00881B73" w:rsidRPr="007F09F1" w:rsidRDefault="00881B73" w:rsidP="00E23E2D">
      <w:pPr>
        <w:numPr>
          <w:ilvl w:val="0"/>
          <w:numId w:val="40"/>
        </w:numPr>
        <w:spacing w:after="160"/>
        <w:contextualSpacing/>
        <w:jc w:val="both"/>
        <w:rPr>
          <w:rFonts w:ascii="Arial" w:eastAsia="Calibri" w:hAnsi="Arial" w:cs="Arial"/>
          <w:lang w:eastAsia="en-US"/>
        </w:rPr>
      </w:pPr>
      <w:r w:rsidRPr="007F09F1">
        <w:rPr>
          <w:rFonts w:ascii="Arial" w:eastAsia="Calibri" w:hAnsi="Arial" w:cs="Arial"/>
          <w:lang w:eastAsia="en-US"/>
        </w:rPr>
        <w:t>Výsledek nepřináší nové využitelné poznatky nebo nesplňuje základní požadavky na výsledek výzkumu v rámci daného oboru</w:t>
      </w:r>
      <w:r w:rsidR="00331BE0" w:rsidRPr="007F09F1">
        <w:rPr>
          <w:rFonts w:ascii="Arial" w:eastAsia="Calibri" w:hAnsi="Arial" w:cs="Arial"/>
          <w:lang w:eastAsia="en-US"/>
        </w:rPr>
        <w:t>.</w:t>
      </w:r>
    </w:p>
    <w:p w14:paraId="1DEDE5A3" w14:textId="77777777" w:rsidR="00881B73" w:rsidRPr="007F09F1" w:rsidRDefault="00881B73" w:rsidP="005D33EA">
      <w:pPr>
        <w:spacing w:after="0"/>
        <w:jc w:val="both"/>
        <w:rPr>
          <w:rFonts w:ascii="Arial" w:hAnsi="Arial" w:cs="Arial"/>
          <w:bCs/>
        </w:rPr>
      </w:pPr>
    </w:p>
    <w:p w14:paraId="4A8F6CAA" w14:textId="4C32B242" w:rsidR="00881B73" w:rsidRPr="007F09F1" w:rsidRDefault="00881B73" w:rsidP="005D33EA">
      <w:pPr>
        <w:spacing w:after="0"/>
        <w:jc w:val="both"/>
        <w:rPr>
          <w:rFonts w:ascii="Arial" w:eastAsia="Times New Roman" w:hAnsi="Arial" w:cs="Arial"/>
          <w:b/>
          <w:bCs/>
          <w:color w:val="000000"/>
        </w:rPr>
      </w:pPr>
      <w:r w:rsidRPr="007F09F1">
        <w:rPr>
          <w:rFonts w:ascii="Arial" w:hAnsi="Arial" w:cs="Arial"/>
          <w:b/>
        </w:rPr>
        <w:t>Kvalitativní stupnice pro kritérium společenská relevance</w:t>
      </w:r>
      <w:r w:rsidRPr="007F09F1">
        <w:rPr>
          <w:rFonts w:ascii="Arial" w:hAnsi="Arial" w:cs="Arial"/>
        </w:rPr>
        <w:t xml:space="preserve"> je určena zejména pro</w:t>
      </w:r>
      <w:r w:rsidR="009D6665" w:rsidRPr="007F09F1">
        <w:rPr>
          <w:rFonts w:ascii="Arial" w:hAnsi="Arial" w:cs="Arial"/>
        </w:rPr>
        <w:t xml:space="preserve"> </w:t>
      </w:r>
      <w:r w:rsidR="00E512AB" w:rsidRPr="007F09F1">
        <w:rPr>
          <w:rFonts w:ascii="Arial" w:hAnsi="Arial" w:cs="Arial"/>
        </w:rPr>
        <w:t>h</w:t>
      </w:r>
      <w:r w:rsidRPr="007F09F1">
        <w:rPr>
          <w:rFonts w:ascii="Arial" w:hAnsi="Arial" w:cs="Arial"/>
        </w:rPr>
        <w:t xml:space="preserve">odnocení výsledků aplikovaného výzkumu. Jedná se o společenský dopad s přínosem pro společnost, ekonomiku, kulturu, veřejnou politiku, legislativu, veřejné služby, zdraví, sociální oblast, životní prostředí, kvalitu života mimo akademickou sféru, případně další oblasti. </w:t>
      </w:r>
      <w:r w:rsidRPr="007F09F1">
        <w:rPr>
          <w:rFonts w:ascii="Arial" w:eastAsia="Times New Roman" w:hAnsi="Arial" w:cs="Arial"/>
          <w:color w:val="000000"/>
        </w:rPr>
        <w:t xml:space="preserve">Pro hodnocení společenské relevance výsledků aplikovaného výzkumu je použita pětistupňová škála, jejíž hodnoticí stupně zahrnují </w:t>
      </w:r>
      <w:r w:rsidRPr="007F09F1">
        <w:rPr>
          <w:rFonts w:ascii="Arial" w:eastAsia="Times New Roman" w:hAnsi="Arial" w:cs="Arial"/>
          <w:b/>
          <w:bCs/>
          <w:color w:val="000000"/>
        </w:rPr>
        <w:t xml:space="preserve">inovativnost (originalita), relevanci (přínos pro společnost) a potenciál uplatnění (aplikovatelnost). </w:t>
      </w:r>
    </w:p>
    <w:p w14:paraId="7B489669" w14:textId="22CA6B39" w:rsidR="00881B73" w:rsidRPr="007F09F1" w:rsidRDefault="00881B73" w:rsidP="005D33EA">
      <w:pPr>
        <w:pStyle w:val="Odstavecseseznamem"/>
        <w:numPr>
          <w:ilvl w:val="0"/>
          <w:numId w:val="20"/>
        </w:numPr>
        <w:spacing w:after="0"/>
        <w:jc w:val="both"/>
        <w:rPr>
          <w:rFonts w:ascii="Arial" w:hAnsi="Arial" w:cs="Arial"/>
          <w:b/>
          <w:bCs/>
        </w:rPr>
      </w:pPr>
      <w:r w:rsidRPr="007F09F1">
        <w:rPr>
          <w:rFonts w:ascii="Arial" w:hAnsi="Arial" w:cs="Arial"/>
          <w:b/>
          <w:bCs/>
        </w:rPr>
        <w:t xml:space="preserve">Inovativností (originalitou) </w:t>
      </w:r>
      <w:r w:rsidRPr="007F09F1">
        <w:rPr>
          <w:rFonts w:ascii="Arial" w:hAnsi="Arial" w:cs="Arial"/>
        </w:rPr>
        <w:t>se rozumí,</w:t>
      </w:r>
      <w:r w:rsidRPr="007F09F1">
        <w:rPr>
          <w:rFonts w:ascii="Arial" w:hAnsi="Arial" w:cs="Arial"/>
          <w:b/>
          <w:bCs/>
        </w:rPr>
        <w:t xml:space="preserve"> </w:t>
      </w:r>
      <w:r w:rsidRPr="007F09F1">
        <w:rPr>
          <w:rFonts w:ascii="Arial" w:hAnsi="Arial" w:cs="Arial"/>
        </w:rPr>
        <w:t xml:space="preserve">do jaké míry výsledek překračuje současný stav v dané aplikační oblasti (současný stav poznání, současný stav technického řešení, současný přístup k řešené problematice), jaká je </w:t>
      </w:r>
      <w:r w:rsidR="00331BE0" w:rsidRPr="007F09F1">
        <w:rPr>
          <w:rFonts w:ascii="Arial" w:hAnsi="Arial" w:cs="Arial"/>
        </w:rPr>
        <w:t xml:space="preserve">jeho </w:t>
      </w:r>
      <w:r w:rsidRPr="007F09F1">
        <w:rPr>
          <w:rFonts w:ascii="Arial" w:hAnsi="Arial" w:cs="Arial"/>
        </w:rPr>
        <w:t>přidaná hodnota nad rámec současné situace</w:t>
      </w:r>
      <w:ins w:id="805" w:author="Rulíková Lucie" w:date="2025-05-14T12:17:00Z" w16du:dateUtc="2025-05-14T10:17:00Z">
        <w:r w:rsidR="00DC4E02" w:rsidRPr="007F09F1">
          <w:rPr>
            <w:rFonts w:ascii="Arial" w:hAnsi="Arial" w:cs="Arial"/>
          </w:rPr>
          <w:t>,</w:t>
        </w:r>
      </w:ins>
      <w:del w:id="806" w:author="Rulíková Lucie" w:date="2025-05-14T12:17:00Z" w16du:dateUtc="2025-05-14T10:17:00Z">
        <w:r w:rsidRPr="007F09F1" w:rsidDel="00DC4E02">
          <w:rPr>
            <w:rFonts w:ascii="Arial" w:hAnsi="Arial" w:cs="Arial"/>
          </w:rPr>
          <w:delText xml:space="preserve"> výsledku</w:delText>
        </w:r>
      </w:del>
      <w:r w:rsidRPr="007F09F1">
        <w:rPr>
          <w:rFonts w:ascii="Arial" w:hAnsi="Arial" w:cs="Arial"/>
        </w:rPr>
        <w:t xml:space="preserve"> a do jaké míry k této přidané hodnotě přispěl výzkum realizovaný </w:t>
      </w:r>
      <w:r w:rsidR="003B6A8E" w:rsidRPr="007F09F1">
        <w:rPr>
          <w:rFonts w:ascii="Arial" w:hAnsi="Arial" w:cs="Arial"/>
        </w:rPr>
        <w:t>v</w:t>
      </w:r>
      <w:r w:rsidRPr="007F09F1">
        <w:rPr>
          <w:rFonts w:ascii="Arial" w:hAnsi="Arial" w:cs="Arial"/>
        </w:rPr>
        <w:t xml:space="preserve"> dané VO.</w:t>
      </w:r>
    </w:p>
    <w:p w14:paraId="2ABF467D" w14:textId="407182AC" w:rsidR="00881B73" w:rsidRPr="007F09F1" w:rsidRDefault="00881B73" w:rsidP="005D33EA">
      <w:pPr>
        <w:pStyle w:val="Odstavecseseznamem"/>
        <w:numPr>
          <w:ilvl w:val="0"/>
          <w:numId w:val="20"/>
        </w:numPr>
        <w:spacing w:after="0"/>
        <w:jc w:val="both"/>
        <w:rPr>
          <w:rFonts w:ascii="Arial" w:hAnsi="Arial" w:cs="Arial"/>
          <w:b/>
          <w:bCs/>
        </w:rPr>
      </w:pPr>
      <w:r w:rsidRPr="007F09F1">
        <w:rPr>
          <w:rFonts w:ascii="Arial" w:hAnsi="Arial" w:cs="Arial"/>
          <w:b/>
          <w:bCs/>
        </w:rPr>
        <w:t xml:space="preserve">Relevancí (přínosem pro společnost) </w:t>
      </w:r>
      <w:r w:rsidRPr="007F09F1">
        <w:rPr>
          <w:rFonts w:ascii="Arial" w:hAnsi="Arial" w:cs="Arial"/>
        </w:rPr>
        <w:t>se rozumí očekávaný dopad výsledku pro společnost s ohledem na řešení problému, požadavků, potřeb nebo rozvoje dané aplikační sféry, přínos výsledku pro oblast, ve které má být výsledek aplikován, relevance použitých výzkumných metod danou VO pro dosažení přínosu výsledku a relevance (význam) pro rozvoj dané problematiky/aplikační oblasti.</w:t>
      </w:r>
    </w:p>
    <w:p w14:paraId="06FFE522" w14:textId="4BBC41CB" w:rsidR="00881B73" w:rsidRPr="007F09F1" w:rsidRDefault="00881B73" w:rsidP="005D33EA">
      <w:pPr>
        <w:pStyle w:val="Odstavecseseznamem"/>
        <w:numPr>
          <w:ilvl w:val="0"/>
          <w:numId w:val="20"/>
        </w:numPr>
        <w:spacing w:after="0"/>
        <w:jc w:val="both"/>
        <w:rPr>
          <w:rFonts w:ascii="Arial" w:hAnsi="Arial" w:cs="Arial"/>
          <w:b/>
          <w:bCs/>
        </w:rPr>
      </w:pPr>
      <w:r w:rsidRPr="007F09F1">
        <w:rPr>
          <w:rFonts w:ascii="Arial" w:hAnsi="Arial" w:cs="Arial"/>
          <w:b/>
          <w:bCs/>
        </w:rPr>
        <w:t>Potenciálem uplatnění (aplikovatelností)</w:t>
      </w:r>
      <w:r w:rsidRPr="007F09F1">
        <w:rPr>
          <w:rFonts w:ascii="Arial" w:hAnsi="Arial" w:cs="Arial"/>
        </w:rPr>
        <w:t xml:space="preserve"> se rozumí, do jaké míry má výsledek předpoklady pro uplatnění v dané aplikační oblasti, </w:t>
      </w:r>
      <w:r w:rsidR="00331BE0" w:rsidRPr="007F09F1">
        <w:rPr>
          <w:rFonts w:ascii="Arial" w:hAnsi="Arial" w:cs="Arial"/>
        </w:rPr>
        <w:t xml:space="preserve">jaká je </w:t>
      </w:r>
      <w:r w:rsidRPr="007F09F1">
        <w:rPr>
          <w:rFonts w:ascii="Arial" w:hAnsi="Arial" w:cs="Arial"/>
        </w:rPr>
        <w:t>úroveň rozpracování výsledku (např. úroveň připravenosti technologie</w:t>
      </w:r>
      <w:ins w:id="807" w:author="Rulíková Lucie" w:date="2025-05-14T12:18:00Z" w16du:dateUtc="2025-05-14T10:18:00Z">
        <w:r w:rsidR="003A0B82" w:rsidRPr="007F09F1">
          <w:rPr>
            <w:rFonts w:ascii="Arial" w:hAnsi="Arial" w:cs="Arial"/>
          </w:rPr>
          <w:t xml:space="preserve"> -</w:t>
        </w:r>
      </w:ins>
      <w:del w:id="808" w:author="Rulíková Lucie" w:date="2025-05-14T12:18:00Z" w16du:dateUtc="2025-05-14T10:18:00Z">
        <w:r w:rsidRPr="007F09F1" w:rsidDel="003A0B82">
          <w:rPr>
            <w:rFonts w:ascii="Arial" w:hAnsi="Arial" w:cs="Arial"/>
          </w:rPr>
          <w:delText>,</w:delText>
        </w:r>
      </w:del>
      <w:r w:rsidRPr="007F09F1">
        <w:rPr>
          <w:rFonts w:ascii="Arial" w:hAnsi="Arial" w:cs="Arial"/>
        </w:rPr>
        <w:t xml:space="preserve"> TRL) z hlediska časových možností jeho uplatnění (např. zda existuje patent), jaká je konkurenceschopnost výsledku v této oblasti a jaké aspekty (parametry) zakládají na tuto konkurenceschopnost, jaké jsou možnosti uplatnění výsledků (strategie VO pro jeho uplatnění) včetně ochrany duševního vlastnictví </w:t>
      </w:r>
      <w:r w:rsidRPr="007F09F1">
        <w:rPr>
          <w:rFonts w:ascii="Arial" w:hAnsi="Arial" w:cs="Arial"/>
        </w:rPr>
        <w:lastRenderedPageBreak/>
        <w:t>(práva na</w:t>
      </w:r>
      <w:r w:rsidR="00E23E2D" w:rsidRPr="007F09F1">
        <w:rPr>
          <w:rFonts w:ascii="Arial" w:hAnsi="Arial" w:cs="Arial"/>
        </w:rPr>
        <w:t> </w:t>
      </w:r>
      <w:r w:rsidRPr="007F09F1">
        <w:rPr>
          <w:rFonts w:ascii="Arial" w:hAnsi="Arial" w:cs="Arial"/>
        </w:rPr>
        <w:t>jeho uplatnění), jaký je zájem (potenciální zájem) aplikační sféry o jeho uplatnění a/nebo zda byl výsledek aplikován.</w:t>
      </w:r>
    </w:p>
    <w:p w14:paraId="2205F3EA" w14:textId="77777777" w:rsidR="00881B73" w:rsidRPr="007F09F1" w:rsidRDefault="00881B73" w:rsidP="005D33EA">
      <w:pPr>
        <w:pStyle w:val="Odstavecseseznamem"/>
        <w:spacing w:after="0"/>
        <w:jc w:val="both"/>
        <w:rPr>
          <w:rFonts w:ascii="Arial" w:hAnsi="Arial" w:cs="Arial"/>
        </w:rPr>
      </w:pPr>
    </w:p>
    <w:p w14:paraId="596B1213" w14:textId="04DA9441" w:rsidR="00881B73" w:rsidRPr="007F09F1" w:rsidRDefault="00881B73" w:rsidP="005D33EA">
      <w:pPr>
        <w:spacing w:after="0"/>
        <w:jc w:val="both"/>
        <w:rPr>
          <w:rFonts w:ascii="Arial" w:hAnsi="Arial" w:cs="Arial"/>
        </w:rPr>
      </w:pPr>
      <w:r w:rsidRPr="007F09F1">
        <w:rPr>
          <w:rFonts w:ascii="Arial" w:eastAsia="Times New Roman" w:hAnsi="Arial" w:cs="Arial"/>
          <w:b/>
          <w:bCs/>
          <w:color w:val="000000"/>
        </w:rPr>
        <w:t xml:space="preserve">Slovní vyjádření stupnice pro kritérium </w:t>
      </w:r>
      <w:r w:rsidR="00E4567C" w:rsidRPr="007F09F1">
        <w:rPr>
          <w:rFonts w:ascii="Arial" w:eastAsia="Times New Roman" w:hAnsi="Arial" w:cs="Arial"/>
          <w:b/>
          <w:bCs/>
          <w:color w:val="000000"/>
        </w:rPr>
        <w:t>společenská relevance</w:t>
      </w:r>
      <w:r w:rsidRPr="007F09F1">
        <w:rPr>
          <w:rFonts w:ascii="Arial" w:hAnsi="Arial" w:cs="Arial"/>
        </w:rPr>
        <w:t xml:space="preserve"> </w:t>
      </w:r>
    </w:p>
    <w:p w14:paraId="7BA15A56" w14:textId="77777777" w:rsidR="00881B73" w:rsidRPr="007F09F1" w:rsidRDefault="00881B73" w:rsidP="005D33EA">
      <w:pPr>
        <w:spacing w:after="0"/>
        <w:rPr>
          <w:rFonts w:ascii="Arial" w:eastAsia="Times New Roman" w:hAnsi="Arial" w:cs="Arial"/>
        </w:rPr>
      </w:pPr>
    </w:p>
    <w:p w14:paraId="7813839C" w14:textId="5BA96B29" w:rsidR="00881B73" w:rsidRPr="007F09F1" w:rsidRDefault="00881B73" w:rsidP="005D33EA">
      <w:pPr>
        <w:pStyle w:val="Odstavecseseznamem"/>
        <w:numPr>
          <w:ilvl w:val="0"/>
          <w:numId w:val="43"/>
        </w:numPr>
        <w:spacing w:after="160"/>
        <w:jc w:val="both"/>
        <w:rPr>
          <w:rFonts w:ascii="Arial" w:eastAsia="Calibri" w:hAnsi="Arial" w:cs="Arial"/>
          <w:lang w:eastAsia="en-US"/>
        </w:rPr>
      </w:pPr>
      <w:r w:rsidRPr="007F09F1">
        <w:rPr>
          <w:rFonts w:ascii="Arial" w:eastAsia="Calibri" w:hAnsi="Arial" w:cs="Arial"/>
          <w:lang w:eastAsia="en-US"/>
        </w:rPr>
        <w:t xml:space="preserve">Výsledek s </w:t>
      </w:r>
      <w:commentRangeStart w:id="809"/>
      <w:del w:id="810" w:author="Autor">
        <w:r w:rsidRPr="007F09F1" w:rsidDel="00CD7C22">
          <w:rPr>
            <w:rFonts w:ascii="Arial" w:eastAsia="Calibri" w:hAnsi="Arial" w:cs="Arial"/>
            <w:lang w:eastAsia="en-US"/>
          </w:rPr>
          <w:delText xml:space="preserve">velmi </w:delText>
        </w:r>
      </w:del>
      <w:commentRangeEnd w:id="809"/>
      <w:r w:rsidR="00CD7C22" w:rsidRPr="007F09F1">
        <w:rPr>
          <w:rStyle w:val="Odkaznakoment"/>
        </w:rPr>
        <w:commentReference w:id="809"/>
      </w:r>
      <w:r w:rsidRPr="007F09F1">
        <w:rPr>
          <w:rFonts w:ascii="Arial" w:eastAsia="Calibri" w:hAnsi="Arial" w:cs="Arial"/>
          <w:lang w:eastAsia="en-US"/>
        </w:rPr>
        <w:t xml:space="preserve">vysokou mírou originality, jehož využití v praxi </w:t>
      </w:r>
      <w:commentRangeStart w:id="811"/>
      <w:ins w:id="812" w:author="Autor">
        <w:r w:rsidR="00F03DC7" w:rsidRPr="007F09F1">
          <w:rPr>
            <w:rFonts w:ascii="Arial" w:eastAsia="Calibri" w:hAnsi="Arial" w:cs="Arial"/>
            <w:lang w:eastAsia="en-US"/>
          </w:rPr>
          <w:t xml:space="preserve">je nebo </w:t>
        </w:r>
        <w:commentRangeEnd w:id="811"/>
        <w:r w:rsidR="00F03DC7" w:rsidRPr="007F09F1">
          <w:rPr>
            <w:rStyle w:val="Odkaznakoment"/>
          </w:rPr>
          <w:commentReference w:id="811"/>
        </w:r>
      </w:ins>
      <w:r w:rsidRPr="007F09F1">
        <w:rPr>
          <w:rFonts w:ascii="Arial" w:eastAsia="Calibri" w:hAnsi="Arial" w:cs="Arial"/>
          <w:lang w:eastAsia="en-US"/>
        </w:rPr>
        <w:t>bude vysoce přínosné pro danou aplikační oblast</w:t>
      </w:r>
      <w:r w:rsidR="00331BE0" w:rsidRPr="007F09F1">
        <w:rPr>
          <w:rFonts w:ascii="Arial" w:eastAsia="Calibri" w:hAnsi="Arial" w:cs="Arial"/>
          <w:lang w:eastAsia="en-US"/>
        </w:rPr>
        <w:t xml:space="preserve">. </w:t>
      </w:r>
      <w:r w:rsidRPr="007F09F1">
        <w:rPr>
          <w:rFonts w:ascii="Arial" w:eastAsia="Calibri" w:hAnsi="Arial" w:cs="Arial"/>
          <w:lang w:eastAsia="en-US"/>
        </w:rPr>
        <w:t>Výsledek má vynikající potenciál pro uplatnění v praxi, konkrétní (budoucí) uplatnění výsledku je zřejmé a je</w:t>
      </w:r>
      <w:ins w:id="813" w:author="Autor">
        <w:r w:rsidR="00D868D5" w:rsidRPr="007F09F1">
          <w:rPr>
            <w:rFonts w:ascii="Arial" w:eastAsia="Calibri" w:hAnsi="Arial" w:cs="Arial"/>
            <w:lang w:eastAsia="en-US"/>
          </w:rPr>
          <w:t xml:space="preserve"> </w:t>
        </w:r>
        <w:commentRangeStart w:id="814"/>
        <w:r w:rsidR="00D868D5" w:rsidRPr="007F09F1">
          <w:rPr>
            <w:rFonts w:ascii="Arial" w:eastAsia="Calibri" w:hAnsi="Arial" w:cs="Arial"/>
            <w:lang w:eastAsia="en-US"/>
          </w:rPr>
          <w:t>přiměřeně</w:t>
        </w:r>
        <w:del w:id="815" w:author="Rulíková Lucie" w:date="2025-05-14T12:19:00Z" w16du:dateUtc="2025-05-14T10:19:00Z">
          <w:r w:rsidR="00D868D5" w:rsidRPr="007F09F1" w:rsidDel="003A0B82">
            <w:rPr>
              <w:rFonts w:ascii="Arial" w:eastAsia="Calibri" w:hAnsi="Arial" w:cs="Arial"/>
              <w:lang w:eastAsia="en-US"/>
            </w:rPr>
            <w:delText xml:space="preserve"> </w:delText>
          </w:r>
        </w:del>
      </w:ins>
      <w:commentRangeEnd w:id="814"/>
      <w:r w:rsidR="003662C7" w:rsidRPr="007F09F1">
        <w:rPr>
          <w:rStyle w:val="Odkaznakoment"/>
        </w:rPr>
        <w:commentReference w:id="814"/>
      </w:r>
      <w:ins w:id="816" w:author="Autor">
        <w:r w:rsidR="00D868D5" w:rsidRPr="007F09F1">
          <w:rPr>
            <w:rStyle w:val="Znakapoznpodarou"/>
            <w:rFonts w:ascii="Arial" w:eastAsia="Calibri" w:hAnsi="Arial" w:cs="Arial"/>
            <w:lang w:eastAsia="en-US"/>
          </w:rPr>
          <w:footnoteReference w:id="14"/>
        </w:r>
      </w:ins>
      <w:commentRangeStart w:id="819"/>
      <w:r w:rsidRPr="007F09F1">
        <w:rPr>
          <w:rFonts w:ascii="Arial" w:eastAsia="Calibri" w:hAnsi="Arial" w:cs="Arial"/>
          <w:lang w:eastAsia="en-US"/>
        </w:rPr>
        <w:t xml:space="preserve"> </w:t>
      </w:r>
      <w:del w:id="820" w:author="Autor">
        <w:r w:rsidRPr="007F09F1" w:rsidDel="00F03DC7">
          <w:rPr>
            <w:rFonts w:ascii="Arial" w:eastAsia="Calibri" w:hAnsi="Arial" w:cs="Arial"/>
            <w:lang w:eastAsia="en-US"/>
          </w:rPr>
          <w:delText xml:space="preserve">jasně </w:delText>
        </w:r>
      </w:del>
      <w:commentRangeEnd w:id="819"/>
      <w:r w:rsidR="00F03DC7" w:rsidRPr="007F09F1">
        <w:rPr>
          <w:rStyle w:val="Odkaznakoment"/>
        </w:rPr>
        <w:commentReference w:id="819"/>
      </w:r>
      <w:r w:rsidRPr="007F09F1">
        <w:rPr>
          <w:rFonts w:ascii="Arial" w:eastAsia="Calibri" w:hAnsi="Arial" w:cs="Arial"/>
          <w:lang w:eastAsia="en-US"/>
        </w:rPr>
        <w:t>doloženo.</w:t>
      </w:r>
    </w:p>
    <w:p w14:paraId="1FACE6F1" w14:textId="635267AC" w:rsidR="00881B73" w:rsidRPr="007F09F1" w:rsidRDefault="00881B73" w:rsidP="005D33EA">
      <w:pPr>
        <w:pStyle w:val="Odstavecseseznamem"/>
        <w:numPr>
          <w:ilvl w:val="0"/>
          <w:numId w:val="43"/>
        </w:numPr>
        <w:spacing w:after="160"/>
        <w:jc w:val="both"/>
        <w:rPr>
          <w:rFonts w:ascii="Arial" w:eastAsia="Calibri" w:hAnsi="Arial" w:cs="Arial"/>
          <w:lang w:eastAsia="en-US"/>
        </w:rPr>
      </w:pPr>
      <w:r w:rsidRPr="007F09F1">
        <w:rPr>
          <w:rFonts w:ascii="Arial" w:eastAsia="Calibri" w:hAnsi="Arial" w:cs="Arial"/>
          <w:lang w:eastAsia="en-US"/>
        </w:rPr>
        <w:t>Výsledek založen</w:t>
      </w:r>
      <w:r w:rsidR="008D5C53" w:rsidRPr="007F09F1">
        <w:rPr>
          <w:rFonts w:ascii="Arial" w:eastAsia="Calibri" w:hAnsi="Arial" w:cs="Arial"/>
          <w:lang w:eastAsia="en-US"/>
        </w:rPr>
        <w:t>ý</w:t>
      </w:r>
      <w:r w:rsidRPr="007F09F1">
        <w:rPr>
          <w:rFonts w:ascii="Arial" w:eastAsia="Calibri" w:hAnsi="Arial" w:cs="Arial"/>
          <w:lang w:eastAsia="en-US"/>
        </w:rPr>
        <w:t xml:space="preserve"> na originálním přístupu</w:t>
      </w:r>
      <w:ins w:id="821" w:author="Rulíková Lucie" w:date="2025-05-14T12:15:00Z" w16du:dateUtc="2025-05-14T10:15:00Z">
        <w:r w:rsidR="00DC4E02" w:rsidRPr="007F09F1">
          <w:rPr>
            <w:rFonts w:ascii="Arial" w:eastAsia="Calibri" w:hAnsi="Arial" w:cs="Arial"/>
            <w:lang w:eastAsia="en-US"/>
          </w:rPr>
          <w:t>,</w:t>
        </w:r>
      </w:ins>
      <w:r w:rsidR="008D5C53" w:rsidRPr="007F09F1">
        <w:rPr>
          <w:rFonts w:ascii="Arial" w:eastAsia="Calibri" w:hAnsi="Arial" w:cs="Arial"/>
          <w:lang w:eastAsia="en-US"/>
        </w:rPr>
        <w:t xml:space="preserve"> jehož</w:t>
      </w:r>
      <w:r w:rsidRPr="007F09F1">
        <w:rPr>
          <w:rFonts w:ascii="Arial" w:eastAsia="Calibri" w:hAnsi="Arial" w:cs="Arial"/>
          <w:lang w:eastAsia="en-US"/>
        </w:rPr>
        <w:t xml:space="preserve"> </w:t>
      </w:r>
      <w:r w:rsidR="008D5C53" w:rsidRPr="007F09F1">
        <w:rPr>
          <w:rFonts w:ascii="Arial" w:eastAsia="Calibri" w:hAnsi="Arial" w:cs="Arial"/>
          <w:lang w:eastAsia="en-US"/>
        </w:rPr>
        <w:t xml:space="preserve">využití </w:t>
      </w:r>
      <w:r w:rsidRPr="007F09F1">
        <w:rPr>
          <w:rFonts w:ascii="Arial" w:eastAsia="Calibri" w:hAnsi="Arial" w:cs="Arial"/>
          <w:lang w:eastAsia="en-US"/>
        </w:rPr>
        <w:t>v praxi má nebo bude mít významné společenské dopady</w:t>
      </w:r>
      <w:r w:rsidR="002E782F" w:rsidRPr="007F09F1">
        <w:rPr>
          <w:rFonts w:ascii="Arial" w:eastAsia="Calibri" w:hAnsi="Arial" w:cs="Arial"/>
          <w:lang w:eastAsia="en-US"/>
        </w:rPr>
        <w:t>,</w:t>
      </w:r>
      <w:r w:rsidRPr="007F09F1">
        <w:rPr>
          <w:rFonts w:ascii="Arial" w:eastAsia="Calibri" w:hAnsi="Arial" w:cs="Arial"/>
          <w:lang w:eastAsia="en-US"/>
        </w:rPr>
        <w:t xml:space="preserve"> a jeho přínos pro danou aplikační oblast je významný. Výsledek má velký potenciál pro uplatnění, jeho konkrétní (budoucí) uplatnění je zřejmé a</w:t>
      </w:r>
      <w:r w:rsidR="00E23E2D" w:rsidRPr="007F09F1">
        <w:rPr>
          <w:rFonts w:ascii="Arial" w:eastAsia="Calibri" w:hAnsi="Arial" w:cs="Arial"/>
          <w:lang w:eastAsia="en-US"/>
        </w:rPr>
        <w:t> </w:t>
      </w:r>
      <w:r w:rsidRPr="007F09F1">
        <w:rPr>
          <w:rFonts w:ascii="Arial" w:eastAsia="Calibri" w:hAnsi="Arial" w:cs="Arial"/>
          <w:lang w:eastAsia="en-US"/>
        </w:rPr>
        <w:t>je</w:t>
      </w:r>
      <w:ins w:id="822" w:author="Autor">
        <w:r w:rsidR="00BE4D50" w:rsidRPr="007F09F1">
          <w:rPr>
            <w:rFonts w:ascii="Arial" w:eastAsia="Calibri" w:hAnsi="Arial" w:cs="Arial"/>
            <w:lang w:eastAsia="en-US"/>
          </w:rPr>
          <w:t xml:space="preserve"> přiměřeně</w:t>
        </w:r>
        <w:r w:rsidR="00BE4D50" w:rsidRPr="007F09F1">
          <w:rPr>
            <w:rStyle w:val="Znakapoznpodarou"/>
            <w:rFonts w:ascii="Arial" w:eastAsia="Calibri" w:hAnsi="Arial" w:cs="Arial"/>
            <w:lang w:eastAsia="en-US"/>
          </w:rPr>
          <w:footnoteReference w:id="15"/>
        </w:r>
      </w:ins>
      <w:r w:rsidRPr="007F09F1">
        <w:rPr>
          <w:rFonts w:ascii="Arial" w:eastAsia="Calibri" w:hAnsi="Arial" w:cs="Arial"/>
          <w:lang w:eastAsia="en-US"/>
        </w:rPr>
        <w:t xml:space="preserve"> doloženo.</w:t>
      </w:r>
    </w:p>
    <w:p w14:paraId="47247B59" w14:textId="5C8129D5" w:rsidR="00881B73" w:rsidRPr="007F09F1" w:rsidRDefault="00881B73" w:rsidP="005D33EA">
      <w:pPr>
        <w:pStyle w:val="Odstavecseseznamem"/>
        <w:numPr>
          <w:ilvl w:val="0"/>
          <w:numId w:val="43"/>
        </w:numPr>
        <w:spacing w:after="160"/>
        <w:jc w:val="both"/>
        <w:rPr>
          <w:rFonts w:ascii="Arial" w:eastAsia="Calibri" w:hAnsi="Arial" w:cs="Arial"/>
          <w:lang w:eastAsia="en-US"/>
        </w:rPr>
      </w:pPr>
      <w:r w:rsidRPr="007F09F1">
        <w:rPr>
          <w:rFonts w:ascii="Arial" w:eastAsia="Calibri" w:hAnsi="Arial" w:cs="Arial"/>
          <w:lang w:eastAsia="en-US"/>
        </w:rPr>
        <w:t>Výsledek, který rozvíjí současný stav v dané aplikační oblasti. Využití v praxi má nebo bude mít prokazatelné společenské dopady a potenciál uplatnění výsledku je zřejmý.</w:t>
      </w:r>
    </w:p>
    <w:p w14:paraId="5D9CF054" w14:textId="622EABF1" w:rsidR="00881B73" w:rsidRPr="007F09F1" w:rsidRDefault="00881B73" w:rsidP="005D33EA">
      <w:pPr>
        <w:pStyle w:val="Odstavecseseznamem"/>
        <w:numPr>
          <w:ilvl w:val="0"/>
          <w:numId w:val="43"/>
        </w:numPr>
        <w:spacing w:after="160"/>
        <w:jc w:val="both"/>
        <w:rPr>
          <w:rFonts w:ascii="Arial" w:eastAsia="Calibri" w:hAnsi="Arial" w:cs="Arial"/>
          <w:lang w:eastAsia="en-US"/>
        </w:rPr>
      </w:pPr>
      <w:r w:rsidRPr="007F09F1">
        <w:rPr>
          <w:rFonts w:ascii="Arial" w:eastAsia="Calibri" w:hAnsi="Arial" w:cs="Arial"/>
          <w:lang w:eastAsia="en-US"/>
        </w:rPr>
        <w:t>Výsledek, který svou originalitou nepřekračuje současný stav v dané aplikační oblasti. Využití výsledku v praxi má nebo bude mít pouze omezené společenské dopady. Potenciál uplatnění výsledku je významně limitován.</w:t>
      </w:r>
    </w:p>
    <w:p w14:paraId="68BCAF0A" w14:textId="3387150B" w:rsidR="00881B73" w:rsidRPr="007F09F1" w:rsidRDefault="00881B73" w:rsidP="005D33EA">
      <w:pPr>
        <w:pStyle w:val="Odstavecseseznamem"/>
        <w:numPr>
          <w:ilvl w:val="0"/>
          <w:numId w:val="43"/>
        </w:numPr>
        <w:spacing w:before="240" w:after="160"/>
        <w:jc w:val="both"/>
        <w:rPr>
          <w:rFonts w:ascii="Arial" w:hAnsi="Arial" w:cs="Arial"/>
        </w:rPr>
      </w:pPr>
      <w:r w:rsidRPr="007F09F1">
        <w:rPr>
          <w:rFonts w:ascii="Arial" w:eastAsia="Calibri" w:hAnsi="Arial" w:cs="Arial"/>
          <w:lang w:eastAsia="en-US"/>
        </w:rPr>
        <w:t>Výsledek, který nemá přínos pro danou aplikační oblast a jeho využití v praxi je nepravděpodobné.</w:t>
      </w:r>
    </w:p>
    <w:p w14:paraId="315FF20D" w14:textId="02F01504" w:rsidR="003A2A3C" w:rsidRPr="007F09F1" w:rsidRDefault="003A2A3C" w:rsidP="005D33EA">
      <w:pPr>
        <w:spacing w:before="240" w:after="160"/>
        <w:jc w:val="both"/>
        <w:rPr>
          <w:ins w:id="824" w:author="Autor"/>
          <w:rFonts w:ascii="Arial" w:hAnsi="Arial" w:cs="Arial"/>
        </w:rPr>
      </w:pPr>
      <w:commentRangeStart w:id="825"/>
      <w:ins w:id="826" w:author="Autor">
        <w:r w:rsidRPr="007F09F1">
          <w:rPr>
            <w:rFonts w:ascii="Arial" w:hAnsi="Arial" w:cs="Arial"/>
          </w:rPr>
          <w:t>Pro obě kritéria hodnocení platí při zařazování výsledků na hodnot</w:t>
        </w:r>
        <w:del w:id="827" w:author="Rulíková Lucie" w:date="2025-05-14T12:16:00Z" w16du:dateUtc="2025-05-14T10:16:00Z">
          <w:r w:rsidRPr="007F09F1" w:rsidDel="00DC4E02">
            <w:rPr>
              <w:rFonts w:ascii="Arial" w:hAnsi="Arial" w:cs="Arial"/>
            </w:rPr>
            <w:delText>í</w:delText>
          </w:r>
        </w:del>
      </w:ins>
      <w:ins w:id="828" w:author="Rulíková Lucie" w:date="2025-05-14T12:16:00Z" w16du:dateUtc="2025-05-14T10:16:00Z">
        <w:r w:rsidR="00DC4E02" w:rsidRPr="007F09F1">
          <w:rPr>
            <w:rFonts w:ascii="Arial" w:hAnsi="Arial" w:cs="Arial"/>
          </w:rPr>
          <w:t>i</w:t>
        </w:r>
      </w:ins>
      <w:ins w:id="829" w:author="Autor">
        <w:r w:rsidRPr="007F09F1">
          <w:rPr>
            <w:rFonts w:ascii="Arial" w:hAnsi="Arial" w:cs="Arial"/>
          </w:rPr>
          <w:t>cí škále následující pravidla</w:t>
        </w:r>
        <w:commentRangeEnd w:id="825"/>
        <w:r w:rsidRPr="007F09F1">
          <w:rPr>
            <w:rStyle w:val="Odkaznakoment"/>
          </w:rPr>
          <w:commentReference w:id="825"/>
        </w:r>
      </w:ins>
      <w:ins w:id="830" w:author="Rulíková Lucie" w:date="2025-05-14T12:15:00Z" w16du:dateUtc="2025-05-14T10:15:00Z">
        <w:r w:rsidR="00DC4E02" w:rsidRPr="007F09F1">
          <w:rPr>
            <w:rFonts w:ascii="Arial" w:hAnsi="Arial" w:cs="Arial"/>
          </w:rPr>
          <w:t>:</w:t>
        </w:r>
      </w:ins>
      <w:ins w:id="831" w:author="Autor">
        <w:del w:id="832" w:author="Rulíková Lucie" w:date="2025-05-14T12:15:00Z" w16du:dateUtc="2025-05-14T10:15:00Z">
          <w:r w:rsidRPr="007F09F1" w:rsidDel="00DC4E02">
            <w:rPr>
              <w:rFonts w:ascii="Arial" w:hAnsi="Arial" w:cs="Arial"/>
            </w:rPr>
            <w:delText>.</w:delText>
          </w:r>
        </w:del>
      </w:ins>
    </w:p>
    <w:p w14:paraId="33F2CA17" w14:textId="3AB85BC6" w:rsidR="000E0ED0" w:rsidRPr="007F09F1" w:rsidRDefault="000E0ED0" w:rsidP="003A0B82">
      <w:pPr>
        <w:pStyle w:val="Odstavecseseznamem"/>
        <w:numPr>
          <w:ilvl w:val="0"/>
          <w:numId w:val="44"/>
        </w:numPr>
        <w:spacing w:before="240" w:after="160"/>
        <w:jc w:val="both"/>
        <w:rPr>
          <w:rFonts w:ascii="Arial" w:hAnsi="Arial" w:cs="Arial"/>
        </w:rPr>
      </w:pPr>
      <w:r w:rsidRPr="007F09F1">
        <w:rPr>
          <w:rFonts w:ascii="Arial" w:hAnsi="Arial" w:cs="Arial"/>
        </w:rPr>
        <w:t xml:space="preserve">V případech, kdy se zařazení výsledku na hodnoticí škále oběma hodnotiteli neliší, garant </w:t>
      </w:r>
      <w:ins w:id="833" w:author="Autor">
        <w:r w:rsidR="001B00A1" w:rsidRPr="007F09F1">
          <w:rPr>
            <w:rFonts w:ascii="Arial" w:hAnsi="Arial" w:cs="Arial"/>
          </w:rPr>
          <w:t xml:space="preserve">hodnocení v Modulu 1 </w:t>
        </w:r>
      </w:ins>
      <w:r w:rsidRPr="007F09F1">
        <w:rPr>
          <w:rFonts w:ascii="Arial" w:hAnsi="Arial" w:cs="Arial"/>
        </w:rPr>
        <w:t>zkontroluje posudky hodnotitelů a v případě, že s nimi souhlasí, udělí výslednou známku shodnou s hodnotiteli. Pokud garant s posudky a</w:t>
      </w:r>
      <w:ins w:id="834" w:author="Rulíková Lucie" w:date="2025-05-14T12:21:00Z" w16du:dateUtc="2025-05-14T10:21:00Z">
        <w:r w:rsidR="003A0B82" w:rsidRPr="007F09F1">
          <w:rPr>
            <w:rFonts w:ascii="Arial" w:hAnsi="Arial" w:cs="Arial"/>
          </w:rPr>
          <w:t> s</w:t>
        </w:r>
      </w:ins>
      <w:del w:id="835" w:author="Rulíková Lucie" w:date="2025-05-14T12:21:00Z" w16du:dateUtc="2025-05-14T10:21:00Z">
        <w:r w:rsidRPr="007F09F1" w:rsidDel="003A0B82">
          <w:rPr>
            <w:rFonts w:ascii="Arial" w:hAnsi="Arial" w:cs="Arial"/>
          </w:rPr>
          <w:delText xml:space="preserve"> </w:delText>
        </w:r>
      </w:del>
      <w:ins w:id="836" w:author="Rulíková Lucie" w:date="2025-05-14T12:21:00Z" w16du:dateUtc="2025-05-14T10:21:00Z">
        <w:r w:rsidR="003A0B82" w:rsidRPr="007F09F1">
          <w:rPr>
            <w:rFonts w:ascii="Arial" w:hAnsi="Arial" w:cs="Arial"/>
          </w:rPr>
          <w:t> </w:t>
        </w:r>
      </w:ins>
      <w:r w:rsidRPr="007F09F1">
        <w:rPr>
          <w:rFonts w:ascii="Arial" w:hAnsi="Arial" w:cs="Arial"/>
        </w:rPr>
        <w:t>udělenou známkou nesouhlasí, postupuje podle části 3.2.8.</w:t>
      </w:r>
    </w:p>
    <w:p w14:paraId="043F9971" w14:textId="7CC137DA" w:rsidR="000E0ED0" w:rsidRPr="007F09F1" w:rsidRDefault="000E0ED0" w:rsidP="003A0B82">
      <w:pPr>
        <w:pStyle w:val="Odstavecseseznamem"/>
        <w:numPr>
          <w:ilvl w:val="0"/>
          <w:numId w:val="44"/>
        </w:numPr>
        <w:jc w:val="both"/>
        <w:rPr>
          <w:rFonts w:ascii="Arial" w:hAnsi="Arial" w:cs="Arial"/>
        </w:rPr>
      </w:pPr>
      <w:r w:rsidRPr="007F09F1">
        <w:rPr>
          <w:rFonts w:ascii="Arial" w:hAnsi="Arial" w:cs="Arial"/>
        </w:rPr>
        <w:t xml:space="preserve">V případech, kdy se zařazení výstupu na hodnoticí škále oběma hodnotiteli liší o jeden stupeň, přikloní se garant hodnocení </w:t>
      </w:r>
      <w:ins w:id="837" w:author="Autor">
        <w:r w:rsidR="001B00A1" w:rsidRPr="007F09F1">
          <w:rPr>
            <w:rFonts w:ascii="Arial" w:hAnsi="Arial" w:cs="Arial"/>
          </w:rPr>
          <w:t>v Modulu 1</w:t>
        </w:r>
      </w:ins>
      <w:del w:id="838" w:author="Autor">
        <w:r w:rsidRPr="007F09F1" w:rsidDel="001B00A1">
          <w:rPr>
            <w:rFonts w:ascii="Arial" w:hAnsi="Arial" w:cs="Arial"/>
          </w:rPr>
          <w:delText>vybraných výsledků</w:delText>
        </w:r>
      </w:del>
      <w:r w:rsidRPr="007F09F1">
        <w:rPr>
          <w:rFonts w:ascii="Arial" w:hAnsi="Arial" w:cs="Arial"/>
        </w:rPr>
        <w:t xml:space="preserve"> k jednomu z navržených hodnocení. Své rozhodnutí </w:t>
      </w:r>
      <w:r w:rsidR="00331BE0" w:rsidRPr="007F09F1">
        <w:rPr>
          <w:rFonts w:ascii="Arial" w:hAnsi="Arial" w:cs="Arial"/>
        </w:rPr>
        <w:t xml:space="preserve">náležitě </w:t>
      </w:r>
      <w:r w:rsidRPr="007F09F1">
        <w:rPr>
          <w:rFonts w:ascii="Arial" w:hAnsi="Arial" w:cs="Arial"/>
        </w:rPr>
        <w:t xml:space="preserve">zdůvodní. </w:t>
      </w:r>
    </w:p>
    <w:p w14:paraId="16EE49A9" w14:textId="334C6142" w:rsidR="000E0ED0" w:rsidRPr="007F09F1" w:rsidRDefault="000E0ED0" w:rsidP="003A0B82">
      <w:pPr>
        <w:pStyle w:val="Odstavecseseznamem"/>
        <w:numPr>
          <w:ilvl w:val="0"/>
          <w:numId w:val="44"/>
        </w:numPr>
        <w:jc w:val="both"/>
        <w:rPr>
          <w:rFonts w:ascii="Arial" w:hAnsi="Arial" w:cs="Arial"/>
        </w:rPr>
      </w:pPr>
      <w:r w:rsidRPr="007F09F1">
        <w:rPr>
          <w:rFonts w:ascii="Arial" w:hAnsi="Arial" w:cs="Arial"/>
        </w:rPr>
        <w:t>V případě, kdy se zařazení výstupu oběma hodnotiteli liší o více než jeden kvalitativní stupeň (např. 2 vs. 4 nebo 1 vs. 3), může být zadáno vypracování posudku třetímu hodnotiteli. Na</w:t>
      </w:r>
      <w:r w:rsidR="00E23E2D" w:rsidRPr="007F09F1">
        <w:rPr>
          <w:rFonts w:ascii="Arial" w:hAnsi="Arial" w:cs="Arial"/>
        </w:rPr>
        <w:t> </w:t>
      </w:r>
      <w:r w:rsidRPr="007F09F1">
        <w:rPr>
          <w:rFonts w:ascii="Arial" w:hAnsi="Arial" w:cs="Arial"/>
        </w:rPr>
        <w:t xml:space="preserve">základě získaných hodnocení se pak přikloní garant hodnocení </w:t>
      </w:r>
      <w:ins w:id="839" w:author="Autor">
        <w:r w:rsidR="001B00A1" w:rsidRPr="007F09F1">
          <w:rPr>
            <w:rFonts w:ascii="Arial" w:hAnsi="Arial" w:cs="Arial"/>
          </w:rPr>
          <w:t>v Modulu 1</w:t>
        </w:r>
      </w:ins>
      <w:del w:id="840" w:author="Autor">
        <w:r w:rsidRPr="007F09F1" w:rsidDel="001B00A1">
          <w:rPr>
            <w:rFonts w:ascii="Arial" w:hAnsi="Arial" w:cs="Arial"/>
          </w:rPr>
          <w:delText>vybraných výsledků</w:delText>
        </w:r>
      </w:del>
      <w:r w:rsidRPr="007F09F1">
        <w:rPr>
          <w:rFonts w:ascii="Arial" w:hAnsi="Arial" w:cs="Arial"/>
        </w:rPr>
        <w:t xml:space="preserve"> k</w:t>
      </w:r>
      <w:r w:rsidR="00E23E2D" w:rsidRPr="007F09F1">
        <w:rPr>
          <w:rFonts w:ascii="Arial" w:hAnsi="Arial" w:cs="Arial"/>
        </w:rPr>
        <w:t> </w:t>
      </w:r>
      <w:r w:rsidRPr="007F09F1">
        <w:rPr>
          <w:rFonts w:ascii="Arial" w:hAnsi="Arial" w:cs="Arial"/>
        </w:rPr>
        <w:t xml:space="preserve">jednomu z navržených hodnocení. Své rozhodnutí odpovídajícím způsobem zdůvodní. </w:t>
      </w:r>
    </w:p>
    <w:p w14:paraId="4E8CA86B" w14:textId="4F97EB3F" w:rsidR="000E0ED0" w:rsidRPr="007F09F1" w:rsidRDefault="000E0ED0" w:rsidP="003A0B82">
      <w:pPr>
        <w:pStyle w:val="Odstavecseseznamem"/>
        <w:numPr>
          <w:ilvl w:val="0"/>
          <w:numId w:val="44"/>
        </w:numPr>
        <w:jc w:val="both"/>
        <w:rPr>
          <w:rFonts w:ascii="Arial" w:hAnsi="Arial" w:cs="Arial"/>
        </w:rPr>
      </w:pPr>
      <w:r w:rsidRPr="007F09F1">
        <w:rPr>
          <w:rFonts w:ascii="Arial" w:hAnsi="Arial" w:cs="Arial"/>
        </w:rPr>
        <w:t xml:space="preserve">Garant hodnocení </w:t>
      </w:r>
      <w:ins w:id="841" w:author="Autor">
        <w:r w:rsidR="00DC210C" w:rsidRPr="007F09F1">
          <w:rPr>
            <w:rFonts w:ascii="Arial" w:hAnsi="Arial" w:cs="Arial"/>
          </w:rPr>
          <w:t>v Modulu 1</w:t>
        </w:r>
      </w:ins>
      <w:del w:id="842" w:author="Autor">
        <w:r w:rsidRPr="007F09F1" w:rsidDel="00DC210C">
          <w:rPr>
            <w:rFonts w:ascii="Arial" w:hAnsi="Arial" w:cs="Arial"/>
          </w:rPr>
          <w:delText>vybraných výsledků</w:delText>
        </w:r>
      </w:del>
      <w:r w:rsidRPr="007F09F1">
        <w:rPr>
          <w:rFonts w:ascii="Arial" w:hAnsi="Arial" w:cs="Arial"/>
        </w:rPr>
        <w:t xml:space="preserve"> má právo udělit výsledné hodnocení odlišující se</w:t>
      </w:r>
      <w:r w:rsidR="00E23E2D" w:rsidRPr="007F09F1">
        <w:rPr>
          <w:rFonts w:ascii="Arial" w:hAnsi="Arial" w:cs="Arial"/>
        </w:rPr>
        <w:t> </w:t>
      </w:r>
      <w:r w:rsidRPr="007F09F1">
        <w:rPr>
          <w:rFonts w:ascii="Arial" w:hAnsi="Arial" w:cs="Arial"/>
        </w:rPr>
        <w:t>o</w:t>
      </w:r>
      <w:r w:rsidR="00E23E2D" w:rsidRPr="007F09F1">
        <w:rPr>
          <w:rFonts w:ascii="Arial" w:hAnsi="Arial" w:cs="Arial"/>
        </w:rPr>
        <w:t> </w:t>
      </w:r>
      <w:r w:rsidRPr="007F09F1">
        <w:rPr>
          <w:rFonts w:ascii="Arial" w:hAnsi="Arial" w:cs="Arial"/>
        </w:rPr>
        <w:t>jeden stupeň od rozsahu, který je dán hodnotiteli. Toto rozhodnutí musí</w:t>
      </w:r>
      <w:del w:id="843" w:author="Autor">
        <w:r w:rsidRPr="007F09F1" w:rsidDel="00031316">
          <w:rPr>
            <w:rFonts w:ascii="Arial" w:hAnsi="Arial" w:cs="Arial"/>
          </w:rPr>
          <w:delText xml:space="preserve"> </w:delText>
        </w:r>
      </w:del>
      <w:ins w:id="844" w:author="Autor">
        <w:r w:rsidR="00031316" w:rsidRPr="007F09F1">
          <w:rPr>
            <w:rFonts w:ascii="Arial" w:hAnsi="Arial" w:cs="Arial"/>
          </w:rPr>
          <w:t xml:space="preserve"> </w:t>
        </w:r>
      </w:ins>
      <w:r w:rsidRPr="007F09F1">
        <w:rPr>
          <w:rFonts w:ascii="Arial" w:hAnsi="Arial" w:cs="Arial"/>
        </w:rPr>
        <w:t>zdůvodnit</w:t>
      </w:r>
      <w:ins w:id="845" w:author="Autor">
        <w:r w:rsidR="000A71FA" w:rsidRPr="007F09F1">
          <w:rPr>
            <w:rFonts w:ascii="Arial" w:hAnsi="Arial" w:cs="Arial"/>
          </w:rPr>
          <w:t xml:space="preserve"> </w:t>
        </w:r>
        <w:commentRangeStart w:id="846"/>
        <w:r w:rsidR="000A71FA" w:rsidRPr="007F09F1">
          <w:rPr>
            <w:rFonts w:ascii="Arial" w:hAnsi="Arial" w:cs="Arial"/>
          </w:rPr>
          <w:t>(viz 3.2.8)</w:t>
        </w:r>
      </w:ins>
      <w:del w:id="847" w:author="Autor">
        <w:r w:rsidRPr="007F09F1" w:rsidDel="000A71FA">
          <w:rPr>
            <w:rFonts w:ascii="Arial" w:hAnsi="Arial" w:cs="Arial"/>
          </w:rPr>
          <w:delText>.</w:delText>
        </w:r>
      </w:del>
      <w:r w:rsidRPr="007F09F1">
        <w:rPr>
          <w:rFonts w:ascii="Arial" w:hAnsi="Arial" w:cs="Arial"/>
        </w:rPr>
        <w:t xml:space="preserve"> </w:t>
      </w:r>
      <w:commentRangeEnd w:id="846"/>
      <w:r w:rsidR="000A71FA" w:rsidRPr="007F09F1">
        <w:rPr>
          <w:rStyle w:val="Odkaznakoment"/>
        </w:rPr>
        <w:commentReference w:id="846"/>
      </w:r>
    </w:p>
    <w:p w14:paraId="0525EA6A" w14:textId="77777777" w:rsidR="000E0ED0" w:rsidRPr="007F09F1" w:rsidRDefault="000E0ED0" w:rsidP="00816780">
      <w:pPr>
        <w:pStyle w:val="Nadpis3"/>
      </w:pPr>
      <w:bookmarkStart w:id="848" w:name="_Toc164161475"/>
      <w:bookmarkStart w:id="849" w:name="_Toc195174948"/>
      <w:bookmarkStart w:id="850" w:name="_Toc198129036"/>
      <w:r w:rsidRPr="007F09F1">
        <w:t>Hodnocení společného výsledku více VO</w:t>
      </w:r>
      <w:bookmarkEnd w:id="848"/>
      <w:bookmarkEnd w:id="849"/>
      <w:bookmarkEnd w:id="850"/>
    </w:p>
    <w:p w14:paraId="1A9E9A4F" w14:textId="4F8B3C03" w:rsidR="000E0ED0" w:rsidRPr="007F09F1" w:rsidRDefault="000E0ED0" w:rsidP="005D33EA">
      <w:pPr>
        <w:jc w:val="both"/>
        <w:rPr>
          <w:rFonts w:ascii="Arial" w:hAnsi="Arial" w:cs="Arial"/>
        </w:rPr>
      </w:pPr>
      <w:r w:rsidRPr="007F09F1">
        <w:rPr>
          <w:rFonts w:ascii="Arial" w:hAnsi="Arial" w:cs="Arial"/>
        </w:rPr>
        <w:t>Při hodnocení výsledku se hodnotitelé ve svých posudcích vyjadřují pouze ke kvalitě výsledků</w:t>
      </w:r>
      <w:ins w:id="851" w:author="Autor">
        <w:r w:rsidR="00F45348" w:rsidRPr="007F09F1">
          <w:rPr>
            <w:rFonts w:ascii="Arial" w:hAnsi="Arial" w:cs="Arial"/>
          </w:rPr>
          <w:t xml:space="preserve"> a své hodnocení</w:t>
        </w:r>
        <w:r w:rsidR="005E0079" w:rsidRPr="007F09F1">
          <w:rPr>
            <w:rFonts w:ascii="Arial" w:hAnsi="Arial" w:cs="Arial"/>
          </w:rPr>
          <w:t xml:space="preserve"> v souladu s pravidly</w:t>
        </w:r>
        <w:r w:rsidR="00F45348" w:rsidRPr="007F09F1">
          <w:rPr>
            <w:rFonts w:ascii="Arial" w:hAnsi="Arial" w:cs="Arial"/>
          </w:rPr>
          <w:t xml:space="preserve"> </w:t>
        </w:r>
        <w:commentRangeStart w:id="852"/>
        <w:r w:rsidR="00F45348" w:rsidRPr="007F09F1">
          <w:rPr>
            <w:rFonts w:ascii="Arial" w:hAnsi="Arial" w:cs="Arial"/>
          </w:rPr>
          <w:t>odůvodní.</w:t>
        </w:r>
        <w:commentRangeEnd w:id="852"/>
        <w:r w:rsidR="00F45348" w:rsidRPr="007F09F1">
          <w:rPr>
            <w:rStyle w:val="Odkaznakoment"/>
          </w:rPr>
          <w:commentReference w:id="852"/>
        </w:r>
        <w:r w:rsidR="00F45348" w:rsidRPr="007F09F1">
          <w:rPr>
            <w:rFonts w:ascii="Arial" w:hAnsi="Arial" w:cs="Arial"/>
          </w:rPr>
          <w:t xml:space="preserve"> </w:t>
        </w:r>
      </w:ins>
      <w:del w:id="853" w:author="Autor">
        <w:r w:rsidRPr="007F09F1" w:rsidDel="00F45348">
          <w:rPr>
            <w:rFonts w:ascii="Arial" w:hAnsi="Arial" w:cs="Arial"/>
          </w:rPr>
          <w:delText xml:space="preserve"> </w:delText>
        </w:r>
        <w:r w:rsidRPr="007F09F1" w:rsidDel="00F45348">
          <w:rPr>
            <w:rFonts w:ascii="Arial" w:hAnsi="Arial" w:cs="Arial"/>
          </w:rPr>
          <w:br/>
        </w:r>
        <w:commentRangeStart w:id="854"/>
        <w:r w:rsidRPr="007F09F1" w:rsidDel="0048492F">
          <w:rPr>
            <w:rFonts w:ascii="Arial" w:hAnsi="Arial" w:cs="Arial"/>
          </w:rPr>
          <w:delText>a neberou ohled na podíl autorů VO</w:delText>
        </w:r>
      </w:del>
      <w:del w:id="855" w:author="Rulíková Lucie" w:date="2025-05-14T12:22:00Z" w16du:dateUtc="2025-05-14T10:22:00Z">
        <w:r w:rsidRPr="007F09F1" w:rsidDel="00FC037E">
          <w:rPr>
            <w:rFonts w:ascii="Arial" w:hAnsi="Arial" w:cs="Arial"/>
          </w:rPr>
          <w:delText>.</w:delText>
        </w:r>
      </w:del>
      <w:ins w:id="856" w:author="Autor">
        <w:del w:id="857" w:author="Rulíková Lucie" w:date="2025-05-14T12:22:00Z" w16du:dateUtc="2025-05-14T10:22:00Z">
          <w:r w:rsidR="00C441BA" w:rsidRPr="007F09F1" w:rsidDel="00FC037E">
            <w:rPr>
              <w:rFonts w:ascii="Arial" w:hAnsi="Arial" w:cs="Arial"/>
            </w:rPr>
            <w:delText xml:space="preserve"> </w:delText>
          </w:r>
        </w:del>
        <w:r w:rsidR="00E75ACF" w:rsidRPr="007F09F1">
          <w:rPr>
            <w:rFonts w:ascii="Arial" w:hAnsi="Arial" w:cs="Arial"/>
          </w:rPr>
          <w:t xml:space="preserve">Při udělení </w:t>
        </w:r>
        <w:del w:id="858" w:author="Rulíková Lucie" w:date="2025-05-14T12:23:00Z" w16du:dateUtc="2025-05-14T10:23:00Z">
          <w:r w:rsidR="00E75ACF" w:rsidRPr="007F09F1" w:rsidDel="00FC037E">
            <w:rPr>
              <w:rFonts w:ascii="Arial" w:hAnsi="Arial" w:cs="Arial"/>
            </w:rPr>
            <w:delText xml:space="preserve">výsledného </w:delText>
          </w:r>
        </w:del>
        <w:r w:rsidR="00E75ACF" w:rsidRPr="007F09F1">
          <w:rPr>
            <w:rFonts w:ascii="Arial" w:hAnsi="Arial" w:cs="Arial"/>
          </w:rPr>
          <w:t xml:space="preserve">hodnocení </w:t>
        </w:r>
        <w:del w:id="859" w:author="Autor">
          <w:r w:rsidR="0048492F" w:rsidRPr="007F09F1" w:rsidDel="00E75ACF">
            <w:rPr>
              <w:rFonts w:ascii="Arial" w:hAnsi="Arial" w:cs="Arial"/>
            </w:rPr>
            <w:delText>N</w:delText>
          </w:r>
        </w:del>
        <w:r w:rsidR="00E75ACF" w:rsidRPr="007F09F1">
          <w:rPr>
            <w:rFonts w:ascii="Arial" w:hAnsi="Arial" w:cs="Arial"/>
          </w:rPr>
          <w:t>n</w:t>
        </w:r>
        <w:r w:rsidR="00C441BA" w:rsidRPr="007F09F1">
          <w:rPr>
            <w:rFonts w:ascii="Arial" w:hAnsi="Arial" w:cs="Arial"/>
          </w:rPr>
          <w:t>eber</w:t>
        </w:r>
        <w:r w:rsidR="0048492F" w:rsidRPr="007F09F1">
          <w:rPr>
            <w:rFonts w:ascii="Arial" w:hAnsi="Arial" w:cs="Arial"/>
          </w:rPr>
          <w:t>ou</w:t>
        </w:r>
        <w:r w:rsidR="00C441BA" w:rsidRPr="007F09F1">
          <w:rPr>
            <w:rFonts w:ascii="Arial" w:hAnsi="Arial" w:cs="Arial"/>
          </w:rPr>
          <w:t xml:space="preserve"> ohled na podíl autorů VO, ale </w:t>
        </w:r>
        <w:r w:rsidR="0048492F" w:rsidRPr="007F09F1">
          <w:rPr>
            <w:rFonts w:ascii="Arial" w:hAnsi="Arial" w:cs="Arial"/>
          </w:rPr>
          <w:t>mohou</w:t>
        </w:r>
        <w:r w:rsidR="00C441BA" w:rsidRPr="007F09F1">
          <w:rPr>
            <w:rFonts w:ascii="Arial" w:hAnsi="Arial" w:cs="Arial"/>
          </w:rPr>
          <w:t xml:space="preserve"> se k němu ve svém posudku vyjádřit.</w:t>
        </w:r>
        <w:commentRangeEnd w:id="854"/>
        <w:r w:rsidR="00BE74C0" w:rsidRPr="007F09F1">
          <w:rPr>
            <w:rStyle w:val="Odkaznakoment"/>
          </w:rPr>
          <w:commentReference w:id="854"/>
        </w:r>
      </w:ins>
    </w:p>
    <w:p w14:paraId="51928C35" w14:textId="48563F46" w:rsidR="000E0ED0" w:rsidRPr="007F09F1" w:rsidRDefault="000E0ED0" w:rsidP="005D33EA">
      <w:pPr>
        <w:jc w:val="both"/>
        <w:rPr>
          <w:rFonts w:ascii="Arial" w:hAnsi="Arial" w:cs="Arial"/>
        </w:rPr>
      </w:pPr>
      <w:r w:rsidRPr="007F09F1">
        <w:rPr>
          <w:rFonts w:ascii="Arial" w:hAnsi="Arial" w:cs="Arial"/>
        </w:rPr>
        <w:lastRenderedPageBreak/>
        <w:t>Pokud mají panelisté indicie, že byl podíl přihlašující instituce na vzniku výsledku marginální, mohou po projednání Odborným panelem a schválením jeho předsedou výsledek zamítnout a udělit mu známku N</w:t>
      </w:r>
      <w:ins w:id="860" w:author="Rulíková Lucie" w:date="2025-05-14T12:25:00Z" w16du:dateUtc="2025-05-14T10:25:00Z">
        <w:r w:rsidR="00FC037E" w:rsidRPr="007F09F1">
          <w:rPr>
            <w:rFonts w:ascii="Arial" w:hAnsi="Arial" w:cs="Arial"/>
          </w:rPr>
          <w:t xml:space="preserve"> (nehodnoceno)</w:t>
        </w:r>
      </w:ins>
      <w:r w:rsidRPr="007F09F1">
        <w:rPr>
          <w:rFonts w:ascii="Arial" w:hAnsi="Arial" w:cs="Arial"/>
        </w:rPr>
        <w:t xml:space="preserve">. Takový postup musí </w:t>
      </w:r>
      <w:r w:rsidR="00331BE0" w:rsidRPr="007F09F1">
        <w:rPr>
          <w:rFonts w:ascii="Arial" w:hAnsi="Arial" w:cs="Arial"/>
        </w:rPr>
        <w:t>odpovída</w:t>
      </w:r>
      <w:r w:rsidR="00450FE3" w:rsidRPr="007F09F1">
        <w:rPr>
          <w:rFonts w:ascii="Arial" w:hAnsi="Arial" w:cs="Arial"/>
        </w:rPr>
        <w:t>t</w:t>
      </w:r>
      <w:r w:rsidR="00331BE0" w:rsidRPr="007F09F1">
        <w:rPr>
          <w:rFonts w:ascii="Arial" w:hAnsi="Arial" w:cs="Arial"/>
        </w:rPr>
        <w:t xml:space="preserve"> oborovým zvyklostem a musí být náležitě z</w:t>
      </w:r>
      <w:r w:rsidRPr="007F09F1">
        <w:rPr>
          <w:rFonts w:ascii="Arial" w:hAnsi="Arial" w:cs="Arial"/>
        </w:rPr>
        <w:t>důvodn</w:t>
      </w:r>
      <w:r w:rsidR="00331BE0" w:rsidRPr="007F09F1">
        <w:rPr>
          <w:rFonts w:ascii="Arial" w:hAnsi="Arial" w:cs="Arial"/>
        </w:rPr>
        <w:t>ěn</w:t>
      </w:r>
      <w:r w:rsidRPr="007F09F1">
        <w:rPr>
          <w:rFonts w:ascii="Arial" w:hAnsi="Arial" w:cs="Arial"/>
        </w:rPr>
        <w:t>. V případě, že takové indicie nemají, posuzují i oni výsledek z hlediska přidělení výsledné známky jako celek.</w:t>
      </w:r>
    </w:p>
    <w:p w14:paraId="7E19C057" w14:textId="20A45C52" w:rsidR="000E0ED0" w:rsidRPr="007F09F1" w:rsidRDefault="000E0ED0" w:rsidP="005D33EA">
      <w:pPr>
        <w:jc w:val="both"/>
        <w:rPr>
          <w:rFonts w:ascii="Arial" w:hAnsi="Arial" w:cs="Arial"/>
        </w:rPr>
      </w:pPr>
      <w:r w:rsidRPr="007F09F1">
        <w:rPr>
          <w:rFonts w:ascii="Arial" w:hAnsi="Arial" w:cs="Arial"/>
        </w:rPr>
        <w:t xml:space="preserve">V případě výsledků, které byly přihlášeny </w:t>
      </w:r>
      <w:r w:rsidRPr="007F09F1">
        <w:rPr>
          <w:rFonts w:ascii="Arial" w:hAnsi="Arial" w:cs="Arial"/>
          <w:b/>
        </w:rPr>
        <w:t>různými VO s dostatečným podílem</w:t>
      </w:r>
      <w:ins w:id="861" w:author="Rulíková Lucie" w:date="2025-05-14T12:25:00Z" w16du:dateUtc="2025-05-14T10:25:00Z">
        <w:r w:rsidR="00FC037E" w:rsidRPr="007F09F1">
          <w:rPr>
            <w:rFonts w:ascii="Arial" w:hAnsi="Arial" w:cs="Arial"/>
            <w:bCs/>
          </w:rPr>
          <w:t>,</w:t>
        </w:r>
      </w:ins>
      <w:r w:rsidRPr="007F09F1">
        <w:rPr>
          <w:rFonts w:ascii="Arial" w:hAnsi="Arial" w:cs="Arial"/>
        </w:rPr>
        <w:t xml:space="preserve"> se postupuje podle následujících </w:t>
      </w:r>
      <w:commentRangeStart w:id="862"/>
      <w:r w:rsidRPr="007F09F1">
        <w:rPr>
          <w:rFonts w:ascii="Arial" w:hAnsi="Arial" w:cs="Arial"/>
        </w:rPr>
        <w:t>bodů</w:t>
      </w:r>
      <w:commentRangeEnd w:id="862"/>
      <w:r w:rsidR="00FC037E" w:rsidRPr="007F09F1">
        <w:rPr>
          <w:rStyle w:val="Odkaznakoment"/>
        </w:rPr>
        <w:commentReference w:id="862"/>
      </w:r>
      <w:ins w:id="863" w:author="Rulíková Lucie" w:date="2025-05-14T12:25:00Z" w16du:dateUtc="2025-05-14T10:25:00Z">
        <w:r w:rsidR="00FC037E" w:rsidRPr="007F09F1">
          <w:rPr>
            <w:rFonts w:ascii="Arial" w:hAnsi="Arial" w:cs="Arial"/>
          </w:rPr>
          <w:t>:</w:t>
        </w:r>
      </w:ins>
      <w:del w:id="864" w:author="Rulíková Lucie" w:date="2025-05-14T12:25:00Z" w16du:dateUtc="2025-05-14T10:25:00Z">
        <w:r w:rsidRPr="007F09F1" w:rsidDel="00FC037E">
          <w:rPr>
            <w:rFonts w:ascii="Arial" w:hAnsi="Arial" w:cs="Arial"/>
          </w:rPr>
          <w:delText>.</w:delText>
        </w:r>
      </w:del>
    </w:p>
    <w:p w14:paraId="3CF4C9CF" w14:textId="5C19D321" w:rsidR="000E0ED0" w:rsidRPr="007F09F1" w:rsidRDefault="000E0ED0" w:rsidP="005D33EA">
      <w:pPr>
        <w:pStyle w:val="Odstavecseseznamem"/>
        <w:numPr>
          <w:ilvl w:val="0"/>
          <w:numId w:val="12"/>
        </w:numPr>
        <w:jc w:val="both"/>
        <w:rPr>
          <w:rFonts w:ascii="Arial" w:hAnsi="Arial" w:cs="Arial"/>
        </w:rPr>
      </w:pPr>
      <w:r w:rsidRPr="007F09F1">
        <w:rPr>
          <w:rFonts w:ascii="Arial" w:hAnsi="Arial" w:cs="Arial"/>
        </w:rPr>
        <w:t xml:space="preserve">V případě, kdy je výsledek předložen k hodnocení </w:t>
      </w:r>
      <w:r w:rsidRPr="007F09F1">
        <w:rPr>
          <w:rFonts w:ascii="Arial" w:hAnsi="Arial" w:cs="Arial"/>
          <w:b/>
        </w:rPr>
        <w:t>podle stejného kritéria v jednom roce</w:t>
      </w:r>
      <w:r w:rsidRPr="007F09F1">
        <w:rPr>
          <w:rFonts w:ascii="Arial" w:hAnsi="Arial" w:cs="Arial"/>
        </w:rPr>
        <w:t xml:space="preserve"> do stejného </w:t>
      </w:r>
      <w:del w:id="865" w:author="Rulíková Lucie" w:date="2025-05-14T12:26:00Z" w16du:dateUtc="2025-05-14T10:26:00Z">
        <w:r w:rsidRPr="007F09F1" w:rsidDel="00FC037E">
          <w:rPr>
            <w:rFonts w:ascii="Arial" w:hAnsi="Arial" w:cs="Arial"/>
          </w:rPr>
          <w:delText>Odborného panelu</w:delText>
        </w:r>
      </w:del>
      <w:ins w:id="866" w:author="Rulíková Lucie" w:date="2025-05-14T12:26:00Z" w16du:dateUtc="2025-05-14T10:26:00Z">
        <w:r w:rsidR="00FC037E" w:rsidRPr="007F09F1">
          <w:rPr>
            <w:rFonts w:ascii="Arial" w:hAnsi="Arial" w:cs="Arial"/>
          </w:rPr>
          <w:t>FORDu</w:t>
        </w:r>
      </w:ins>
      <w:r w:rsidRPr="007F09F1">
        <w:rPr>
          <w:rFonts w:ascii="Arial" w:hAnsi="Arial" w:cs="Arial"/>
        </w:rPr>
        <w:t xml:space="preserve">, je výsledek hodnocen pouze jednou a </w:t>
      </w:r>
      <w:del w:id="867" w:author="Rulíková Lucie" w:date="2025-05-14T12:27:00Z" w16du:dateUtc="2025-05-14T10:27:00Z">
        <w:r w:rsidRPr="007F09F1" w:rsidDel="00FC037E">
          <w:rPr>
            <w:rFonts w:ascii="Arial" w:hAnsi="Arial" w:cs="Arial"/>
          </w:rPr>
          <w:delText xml:space="preserve">obě </w:delText>
        </w:r>
      </w:del>
      <w:ins w:id="868" w:author="Rulíková Lucie" w:date="2025-05-14T12:27:00Z" w16du:dateUtc="2025-05-14T10:27:00Z">
        <w:r w:rsidR="00FC037E" w:rsidRPr="007F09F1">
          <w:rPr>
            <w:rFonts w:ascii="Arial" w:hAnsi="Arial" w:cs="Arial"/>
          </w:rPr>
          <w:t xml:space="preserve">přihlašující </w:t>
        </w:r>
      </w:ins>
      <w:r w:rsidRPr="007F09F1">
        <w:rPr>
          <w:rFonts w:ascii="Arial" w:hAnsi="Arial" w:cs="Arial"/>
        </w:rPr>
        <w:t>instituce získávají stejné hodnocení.</w:t>
      </w:r>
    </w:p>
    <w:p w14:paraId="15EEDBF3" w14:textId="22FD57B3" w:rsidR="000E0ED0" w:rsidRPr="007F09F1" w:rsidRDefault="000E0ED0" w:rsidP="005D33EA">
      <w:pPr>
        <w:pStyle w:val="Odstavecseseznamem"/>
        <w:numPr>
          <w:ilvl w:val="0"/>
          <w:numId w:val="12"/>
        </w:numPr>
        <w:jc w:val="both"/>
        <w:rPr>
          <w:rFonts w:ascii="Arial" w:hAnsi="Arial" w:cs="Arial"/>
        </w:rPr>
      </w:pPr>
      <w:r w:rsidRPr="007F09F1">
        <w:rPr>
          <w:rFonts w:ascii="Arial" w:hAnsi="Arial" w:cs="Arial"/>
        </w:rPr>
        <w:t xml:space="preserve">V případě, že je výsledek předložen k hodnocení </w:t>
      </w:r>
      <w:r w:rsidRPr="007F09F1">
        <w:rPr>
          <w:rFonts w:ascii="Arial" w:hAnsi="Arial" w:cs="Arial"/>
          <w:b/>
        </w:rPr>
        <w:t xml:space="preserve">podle stejného kritéria </w:t>
      </w:r>
      <w:ins w:id="869" w:author="Rulíková Lucie" w:date="2025-05-14T12:27:00Z" w16du:dateUtc="2025-05-14T10:27:00Z">
        <w:r w:rsidR="00FC037E" w:rsidRPr="007F09F1">
          <w:rPr>
            <w:rFonts w:ascii="Arial" w:hAnsi="Arial" w:cs="Arial"/>
            <w:b/>
          </w:rPr>
          <w:t xml:space="preserve">do stejného FORDu </w:t>
        </w:r>
      </w:ins>
      <w:r w:rsidRPr="007F09F1">
        <w:rPr>
          <w:rFonts w:ascii="Arial" w:hAnsi="Arial" w:cs="Arial"/>
          <w:b/>
        </w:rPr>
        <w:t>v různých letech</w:t>
      </w:r>
      <w:r w:rsidRPr="007F09F1">
        <w:rPr>
          <w:rFonts w:ascii="Arial" w:hAnsi="Arial" w:cs="Arial"/>
        </w:rPr>
        <w:t xml:space="preserve"> hodnocení, výsledek již není znovu hodnocen a přebírá se dřívější hodnocení. </w:t>
      </w:r>
    </w:p>
    <w:p w14:paraId="0778B347" w14:textId="5612CD04" w:rsidR="000E0ED0" w:rsidRPr="007F09F1" w:rsidRDefault="000E0ED0" w:rsidP="005D33EA">
      <w:pPr>
        <w:pStyle w:val="Odstavecseseznamem"/>
        <w:numPr>
          <w:ilvl w:val="0"/>
          <w:numId w:val="12"/>
        </w:numPr>
        <w:jc w:val="both"/>
        <w:rPr>
          <w:rFonts w:ascii="Arial" w:hAnsi="Arial" w:cs="Arial"/>
        </w:rPr>
      </w:pPr>
      <w:r w:rsidRPr="007F09F1">
        <w:rPr>
          <w:rFonts w:ascii="Arial" w:hAnsi="Arial" w:cs="Arial"/>
        </w:rPr>
        <w:t xml:space="preserve">V případě, kdy je výsledek předložen k hodnocení </w:t>
      </w:r>
      <w:r w:rsidRPr="007F09F1">
        <w:rPr>
          <w:rFonts w:ascii="Arial" w:hAnsi="Arial" w:cs="Arial"/>
          <w:b/>
        </w:rPr>
        <w:t>podle různých kritérií</w:t>
      </w:r>
      <w:r w:rsidRPr="007F09F1">
        <w:rPr>
          <w:rFonts w:ascii="Arial" w:hAnsi="Arial" w:cs="Arial"/>
        </w:rPr>
        <w:t>, a to jednou VO do hodnocení podle kritéria přínos k poznání a druhou VO podle kritéria společenská relevance, je hodnocen podle obou kritérií</w:t>
      </w:r>
      <w:r w:rsidR="00031316" w:rsidRPr="007F09F1">
        <w:rPr>
          <w:rFonts w:ascii="Arial" w:hAnsi="Arial" w:cs="Arial"/>
        </w:rPr>
        <w:t>. H</w:t>
      </w:r>
      <w:r w:rsidRPr="007F09F1">
        <w:rPr>
          <w:rFonts w:ascii="Arial" w:hAnsi="Arial" w:cs="Arial"/>
        </w:rPr>
        <w:t xml:space="preserve">odnocení může být </w:t>
      </w:r>
      <w:r w:rsidR="00031316" w:rsidRPr="007F09F1">
        <w:rPr>
          <w:rFonts w:ascii="Arial" w:hAnsi="Arial" w:cs="Arial"/>
        </w:rPr>
        <w:t xml:space="preserve">v tomto případě </w:t>
      </w:r>
      <w:r w:rsidRPr="007F09F1">
        <w:rPr>
          <w:rFonts w:ascii="Arial" w:hAnsi="Arial" w:cs="Arial"/>
        </w:rPr>
        <w:t>odlišné, neboť jde o</w:t>
      </w:r>
      <w:r w:rsidR="00E23E2D" w:rsidRPr="007F09F1">
        <w:rPr>
          <w:rFonts w:ascii="Arial" w:hAnsi="Arial" w:cs="Arial"/>
        </w:rPr>
        <w:t> </w:t>
      </w:r>
      <w:r w:rsidRPr="007F09F1">
        <w:rPr>
          <w:rFonts w:ascii="Arial" w:hAnsi="Arial" w:cs="Arial"/>
        </w:rPr>
        <w:t>různá kritéria.</w:t>
      </w:r>
    </w:p>
    <w:p w14:paraId="3C824E89" w14:textId="77777777" w:rsidR="000E0ED0" w:rsidRPr="007F09F1" w:rsidRDefault="000E0ED0" w:rsidP="005D33EA">
      <w:pPr>
        <w:pStyle w:val="Odstavecseseznamem"/>
        <w:numPr>
          <w:ilvl w:val="0"/>
          <w:numId w:val="12"/>
        </w:numPr>
        <w:jc w:val="both"/>
        <w:rPr>
          <w:rFonts w:ascii="Arial" w:hAnsi="Arial" w:cs="Arial"/>
        </w:rPr>
      </w:pPr>
      <w:r w:rsidRPr="007F09F1">
        <w:rPr>
          <w:rFonts w:ascii="Arial" w:hAnsi="Arial" w:cs="Arial"/>
        </w:rPr>
        <w:t xml:space="preserve">V případě, kdy je výsledek předložen k hodnocení </w:t>
      </w:r>
      <w:r w:rsidRPr="007F09F1">
        <w:rPr>
          <w:rFonts w:ascii="Arial" w:hAnsi="Arial" w:cs="Arial"/>
          <w:b/>
        </w:rPr>
        <w:t>do různých oborů FORD</w:t>
      </w:r>
      <w:r w:rsidRPr="007F09F1">
        <w:rPr>
          <w:rFonts w:ascii="Arial" w:hAnsi="Arial" w:cs="Arial"/>
        </w:rPr>
        <w:t xml:space="preserve">, bude výsledek v těchto oborech hodnocen nezávisle, pokud má každá z předkládajících VO zásadní podíl na jiné oborové části výsledku. </w:t>
      </w:r>
    </w:p>
    <w:p w14:paraId="6E0BA9E5" w14:textId="23834905" w:rsidR="000E0ED0" w:rsidRPr="007F09F1" w:rsidRDefault="000E0ED0" w:rsidP="00FC7804">
      <w:pPr>
        <w:pStyle w:val="Nadpis3"/>
      </w:pPr>
      <w:bookmarkStart w:id="870" w:name="_Toc160113308"/>
      <w:bookmarkStart w:id="871" w:name="_Toc164161476"/>
      <w:bookmarkStart w:id="872" w:name="_Toc195174949"/>
      <w:bookmarkStart w:id="873" w:name="_Toc198129037"/>
      <w:bookmarkEnd w:id="870"/>
      <w:r w:rsidRPr="007F09F1">
        <w:t>Hodnocení interdisciplinárních výsledků</w:t>
      </w:r>
      <w:bookmarkEnd w:id="871"/>
      <w:bookmarkEnd w:id="872"/>
      <w:bookmarkEnd w:id="873"/>
    </w:p>
    <w:p w14:paraId="14AF2CB6" w14:textId="4EE4F0CE" w:rsidR="00372EFE" w:rsidRPr="007F09F1" w:rsidDel="00FC037E" w:rsidRDefault="00372EFE" w:rsidP="005D33EA">
      <w:pPr>
        <w:spacing w:after="0"/>
        <w:jc w:val="both"/>
        <w:rPr>
          <w:del w:id="874" w:author="Rulíková Lucie" w:date="2025-05-14T12:26:00Z" w16du:dateUtc="2025-05-14T10:26:00Z"/>
          <w:rFonts w:ascii="Arial" w:hAnsi="Arial" w:cs="Arial"/>
          <w:b/>
          <w:bCs/>
        </w:rPr>
      </w:pPr>
    </w:p>
    <w:p w14:paraId="18A43072" w14:textId="459F8E68" w:rsidR="000E0ED0" w:rsidRPr="007F09F1" w:rsidRDefault="000E0ED0" w:rsidP="005D33EA">
      <w:pPr>
        <w:spacing w:after="0"/>
        <w:jc w:val="both"/>
        <w:rPr>
          <w:rFonts w:ascii="Arial" w:hAnsi="Arial" w:cs="Arial"/>
        </w:rPr>
      </w:pPr>
      <w:r w:rsidRPr="007F09F1">
        <w:rPr>
          <w:rFonts w:ascii="Arial" w:hAnsi="Arial" w:cs="Arial"/>
        </w:rPr>
        <w:t>Interdisciplinárním výzkumem se rozumí takový výzkum týmů nebo jednotlivců, který integruje informace, data, techniky, nástroje, perspektivy, koncepty a/nebo teorie ze dvou nebo více oborů nebo týmů specializovaných znalostí s cílem pokročit v základním porozumění nebo vyřešit problémy, jejichž řešení přesahují rámec jedné disciplíny. Interdisciplinární výzkum se</w:t>
      </w:r>
      <w:r w:rsidR="00E23E2D" w:rsidRPr="007F09F1">
        <w:rPr>
          <w:rFonts w:ascii="Arial" w:hAnsi="Arial" w:cs="Arial"/>
        </w:rPr>
        <w:t> </w:t>
      </w:r>
      <w:r w:rsidRPr="007F09F1">
        <w:rPr>
          <w:rFonts w:ascii="Arial" w:hAnsi="Arial" w:cs="Arial"/>
        </w:rPr>
        <w:t>tak opírá o sdílené znalosti.</w:t>
      </w:r>
    </w:p>
    <w:p w14:paraId="6DE33C69" w14:textId="77777777" w:rsidR="000E0ED0" w:rsidRPr="007F09F1" w:rsidRDefault="000E0ED0" w:rsidP="005D33EA">
      <w:pPr>
        <w:spacing w:after="0"/>
        <w:jc w:val="both"/>
        <w:rPr>
          <w:rFonts w:ascii="Arial" w:hAnsi="Arial" w:cs="Arial"/>
        </w:rPr>
      </w:pPr>
    </w:p>
    <w:p w14:paraId="41916E6C" w14:textId="023FE6ED" w:rsidR="000E0ED0" w:rsidRPr="007F09F1" w:rsidRDefault="000E0ED0" w:rsidP="005D33EA">
      <w:pPr>
        <w:spacing w:after="0"/>
        <w:jc w:val="both"/>
        <w:rPr>
          <w:rFonts w:ascii="Arial" w:hAnsi="Arial" w:cs="Arial"/>
          <w:b/>
          <w:bCs/>
        </w:rPr>
      </w:pPr>
      <w:r w:rsidRPr="007F09F1">
        <w:rPr>
          <w:rFonts w:ascii="Arial" w:hAnsi="Arial" w:cs="Arial"/>
          <w:b/>
          <w:bCs/>
        </w:rPr>
        <w:t xml:space="preserve">Proces hodnocení interdisciplinárních výsledků v </w:t>
      </w:r>
      <w:r w:rsidR="00372EFE" w:rsidRPr="007F09F1">
        <w:rPr>
          <w:rFonts w:ascii="Arial" w:hAnsi="Arial" w:cs="Arial"/>
          <w:b/>
          <w:bCs/>
        </w:rPr>
        <w:t>M</w:t>
      </w:r>
      <w:r w:rsidRPr="007F09F1">
        <w:rPr>
          <w:rFonts w:ascii="Arial" w:hAnsi="Arial" w:cs="Arial"/>
          <w:b/>
          <w:bCs/>
        </w:rPr>
        <w:t xml:space="preserve">odulu 1 </w:t>
      </w:r>
    </w:p>
    <w:p w14:paraId="0179B181" w14:textId="77777777" w:rsidR="00EA0B00" w:rsidRPr="007F09F1" w:rsidRDefault="00372EFE" w:rsidP="005D33EA">
      <w:pPr>
        <w:spacing w:after="0"/>
        <w:jc w:val="both"/>
        <w:rPr>
          <w:ins w:id="875" w:author="Rulíková Lucie" w:date="2025-05-14T12:36:00Z" w16du:dateUtc="2025-05-14T10:36:00Z"/>
          <w:rFonts w:ascii="Arial" w:hAnsi="Arial" w:cs="Arial"/>
        </w:rPr>
      </w:pPr>
      <w:r w:rsidRPr="007F09F1">
        <w:rPr>
          <w:rFonts w:ascii="Arial" w:hAnsi="Arial" w:cs="Arial"/>
        </w:rPr>
        <w:t>V rámci výzvy k přihlašování vybraných výsledků do hodnocení v</w:t>
      </w:r>
      <w:r w:rsidR="003944F9" w:rsidRPr="007F09F1">
        <w:rPr>
          <w:rFonts w:ascii="Arial" w:hAnsi="Arial" w:cs="Arial"/>
        </w:rPr>
        <w:t> </w:t>
      </w:r>
      <w:r w:rsidRPr="007F09F1">
        <w:rPr>
          <w:rFonts w:ascii="Arial" w:hAnsi="Arial" w:cs="Arial"/>
        </w:rPr>
        <w:t>M</w:t>
      </w:r>
      <w:r w:rsidR="003944F9" w:rsidRPr="007F09F1">
        <w:rPr>
          <w:rFonts w:ascii="Arial" w:hAnsi="Arial" w:cs="Arial"/>
        </w:rPr>
        <w:t xml:space="preserve">odulu </w:t>
      </w:r>
      <w:r w:rsidRPr="007F09F1">
        <w:rPr>
          <w:rFonts w:ascii="Arial" w:hAnsi="Arial" w:cs="Arial"/>
        </w:rPr>
        <w:t xml:space="preserve">1 budou VO vyzvány, aby interdisciplinární výsledky </w:t>
      </w:r>
      <w:ins w:id="876" w:author="Autor">
        <w:r w:rsidR="00031316" w:rsidRPr="007F09F1">
          <w:rPr>
            <w:rFonts w:ascii="Arial" w:hAnsi="Arial" w:cs="Arial"/>
          </w:rPr>
          <w:t xml:space="preserve">v aplikaci </w:t>
        </w:r>
        <w:del w:id="877" w:author="Rulíková Lucie" w:date="2025-05-14T12:30:00Z" w16du:dateUtc="2025-05-14T10:30:00Z">
          <w:r w:rsidR="00031316" w:rsidRPr="007F09F1" w:rsidDel="00EA0B00">
            <w:rPr>
              <w:rFonts w:ascii="Arial" w:hAnsi="Arial" w:cs="Arial"/>
            </w:rPr>
            <w:delText>pro přihlašování</w:delText>
          </w:r>
        </w:del>
      </w:ins>
      <w:ins w:id="878" w:author="Rulíková Lucie" w:date="2025-05-14T12:30:00Z" w16du:dateUtc="2025-05-14T10:30:00Z">
        <w:r w:rsidR="00EA0B00" w:rsidRPr="007F09F1">
          <w:rPr>
            <w:rFonts w:ascii="Arial" w:hAnsi="Arial" w:cs="Arial"/>
          </w:rPr>
          <w:t>SKV</w:t>
        </w:r>
      </w:ins>
      <w:ins w:id="879" w:author="Autor">
        <w:r w:rsidR="00031316" w:rsidRPr="007F09F1">
          <w:rPr>
            <w:rFonts w:ascii="Arial" w:hAnsi="Arial" w:cs="Arial"/>
          </w:rPr>
          <w:t xml:space="preserve"> </w:t>
        </w:r>
      </w:ins>
      <w:r w:rsidRPr="007F09F1">
        <w:rPr>
          <w:rFonts w:ascii="Arial" w:hAnsi="Arial" w:cs="Arial"/>
        </w:rPr>
        <w:t>identifikovaly</w:t>
      </w:r>
      <w:ins w:id="880" w:author="Autor">
        <w:r w:rsidR="004C399C" w:rsidRPr="007F09F1">
          <w:rPr>
            <w:rFonts w:ascii="Arial" w:hAnsi="Arial" w:cs="Arial"/>
          </w:rPr>
          <w:t xml:space="preserve"> </w:t>
        </w:r>
        <w:commentRangeStart w:id="881"/>
        <w:del w:id="882" w:author="Autor">
          <w:r w:rsidR="004C399C" w:rsidRPr="007F09F1" w:rsidDel="00031316">
            <w:rPr>
              <w:rFonts w:ascii="Arial" w:hAnsi="Arial" w:cs="Arial"/>
            </w:rPr>
            <w:delText>v aplikaci pro přihlašování</w:delText>
          </w:r>
        </w:del>
        <w:r w:rsidR="00031316" w:rsidRPr="007F09F1">
          <w:rPr>
            <w:rFonts w:ascii="Arial" w:hAnsi="Arial" w:cs="Arial"/>
          </w:rPr>
          <w:t xml:space="preserve">a </w:t>
        </w:r>
      </w:ins>
      <w:ins w:id="883" w:author="Rulíková Lucie" w:date="2025-05-14T12:34:00Z" w16du:dateUtc="2025-05-14T10:34:00Z">
        <w:r w:rsidR="00EA0B00" w:rsidRPr="007F09F1">
          <w:rPr>
            <w:rFonts w:ascii="Arial" w:hAnsi="Arial" w:cs="Arial"/>
          </w:rPr>
          <w:t>zdůvodnily</w:t>
        </w:r>
      </w:ins>
      <w:ins w:id="884" w:author="Autor">
        <w:del w:id="885" w:author="Rulíková Lucie" w:date="2025-05-14T12:35:00Z" w16du:dateUtc="2025-05-14T10:35:00Z">
          <w:r w:rsidR="00031316" w:rsidRPr="007F09F1" w:rsidDel="00EA0B00">
            <w:rPr>
              <w:rFonts w:ascii="Arial" w:hAnsi="Arial" w:cs="Arial"/>
              <w:strike/>
            </w:rPr>
            <w:delText>uvedly důvod</w:delText>
          </w:r>
        </w:del>
        <w:del w:id="886" w:author="Rulíková Lucie" w:date="2025-05-14T12:30:00Z" w16du:dateUtc="2025-05-14T10:30:00Z">
          <w:r w:rsidR="00031316" w:rsidRPr="007F09F1" w:rsidDel="00EA0B00">
            <w:rPr>
              <w:rFonts w:ascii="Arial" w:hAnsi="Arial" w:cs="Arial"/>
              <w:strike/>
            </w:rPr>
            <w:delText>u</w:delText>
          </w:r>
        </w:del>
        <w:del w:id="887" w:author="Rulíková Lucie" w:date="2025-05-14T12:35:00Z" w16du:dateUtc="2025-05-14T10:35:00Z">
          <w:r w:rsidR="00031316" w:rsidRPr="007F09F1" w:rsidDel="00EA0B00">
            <w:rPr>
              <w:rFonts w:ascii="Arial" w:hAnsi="Arial" w:cs="Arial"/>
              <w:strike/>
            </w:rPr>
            <w:delText xml:space="preserve"> k to</w:delText>
          </w:r>
        </w:del>
        <w:del w:id="888" w:author="Rulíková Lucie" w:date="2025-05-14T12:36:00Z" w16du:dateUtc="2025-05-14T10:36:00Z">
          <w:r w:rsidR="00031316" w:rsidRPr="007F09F1" w:rsidDel="00EA0B00">
            <w:rPr>
              <w:rFonts w:ascii="Arial" w:hAnsi="Arial" w:cs="Arial"/>
              <w:strike/>
            </w:rPr>
            <w:delText>muto zařazení i oborové klasifikace</w:delText>
          </w:r>
        </w:del>
      </w:ins>
      <w:r w:rsidR="003B6A8E" w:rsidRPr="007F09F1">
        <w:rPr>
          <w:rFonts w:ascii="Arial" w:hAnsi="Arial" w:cs="Arial"/>
        </w:rPr>
        <w:t>.</w:t>
      </w:r>
      <w:r w:rsidRPr="007F09F1">
        <w:rPr>
          <w:rFonts w:ascii="Arial" w:hAnsi="Arial" w:cs="Arial"/>
        </w:rPr>
        <w:t xml:space="preserve"> </w:t>
      </w:r>
      <w:commentRangeEnd w:id="881"/>
      <w:r w:rsidR="004C399C" w:rsidRPr="007F09F1">
        <w:rPr>
          <w:rStyle w:val="Odkaznakoment"/>
        </w:rPr>
        <w:commentReference w:id="881"/>
      </w:r>
      <w:r w:rsidRPr="007F09F1">
        <w:rPr>
          <w:rFonts w:ascii="Arial" w:hAnsi="Arial" w:cs="Arial"/>
        </w:rPr>
        <w:t>Z hlediska kvality hodnocení interdisciplinárních výsledků je zásadní, že hodnocení proved</w:t>
      </w:r>
      <w:del w:id="889" w:author="Rulíková Lucie" w:date="2025-05-14T12:34:00Z" w16du:dateUtc="2025-05-14T10:34:00Z">
        <w:r w:rsidRPr="007F09F1" w:rsidDel="00EA0B00">
          <w:rPr>
            <w:rFonts w:ascii="Arial" w:hAnsi="Arial" w:cs="Arial"/>
          </w:rPr>
          <w:delText>ou</w:delText>
        </w:r>
      </w:del>
      <w:ins w:id="890" w:author="Rulíková Lucie" w:date="2025-05-14T12:34:00Z" w16du:dateUtc="2025-05-14T10:34:00Z">
        <w:r w:rsidR="00EA0B00" w:rsidRPr="007F09F1">
          <w:rPr>
            <w:rFonts w:ascii="Arial" w:hAnsi="Arial" w:cs="Arial"/>
          </w:rPr>
          <w:t>li</w:t>
        </w:r>
      </w:ins>
      <w:r w:rsidRPr="007F09F1">
        <w:rPr>
          <w:rFonts w:ascii="Arial" w:hAnsi="Arial" w:cs="Arial"/>
        </w:rPr>
        <w:t xml:space="preserve"> hodnotitelé s</w:t>
      </w:r>
      <w:r w:rsidR="00031316" w:rsidRPr="007F09F1">
        <w:rPr>
          <w:rFonts w:ascii="Arial" w:hAnsi="Arial" w:cs="Arial"/>
        </w:rPr>
        <w:t> </w:t>
      </w:r>
      <w:r w:rsidRPr="007F09F1">
        <w:rPr>
          <w:rFonts w:ascii="Arial" w:hAnsi="Arial" w:cs="Arial"/>
        </w:rPr>
        <w:t>expertízou v oblasti daného interdisciplinárního výzkumu. V případě hodnocení ve více panelech rozhodují o výsledné známce příslušní garanti na základě konsensu.</w:t>
      </w:r>
      <w:r w:rsidR="003B6A8E" w:rsidRPr="007F09F1">
        <w:rPr>
          <w:rFonts w:ascii="Arial" w:hAnsi="Arial" w:cs="Arial"/>
        </w:rPr>
        <w:t xml:space="preserve"> </w:t>
      </w:r>
    </w:p>
    <w:p w14:paraId="2F011175" w14:textId="6021F5A5" w:rsidR="000E0ED0" w:rsidRPr="007F09F1" w:rsidDel="00EA0B00" w:rsidRDefault="000E0ED0" w:rsidP="00EA0B00">
      <w:pPr>
        <w:spacing w:before="240" w:after="0"/>
        <w:jc w:val="both"/>
        <w:rPr>
          <w:moveFrom w:id="891" w:author="Rulíková Lucie" w:date="2025-05-14T12:37:00Z" w16du:dateUtc="2025-05-14T10:37:00Z"/>
          <w:rFonts w:ascii="Arial" w:hAnsi="Arial" w:cs="Arial"/>
        </w:rPr>
      </w:pPr>
      <w:moveFromRangeStart w:id="892" w:author="Rulíková Lucie" w:date="2025-05-14T12:37:00Z" w:name="move198118694"/>
      <w:moveFrom w:id="893" w:author="Rulíková Lucie" w:date="2025-05-14T12:37:00Z" w16du:dateUtc="2025-05-14T10:37:00Z">
        <w:r w:rsidRPr="007F09F1" w:rsidDel="00EA0B00">
          <w:rPr>
            <w:rFonts w:ascii="Arial" w:hAnsi="Arial" w:cs="Arial"/>
          </w:rPr>
          <w:t>Při hodnocení jednooborového výsledku, u</w:t>
        </w:r>
        <w:r w:rsidR="00E23E2D" w:rsidRPr="007F09F1" w:rsidDel="00EA0B00">
          <w:rPr>
            <w:rFonts w:ascii="Arial" w:hAnsi="Arial" w:cs="Arial"/>
          </w:rPr>
          <w:t> </w:t>
        </w:r>
        <w:r w:rsidRPr="007F09F1" w:rsidDel="00EA0B00">
          <w:rPr>
            <w:rFonts w:ascii="Arial" w:hAnsi="Arial" w:cs="Arial"/>
          </w:rPr>
          <w:t>kterého panel shledá, že jej nelze hodnotit v</w:t>
        </w:r>
        <w:r w:rsidR="00C859CF" w:rsidRPr="007F09F1" w:rsidDel="00EA0B00">
          <w:rPr>
            <w:rFonts w:ascii="Arial" w:hAnsi="Arial" w:cs="Arial"/>
          </w:rPr>
          <w:t> </w:t>
        </w:r>
        <w:r w:rsidRPr="007F09F1" w:rsidDel="00EA0B00">
          <w:rPr>
            <w:rFonts w:ascii="Arial" w:hAnsi="Arial" w:cs="Arial"/>
          </w:rPr>
          <w:t>přihlášeném oboru FORD, bude panelem zhodnocen v</w:t>
        </w:r>
        <w:r w:rsidR="00C859CF" w:rsidRPr="007F09F1" w:rsidDel="00EA0B00">
          <w:rPr>
            <w:rFonts w:ascii="Arial" w:hAnsi="Arial" w:cs="Arial"/>
          </w:rPr>
          <w:t> </w:t>
        </w:r>
        <w:r w:rsidRPr="007F09F1" w:rsidDel="00EA0B00">
          <w:rPr>
            <w:rFonts w:ascii="Arial" w:hAnsi="Arial" w:cs="Arial"/>
          </w:rPr>
          <w:t>odpovídajícím oboru FORD, pokud se jedná o obor ve stejné oborové skupině (</w:t>
        </w:r>
        <w:r w:rsidR="00C859CF" w:rsidRPr="007F09F1" w:rsidDel="00EA0B00">
          <w:rPr>
            <w:rFonts w:ascii="Arial" w:hAnsi="Arial" w:cs="Arial"/>
          </w:rPr>
          <w:t xml:space="preserve">Odborného </w:t>
        </w:r>
        <w:r w:rsidRPr="007F09F1" w:rsidDel="00EA0B00">
          <w:rPr>
            <w:rFonts w:ascii="Arial" w:hAnsi="Arial" w:cs="Arial"/>
          </w:rPr>
          <w:t>panelu). Pokud se jedná o FORD mimo oborovou skupinu a výsledek není multioborový, je výsledku přiřazena nejnižší známka</w:t>
        </w:r>
        <w:r w:rsidR="00372EFE" w:rsidRPr="007F09F1" w:rsidDel="00EA0B00">
          <w:rPr>
            <w:rFonts w:ascii="Arial" w:hAnsi="Arial" w:cs="Arial"/>
          </w:rPr>
          <w:t>.</w:t>
        </w:r>
      </w:moveFrom>
    </w:p>
    <w:moveFromRangeEnd w:id="892"/>
    <w:p w14:paraId="57077113" w14:textId="77777777" w:rsidR="000E0ED0" w:rsidRPr="007F09F1" w:rsidRDefault="000E0ED0" w:rsidP="005D33EA">
      <w:pPr>
        <w:spacing w:after="0"/>
        <w:jc w:val="both"/>
        <w:rPr>
          <w:rFonts w:ascii="Arial" w:hAnsi="Arial" w:cs="Arial"/>
        </w:rPr>
      </w:pPr>
    </w:p>
    <w:p w14:paraId="5389BFE4" w14:textId="31D3DA7C" w:rsidR="000E0ED0" w:rsidRPr="007F09F1" w:rsidRDefault="000E0ED0" w:rsidP="00816780">
      <w:pPr>
        <w:pStyle w:val="Nadpis3"/>
      </w:pPr>
      <w:bookmarkStart w:id="894" w:name="_Toc160113310"/>
      <w:bookmarkStart w:id="895" w:name="_Toc160113311"/>
      <w:bookmarkStart w:id="896" w:name="_Toc164161477"/>
      <w:bookmarkStart w:id="897" w:name="_Toc195174950"/>
      <w:bookmarkStart w:id="898" w:name="_Toc198129038"/>
      <w:bookmarkEnd w:id="894"/>
      <w:bookmarkEnd w:id="895"/>
      <w:r w:rsidRPr="007F09F1">
        <w:t>Kontrolní a opravné mechanismy</w:t>
      </w:r>
      <w:bookmarkEnd w:id="896"/>
      <w:bookmarkEnd w:id="897"/>
      <w:bookmarkEnd w:id="898"/>
      <w:r w:rsidRPr="007F09F1">
        <w:t xml:space="preserve"> </w:t>
      </w:r>
    </w:p>
    <w:p w14:paraId="66936D6F" w14:textId="35855847" w:rsidR="000E0ED0" w:rsidRPr="007F09F1" w:rsidRDefault="000E0ED0" w:rsidP="005D33EA">
      <w:pPr>
        <w:jc w:val="both"/>
        <w:rPr>
          <w:rFonts w:ascii="Arial" w:hAnsi="Arial" w:cs="Arial"/>
        </w:rPr>
      </w:pPr>
      <w:r w:rsidRPr="007F09F1">
        <w:rPr>
          <w:rFonts w:ascii="Arial" w:hAnsi="Arial" w:cs="Arial"/>
        </w:rPr>
        <w:t>P</w:t>
      </w:r>
      <w:r w:rsidR="00372EFE" w:rsidRPr="007F09F1">
        <w:rPr>
          <w:rFonts w:ascii="Arial" w:hAnsi="Arial" w:cs="Arial"/>
        </w:rPr>
        <w:t xml:space="preserve">ro zachování objektivity, transparentnosti a předvídatelnosti </w:t>
      </w:r>
      <w:r w:rsidR="003944F9" w:rsidRPr="007F09F1">
        <w:rPr>
          <w:rFonts w:ascii="Arial" w:hAnsi="Arial" w:cs="Arial"/>
        </w:rPr>
        <w:t xml:space="preserve">hodnocení v Modulu </w:t>
      </w:r>
      <w:r w:rsidRPr="007F09F1">
        <w:rPr>
          <w:rFonts w:ascii="Arial" w:hAnsi="Arial" w:cs="Arial"/>
        </w:rPr>
        <w:t>1 jsou v Metodice implementovány následující kontrolní mechanizmy.</w:t>
      </w:r>
    </w:p>
    <w:p w14:paraId="1C0AC00F" w14:textId="6E7A8EEC" w:rsidR="003524AD" w:rsidRPr="007F09F1" w:rsidRDefault="00E23E2D" w:rsidP="00E23E2D">
      <w:pPr>
        <w:spacing w:before="120" w:after="0"/>
        <w:jc w:val="both"/>
        <w:rPr>
          <w:rFonts w:ascii="Arial" w:hAnsi="Arial" w:cs="Arial"/>
          <w:b/>
        </w:rPr>
      </w:pPr>
      <w:r w:rsidRPr="007F09F1">
        <w:rPr>
          <w:rFonts w:ascii="Arial" w:hAnsi="Arial" w:cs="Arial"/>
          <w:b/>
        </w:rPr>
        <w:lastRenderedPageBreak/>
        <w:t>Střet zájmů</w:t>
      </w:r>
    </w:p>
    <w:p w14:paraId="3BF0A21C" w14:textId="67865037" w:rsidR="000E0ED0" w:rsidRPr="007F09F1" w:rsidRDefault="000E0ED0" w:rsidP="005D33EA">
      <w:pPr>
        <w:jc w:val="both"/>
        <w:rPr>
          <w:rFonts w:ascii="Arial" w:hAnsi="Arial" w:cs="Arial"/>
        </w:rPr>
      </w:pPr>
      <w:r w:rsidRPr="007F09F1">
        <w:rPr>
          <w:rFonts w:ascii="Arial" w:hAnsi="Arial" w:cs="Arial"/>
        </w:rPr>
        <w:t xml:space="preserve">Za vylučující střet zájmů se považuje, pokud </w:t>
      </w:r>
      <w:del w:id="899" w:author="Rulíková Lucie" w:date="2025-05-14T12:40:00Z" w16du:dateUtc="2025-05-14T10:40:00Z">
        <w:r w:rsidR="00EB55AB" w:rsidRPr="007F09F1" w:rsidDel="005001BB">
          <w:rPr>
            <w:rFonts w:ascii="Arial" w:hAnsi="Arial" w:cs="Arial"/>
          </w:rPr>
          <w:delText>člen OOH (dále „</w:delText>
        </w:r>
      </w:del>
      <w:r w:rsidRPr="007F09F1">
        <w:rPr>
          <w:rFonts w:ascii="Arial" w:hAnsi="Arial" w:cs="Arial"/>
        </w:rPr>
        <w:t>hodnotitel</w:t>
      </w:r>
      <w:del w:id="900" w:author="Rulíková Lucie" w:date="2025-05-14T12:40:00Z" w16du:dateUtc="2025-05-14T10:40:00Z">
        <w:r w:rsidR="00EB55AB" w:rsidRPr="007F09F1" w:rsidDel="005001BB">
          <w:rPr>
            <w:rFonts w:ascii="Arial" w:hAnsi="Arial" w:cs="Arial"/>
          </w:rPr>
          <w:delText>“)</w:delText>
        </w:r>
      </w:del>
      <w:r w:rsidRPr="007F09F1">
        <w:rPr>
          <w:rFonts w:ascii="Arial" w:hAnsi="Arial" w:cs="Arial"/>
        </w:rPr>
        <w:t>:</w:t>
      </w:r>
    </w:p>
    <w:p w14:paraId="1987E3EA" w14:textId="77777777" w:rsidR="000E0ED0" w:rsidRPr="007F09F1" w:rsidRDefault="000E0ED0" w:rsidP="00910844">
      <w:pPr>
        <w:pStyle w:val="Odstavecseseznamem"/>
        <w:numPr>
          <w:ilvl w:val="0"/>
          <w:numId w:val="45"/>
        </w:numPr>
        <w:jc w:val="both"/>
        <w:rPr>
          <w:rFonts w:ascii="Arial" w:hAnsi="Arial" w:cs="Arial"/>
        </w:rPr>
      </w:pPr>
      <w:r w:rsidRPr="007F09F1">
        <w:rPr>
          <w:rFonts w:ascii="Arial" w:hAnsi="Arial" w:cs="Arial"/>
        </w:rPr>
        <w:t>je spoluautorem výsledků, které by měl hodnotit nebo byl zapojen do jejich přípravy;</w:t>
      </w:r>
    </w:p>
    <w:p w14:paraId="0D3F5663" w14:textId="1267750E" w:rsidR="000E0ED0" w:rsidRPr="007F09F1" w:rsidRDefault="000E0ED0" w:rsidP="00910844">
      <w:pPr>
        <w:pStyle w:val="Odstavecseseznamem"/>
        <w:numPr>
          <w:ilvl w:val="0"/>
          <w:numId w:val="45"/>
        </w:numPr>
        <w:jc w:val="both"/>
        <w:rPr>
          <w:rFonts w:ascii="Arial" w:hAnsi="Arial" w:cs="Arial"/>
        </w:rPr>
      </w:pPr>
      <w:r w:rsidRPr="007F09F1">
        <w:rPr>
          <w:rFonts w:ascii="Arial" w:hAnsi="Arial" w:cs="Arial"/>
        </w:rPr>
        <w:t>je zaměstnán formou pracovní smlouvy či dohody u právnické osoby, jejíž výsledky budou hodnoceny</w:t>
      </w:r>
      <w:ins w:id="901" w:author="Autor">
        <w:r w:rsidR="00C105B6" w:rsidRPr="007F09F1">
          <w:rPr>
            <w:rFonts w:ascii="Arial" w:hAnsi="Arial" w:cs="Arial"/>
          </w:rPr>
          <w:t xml:space="preserve"> (netýká se případů jako je například </w:t>
        </w:r>
        <w:del w:id="902" w:author="Autor">
          <w:r w:rsidR="00C105B6" w:rsidRPr="007F09F1" w:rsidDel="00E75ACF">
            <w:rPr>
              <w:rFonts w:ascii="Arial" w:hAnsi="Arial" w:cs="Arial"/>
            </w:rPr>
            <w:delText>provedení</w:delText>
          </w:r>
        </w:del>
        <w:r w:rsidR="00E75ACF" w:rsidRPr="007F09F1">
          <w:rPr>
            <w:rFonts w:ascii="Arial" w:hAnsi="Arial" w:cs="Arial"/>
          </w:rPr>
          <w:t>vypracování</w:t>
        </w:r>
        <w:r w:rsidR="00C105B6" w:rsidRPr="007F09F1">
          <w:rPr>
            <w:rFonts w:ascii="Arial" w:hAnsi="Arial" w:cs="Arial"/>
          </w:rPr>
          <w:t xml:space="preserve"> posudku, účast na obhajobách apod.)</w:t>
        </w:r>
      </w:ins>
      <w:ins w:id="903" w:author="Rulíková Lucie" w:date="2025-05-14T12:38:00Z" w16du:dateUtc="2025-05-14T10:38:00Z">
        <w:r w:rsidR="00910844" w:rsidRPr="007F09F1">
          <w:rPr>
            <w:rFonts w:ascii="Arial" w:hAnsi="Arial" w:cs="Arial"/>
          </w:rPr>
          <w:t>,</w:t>
        </w:r>
      </w:ins>
      <w:del w:id="904" w:author="Rulíková Lucie" w:date="2025-05-14T12:38:00Z" w16du:dateUtc="2025-05-14T10:38:00Z">
        <w:r w:rsidRPr="007F09F1" w:rsidDel="00910844">
          <w:rPr>
            <w:rFonts w:ascii="Arial" w:hAnsi="Arial" w:cs="Arial"/>
          </w:rPr>
          <w:delText>;</w:delText>
        </w:r>
      </w:del>
    </w:p>
    <w:p w14:paraId="51E1C74A" w14:textId="6DFBFD29" w:rsidR="000E0ED0" w:rsidRPr="007F09F1" w:rsidRDefault="000E0ED0" w:rsidP="00910844">
      <w:pPr>
        <w:pStyle w:val="Odstavecseseznamem"/>
        <w:numPr>
          <w:ilvl w:val="0"/>
          <w:numId w:val="45"/>
        </w:numPr>
        <w:jc w:val="both"/>
        <w:rPr>
          <w:rFonts w:ascii="Arial" w:hAnsi="Arial" w:cs="Arial"/>
        </w:rPr>
      </w:pPr>
      <w:r w:rsidRPr="007F09F1">
        <w:rPr>
          <w:rFonts w:ascii="Arial" w:hAnsi="Arial" w:cs="Arial"/>
        </w:rPr>
        <w:t>má blízké rodinné vazby (např. manžel/ka, partner/ka, dítě, sourozenec, rodič, žijící i</w:t>
      </w:r>
      <w:r w:rsidR="00E23E2D" w:rsidRPr="007F09F1">
        <w:rPr>
          <w:rFonts w:ascii="Arial" w:hAnsi="Arial" w:cs="Arial"/>
        </w:rPr>
        <w:t> </w:t>
      </w:r>
      <w:r w:rsidRPr="007F09F1">
        <w:rPr>
          <w:rFonts w:ascii="Arial" w:hAnsi="Arial" w:cs="Arial"/>
        </w:rPr>
        <w:t xml:space="preserve">nežijící ve společné domácnosti) nebo jiné úzké osobní vazby s osobou, která je autorem výsledků, které budou hodnoceny nebo která je z </w:t>
      </w:r>
      <w:r w:rsidR="00226CB0" w:rsidRPr="007F09F1">
        <w:rPr>
          <w:rFonts w:ascii="Arial" w:hAnsi="Arial" w:cs="Arial"/>
        </w:rPr>
        <w:t>pracoviště</w:t>
      </w:r>
      <w:r w:rsidRPr="007F09F1">
        <w:rPr>
          <w:rFonts w:ascii="Arial" w:hAnsi="Arial" w:cs="Arial"/>
        </w:rPr>
        <w:t>, která bude hodnocena, nebo s vedoucím jednotky, která bude hodnocena, nebo s jakýmkoliv statutárním zástupcem právnické osoby, která bude hodnocena</w:t>
      </w:r>
      <w:ins w:id="905" w:author="Rulíková Lucie" w:date="2025-05-14T12:38:00Z" w16du:dateUtc="2025-05-14T10:38:00Z">
        <w:r w:rsidR="00910844" w:rsidRPr="007F09F1">
          <w:rPr>
            <w:rFonts w:ascii="Arial" w:hAnsi="Arial" w:cs="Arial"/>
          </w:rPr>
          <w:t>,</w:t>
        </w:r>
      </w:ins>
      <w:del w:id="906" w:author="Rulíková Lucie" w:date="2025-05-14T12:38:00Z" w16du:dateUtc="2025-05-14T10:38:00Z">
        <w:r w:rsidRPr="007F09F1" w:rsidDel="00910844">
          <w:rPr>
            <w:rFonts w:ascii="Arial" w:hAnsi="Arial" w:cs="Arial"/>
          </w:rPr>
          <w:delText>;</w:delText>
        </w:r>
      </w:del>
    </w:p>
    <w:p w14:paraId="5DA74BFB" w14:textId="77777777" w:rsidR="000E0ED0" w:rsidRPr="007F09F1" w:rsidRDefault="000E0ED0" w:rsidP="00910844">
      <w:pPr>
        <w:pStyle w:val="Odstavecseseznamem"/>
        <w:numPr>
          <w:ilvl w:val="0"/>
          <w:numId w:val="45"/>
        </w:numPr>
        <w:jc w:val="both"/>
        <w:rPr>
          <w:rFonts w:ascii="Arial" w:hAnsi="Arial" w:cs="Arial"/>
        </w:rPr>
      </w:pPr>
      <w:r w:rsidRPr="007F09F1">
        <w:rPr>
          <w:rFonts w:ascii="Arial" w:hAnsi="Arial" w:cs="Arial"/>
        </w:rPr>
        <w:t>je zapojen do řízení právnické osoby, jejíž výsledky budou hodnoceny;</w:t>
      </w:r>
    </w:p>
    <w:p w14:paraId="761ABDD0" w14:textId="6AC08BEF" w:rsidR="000E0ED0" w:rsidRPr="007F09F1" w:rsidRDefault="000E0ED0" w:rsidP="00910844">
      <w:pPr>
        <w:pStyle w:val="Odstavecseseznamem"/>
        <w:numPr>
          <w:ilvl w:val="0"/>
          <w:numId w:val="45"/>
        </w:numPr>
        <w:jc w:val="both"/>
        <w:rPr>
          <w:rFonts w:ascii="Arial" w:hAnsi="Arial" w:cs="Arial"/>
        </w:rPr>
      </w:pPr>
      <w:r w:rsidRPr="007F09F1">
        <w:rPr>
          <w:rFonts w:ascii="Arial" w:hAnsi="Arial" w:cs="Arial"/>
        </w:rPr>
        <w:t>má nebo měl vztah vědecké rivality nebo profesionálního nepřátelství s některým spoluautorem výstupů a výsledků, které budou hodnoceny, či s vedoucím jednotky, která bude hodnocena</w:t>
      </w:r>
      <w:ins w:id="907" w:author="Rulíková Lucie" w:date="2025-05-14T12:38:00Z" w16du:dateUtc="2025-05-14T10:38:00Z">
        <w:r w:rsidR="00910844" w:rsidRPr="007F09F1">
          <w:rPr>
            <w:rFonts w:ascii="Arial" w:hAnsi="Arial" w:cs="Arial"/>
          </w:rPr>
          <w:t>,</w:t>
        </w:r>
      </w:ins>
      <w:del w:id="908" w:author="Rulíková Lucie" w:date="2025-05-14T12:38:00Z" w16du:dateUtc="2025-05-14T10:38:00Z">
        <w:r w:rsidRPr="007F09F1" w:rsidDel="00910844">
          <w:rPr>
            <w:rFonts w:ascii="Arial" w:hAnsi="Arial" w:cs="Arial"/>
          </w:rPr>
          <w:delText>;</w:delText>
        </w:r>
      </w:del>
    </w:p>
    <w:p w14:paraId="7AF0C866" w14:textId="750743EB" w:rsidR="000E0ED0" w:rsidRPr="007F09F1" w:rsidRDefault="000E0ED0" w:rsidP="00910844">
      <w:pPr>
        <w:pStyle w:val="Odstavecseseznamem"/>
        <w:numPr>
          <w:ilvl w:val="0"/>
          <w:numId w:val="45"/>
        </w:numPr>
        <w:jc w:val="both"/>
        <w:rPr>
          <w:rFonts w:ascii="Arial" w:hAnsi="Arial" w:cs="Arial"/>
        </w:rPr>
      </w:pPr>
      <w:r w:rsidRPr="007F09F1">
        <w:rPr>
          <w:rFonts w:ascii="Arial" w:hAnsi="Arial" w:cs="Arial"/>
        </w:rPr>
        <w:t>je nebo byl</w:t>
      </w:r>
      <w:ins w:id="909" w:author="Autor">
        <w:r w:rsidR="00C105B6" w:rsidRPr="007F09F1">
          <w:rPr>
            <w:rFonts w:ascii="Arial" w:hAnsi="Arial" w:cs="Arial"/>
          </w:rPr>
          <w:t xml:space="preserve"> </w:t>
        </w:r>
        <w:commentRangeStart w:id="910"/>
        <w:r w:rsidR="00C105B6" w:rsidRPr="007F09F1">
          <w:rPr>
            <w:rFonts w:ascii="Arial" w:hAnsi="Arial" w:cs="Arial"/>
          </w:rPr>
          <w:t xml:space="preserve">v posledních </w:t>
        </w:r>
        <w:r w:rsidR="00B7634A" w:rsidRPr="007F09F1">
          <w:rPr>
            <w:rFonts w:ascii="Arial" w:hAnsi="Arial" w:cs="Arial"/>
          </w:rPr>
          <w:t>pěti</w:t>
        </w:r>
        <w:r w:rsidR="00C105B6" w:rsidRPr="007F09F1">
          <w:rPr>
            <w:rFonts w:ascii="Arial" w:hAnsi="Arial" w:cs="Arial"/>
          </w:rPr>
          <w:t xml:space="preserve"> letech</w:t>
        </w:r>
      </w:ins>
      <w:r w:rsidRPr="007F09F1">
        <w:rPr>
          <w:rFonts w:ascii="Arial" w:hAnsi="Arial" w:cs="Arial"/>
        </w:rPr>
        <w:t xml:space="preserve"> </w:t>
      </w:r>
      <w:commentRangeEnd w:id="910"/>
      <w:r w:rsidR="00C105B6" w:rsidRPr="007F09F1">
        <w:rPr>
          <w:rStyle w:val="Odkaznakoment"/>
        </w:rPr>
        <w:commentReference w:id="910"/>
      </w:r>
      <w:r w:rsidRPr="007F09F1">
        <w:rPr>
          <w:rFonts w:ascii="Arial" w:hAnsi="Arial" w:cs="Arial"/>
        </w:rPr>
        <w:t>mentorem nebo byl mentorován některým spoluautorem výsledků, které mají být hodnoceny</w:t>
      </w:r>
      <w:r w:rsidR="00331BE0" w:rsidRPr="007F09F1">
        <w:rPr>
          <w:rFonts w:ascii="Arial" w:hAnsi="Arial" w:cs="Arial"/>
        </w:rPr>
        <w:t>.</w:t>
      </w:r>
    </w:p>
    <w:p w14:paraId="61DB5ABF" w14:textId="77777777" w:rsidR="003524AD" w:rsidRPr="007F09F1" w:rsidRDefault="003524AD" w:rsidP="00302705">
      <w:pPr>
        <w:spacing w:before="120" w:after="0"/>
        <w:jc w:val="both"/>
        <w:rPr>
          <w:rFonts w:ascii="Arial" w:hAnsi="Arial" w:cs="Arial"/>
        </w:rPr>
      </w:pPr>
      <w:r w:rsidRPr="007F09F1">
        <w:rPr>
          <w:rFonts w:ascii="Arial" w:hAnsi="Arial" w:cs="Arial"/>
        </w:rPr>
        <w:t>Za potenciální střet zájmů se považuje, pokud hodnotitel:</w:t>
      </w:r>
    </w:p>
    <w:p w14:paraId="37354BF8" w14:textId="7BF2AE2C" w:rsidR="003524AD" w:rsidRPr="007F09F1" w:rsidRDefault="003524AD" w:rsidP="00910844">
      <w:pPr>
        <w:pStyle w:val="Odstavecseseznamem"/>
        <w:numPr>
          <w:ilvl w:val="0"/>
          <w:numId w:val="45"/>
        </w:numPr>
        <w:tabs>
          <w:tab w:val="left" w:pos="360"/>
        </w:tabs>
        <w:spacing w:before="120" w:after="0"/>
        <w:jc w:val="both"/>
        <w:rPr>
          <w:rFonts w:ascii="Arial" w:hAnsi="Arial" w:cs="Arial"/>
        </w:rPr>
      </w:pPr>
      <w:r w:rsidRPr="007F09F1">
        <w:rPr>
          <w:rFonts w:ascii="Arial" w:hAnsi="Arial" w:cs="Arial"/>
        </w:rPr>
        <w:t>má nebo měl s autory hodnoceného výsledku více než 1 společný výsledek</w:t>
      </w:r>
      <w:ins w:id="911" w:author="Autor">
        <w:r w:rsidR="00C105B6" w:rsidRPr="007F09F1">
          <w:rPr>
            <w:rFonts w:ascii="Arial" w:hAnsi="Arial" w:cs="Arial"/>
          </w:rPr>
          <w:t xml:space="preserve"> za </w:t>
        </w:r>
        <w:commentRangeStart w:id="912"/>
        <w:r w:rsidR="00C105B6" w:rsidRPr="007F09F1">
          <w:rPr>
            <w:rFonts w:ascii="Arial" w:hAnsi="Arial" w:cs="Arial"/>
          </w:rPr>
          <w:t>posledních 5 let</w:t>
        </w:r>
        <w:commentRangeEnd w:id="912"/>
        <w:r w:rsidR="00B7634A" w:rsidRPr="007F09F1">
          <w:rPr>
            <w:rStyle w:val="Odkaznakoment"/>
          </w:rPr>
          <w:commentReference w:id="912"/>
        </w:r>
      </w:ins>
      <w:r w:rsidRPr="007F09F1">
        <w:rPr>
          <w:rFonts w:ascii="Arial" w:hAnsi="Arial" w:cs="Arial"/>
        </w:rPr>
        <w:t>,</w:t>
      </w:r>
    </w:p>
    <w:p w14:paraId="3117C6FC" w14:textId="75781A81" w:rsidR="003524AD" w:rsidRPr="007F09F1" w:rsidRDefault="003524AD" w:rsidP="00910844">
      <w:pPr>
        <w:pStyle w:val="Odstavecseseznamem"/>
        <w:numPr>
          <w:ilvl w:val="0"/>
          <w:numId w:val="45"/>
        </w:numPr>
        <w:tabs>
          <w:tab w:val="left" w:pos="360"/>
        </w:tabs>
        <w:spacing w:before="120" w:after="0"/>
        <w:jc w:val="both"/>
        <w:rPr>
          <w:rFonts w:ascii="Arial" w:hAnsi="Arial" w:cs="Arial"/>
        </w:rPr>
      </w:pPr>
      <w:r w:rsidRPr="007F09F1">
        <w:rPr>
          <w:rFonts w:ascii="Arial" w:hAnsi="Arial" w:cs="Arial"/>
        </w:rPr>
        <w:t>řeší nebo řešil s autory více než 1 společný projekt výzkumu</w:t>
      </w:r>
      <w:ins w:id="913" w:author="Autor">
        <w:r w:rsidR="00C105B6" w:rsidRPr="007F09F1">
          <w:rPr>
            <w:rFonts w:ascii="Arial" w:hAnsi="Arial" w:cs="Arial"/>
          </w:rPr>
          <w:t xml:space="preserve"> za posledních 5 let</w:t>
        </w:r>
      </w:ins>
      <w:r w:rsidRPr="007F09F1">
        <w:rPr>
          <w:rFonts w:ascii="Arial" w:hAnsi="Arial" w:cs="Arial"/>
        </w:rPr>
        <w:t>,</w:t>
      </w:r>
    </w:p>
    <w:p w14:paraId="0FF611A3" w14:textId="4524D54D" w:rsidR="003524AD" w:rsidRPr="007F09F1" w:rsidRDefault="003524AD" w:rsidP="00910844">
      <w:pPr>
        <w:pStyle w:val="Odstavecseseznamem"/>
        <w:numPr>
          <w:ilvl w:val="0"/>
          <w:numId w:val="45"/>
        </w:numPr>
        <w:tabs>
          <w:tab w:val="left" w:pos="360"/>
        </w:tabs>
        <w:spacing w:before="120"/>
        <w:jc w:val="both"/>
        <w:rPr>
          <w:rFonts w:ascii="Arial" w:hAnsi="Arial" w:cs="Arial"/>
        </w:rPr>
      </w:pPr>
      <w:r w:rsidRPr="007F09F1">
        <w:rPr>
          <w:rFonts w:ascii="Arial" w:hAnsi="Arial" w:cs="Arial"/>
        </w:rPr>
        <w:t>je v jiné situaci, která by mohla vyvolat pochybnosti o nestranném hodnocení experta, nebo by se to tak mohlo jevit třetí straně.</w:t>
      </w:r>
    </w:p>
    <w:p w14:paraId="59E4D06E" w14:textId="41EAC4D2" w:rsidR="003524AD" w:rsidRPr="007F09F1" w:rsidRDefault="000E0ED0" w:rsidP="00302705">
      <w:pPr>
        <w:jc w:val="both"/>
        <w:rPr>
          <w:rFonts w:ascii="Arial" w:hAnsi="Arial" w:cs="Arial"/>
        </w:rPr>
      </w:pPr>
      <w:r w:rsidRPr="007F09F1">
        <w:rPr>
          <w:rFonts w:ascii="Arial" w:hAnsi="Arial" w:cs="Arial"/>
        </w:rPr>
        <w:t>Každý hodnotitel potvr</w:t>
      </w:r>
      <w:r w:rsidR="003524AD" w:rsidRPr="007F09F1">
        <w:rPr>
          <w:rFonts w:ascii="Arial" w:hAnsi="Arial" w:cs="Arial"/>
        </w:rPr>
        <w:t>zuje výslovně</w:t>
      </w:r>
      <w:r w:rsidRPr="007F09F1">
        <w:rPr>
          <w:rFonts w:ascii="Arial" w:hAnsi="Arial" w:cs="Arial"/>
        </w:rPr>
        <w:t xml:space="preserve"> svůj souhlas s pravidly o střetu zájmů ve vztahu k</w:t>
      </w:r>
      <w:r w:rsidR="003524AD" w:rsidRPr="007F09F1">
        <w:rPr>
          <w:rFonts w:ascii="Arial" w:hAnsi="Arial" w:cs="Arial"/>
        </w:rPr>
        <w:t>e</w:t>
      </w:r>
      <w:r w:rsidR="00E23E2D" w:rsidRPr="007F09F1">
        <w:rPr>
          <w:rFonts w:ascii="Arial" w:hAnsi="Arial" w:cs="Arial"/>
        </w:rPr>
        <w:t> </w:t>
      </w:r>
      <w:r w:rsidR="003524AD" w:rsidRPr="007F09F1">
        <w:rPr>
          <w:rFonts w:ascii="Arial" w:hAnsi="Arial" w:cs="Arial"/>
        </w:rPr>
        <w:t>každému</w:t>
      </w:r>
      <w:r w:rsidRPr="007F09F1">
        <w:rPr>
          <w:rFonts w:ascii="Arial" w:hAnsi="Arial" w:cs="Arial"/>
        </w:rPr>
        <w:t xml:space="preserve"> hodnocenému výsledku, jeho autoru či původci nebo k instituci, která výsledek do</w:t>
      </w:r>
      <w:r w:rsidR="00E23E2D" w:rsidRPr="007F09F1">
        <w:rPr>
          <w:rFonts w:ascii="Arial" w:hAnsi="Arial" w:cs="Arial"/>
        </w:rPr>
        <w:t> </w:t>
      </w:r>
      <w:r w:rsidRPr="007F09F1">
        <w:rPr>
          <w:rFonts w:ascii="Arial" w:hAnsi="Arial" w:cs="Arial"/>
        </w:rPr>
        <w:t xml:space="preserve">hodnocení předložila. </w:t>
      </w:r>
    </w:p>
    <w:p w14:paraId="59567A82" w14:textId="333C09A5" w:rsidR="000E0ED0" w:rsidRPr="007F09F1" w:rsidRDefault="000E0ED0" w:rsidP="005D33EA">
      <w:pPr>
        <w:jc w:val="both"/>
        <w:rPr>
          <w:rFonts w:ascii="Arial" w:hAnsi="Arial" w:cs="Arial"/>
        </w:rPr>
      </w:pPr>
      <w:r w:rsidRPr="007F09F1">
        <w:rPr>
          <w:rFonts w:ascii="Arial" w:hAnsi="Arial" w:cs="Arial"/>
        </w:rPr>
        <w:t>Pokud nastane situace, která může budit pochybnosti nestrannosti</w:t>
      </w:r>
      <w:r w:rsidR="009D6665" w:rsidRPr="007F09F1">
        <w:rPr>
          <w:rFonts w:ascii="Arial" w:hAnsi="Arial" w:cs="Arial"/>
        </w:rPr>
        <w:t xml:space="preserve"> </w:t>
      </w:r>
      <w:r w:rsidR="00C859CF" w:rsidRPr="007F09F1">
        <w:rPr>
          <w:rFonts w:ascii="Arial" w:hAnsi="Arial" w:cs="Arial"/>
        </w:rPr>
        <w:t xml:space="preserve">hodnotitele </w:t>
      </w:r>
      <w:r w:rsidRPr="007F09F1">
        <w:rPr>
          <w:rFonts w:ascii="Arial" w:hAnsi="Arial" w:cs="Arial"/>
        </w:rPr>
        <w:t>nebo pokud by</w:t>
      </w:r>
      <w:r w:rsidR="00E23E2D" w:rsidRPr="007F09F1">
        <w:rPr>
          <w:rFonts w:ascii="Arial" w:hAnsi="Arial" w:cs="Arial"/>
        </w:rPr>
        <w:t> </w:t>
      </w:r>
      <w:r w:rsidRPr="007F09F1">
        <w:rPr>
          <w:rFonts w:ascii="Arial" w:hAnsi="Arial" w:cs="Arial"/>
        </w:rPr>
        <w:t>se to tak mohlo jevit třetí straně, předseda Odborného panelu rozhodne, zda je hodnotitel ve střetu zájmů či nikoliv.</w:t>
      </w:r>
      <w:r w:rsidR="00C859CF" w:rsidRPr="007F09F1">
        <w:rPr>
          <w:rFonts w:ascii="Arial" w:hAnsi="Arial" w:cs="Arial"/>
        </w:rPr>
        <w:t xml:space="preserve"> </w:t>
      </w:r>
      <w:r w:rsidRPr="007F09F1">
        <w:rPr>
          <w:rFonts w:ascii="Arial" w:hAnsi="Arial" w:cs="Arial"/>
        </w:rPr>
        <w:t xml:space="preserve">Pokud se během hodnocení zjistí, že </w:t>
      </w:r>
      <w:r w:rsidR="00EB55AB" w:rsidRPr="007F09F1">
        <w:rPr>
          <w:rFonts w:ascii="Arial" w:hAnsi="Arial" w:cs="Arial"/>
        </w:rPr>
        <w:t>hodnotitel</w:t>
      </w:r>
      <w:r w:rsidR="003524AD" w:rsidRPr="007F09F1">
        <w:rPr>
          <w:rFonts w:ascii="Arial" w:hAnsi="Arial" w:cs="Arial"/>
        </w:rPr>
        <w:t xml:space="preserve"> </w:t>
      </w:r>
      <w:r w:rsidRPr="007F09F1">
        <w:rPr>
          <w:rFonts w:ascii="Arial" w:hAnsi="Arial" w:cs="Arial"/>
        </w:rPr>
        <w:t>neupozornil na střet zájmů, bude z hodnocení vyloučen</w:t>
      </w:r>
      <w:ins w:id="914" w:author="Autor">
        <w:r w:rsidR="000A265E" w:rsidRPr="007F09F1">
          <w:rPr>
            <w:rFonts w:ascii="Arial" w:hAnsi="Arial" w:cs="Arial"/>
          </w:rPr>
          <w:t xml:space="preserve"> </w:t>
        </w:r>
        <w:commentRangeStart w:id="915"/>
        <w:r w:rsidR="000A265E" w:rsidRPr="007F09F1">
          <w:rPr>
            <w:rFonts w:ascii="Arial" w:hAnsi="Arial" w:cs="Arial"/>
          </w:rPr>
          <w:t>předsedou panelu po konzultaci s jeho členy</w:t>
        </w:r>
        <w:commentRangeEnd w:id="915"/>
        <w:r w:rsidR="00917B32" w:rsidRPr="007F09F1">
          <w:rPr>
            <w:rStyle w:val="Odkaznakoment"/>
          </w:rPr>
          <w:commentReference w:id="915"/>
        </w:r>
        <w:r w:rsidR="000A265E" w:rsidRPr="007F09F1">
          <w:rPr>
            <w:rFonts w:ascii="Arial" w:hAnsi="Arial" w:cs="Arial"/>
          </w:rPr>
          <w:t xml:space="preserve">. </w:t>
        </w:r>
      </w:ins>
      <w:r w:rsidRPr="007F09F1">
        <w:rPr>
          <w:rFonts w:ascii="Arial" w:hAnsi="Arial" w:cs="Arial"/>
        </w:rPr>
        <w:t>Hodnocení, které provedl, bude prohlášeno za neplatné a</w:t>
      </w:r>
      <w:r w:rsidR="00E23E2D" w:rsidRPr="007F09F1">
        <w:rPr>
          <w:rFonts w:ascii="Arial" w:hAnsi="Arial" w:cs="Arial"/>
        </w:rPr>
        <w:t> </w:t>
      </w:r>
      <w:r w:rsidRPr="007F09F1">
        <w:rPr>
          <w:rFonts w:ascii="Arial" w:hAnsi="Arial" w:cs="Arial"/>
        </w:rPr>
        <w:t>dotčený výsledek bude přehodnocen.</w:t>
      </w:r>
    </w:p>
    <w:p w14:paraId="65A6A138" w14:textId="77777777" w:rsidR="000E0ED0" w:rsidRPr="007F09F1" w:rsidRDefault="000E0ED0" w:rsidP="005D33EA">
      <w:pPr>
        <w:jc w:val="both"/>
        <w:rPr>
          <w:rFonts w:ascii="Arial" w:hAnsi="Arial" w:cs="Arial"/>
        </w:rPr>
      </w:pPr>
      <w:r w:rsidRPr="007F09F1">
        <w:rPr>
          <w:rFonts w:ascii="Arial" w:hAnsi="Arial" w:cs="Arial"/>
        </w:rPr>
        <w:t>Pro členy Odborných panelů platí ustanovení o nepodjatosti v omezené míře: při přidělování výsledků hodnotitelům se vyžaduje pouze nepodjatost ve smyslu spoluautorství. V případě rozhodování při rozporu mezi známkami hodnotitelů platí ustanovení v plném rozsahu.</w:t>
      </w:r>
    </w:p>
    <w:p w14:paraId="761C07CF" w14:textId="10E5C3F3" w:rsidR="003524AD" w:rsidRPr="007F09F1" w:rsidRDefault="000E0ED0" w:rsidP="005D33EA">
      <w:pPr>
        <w:jc w:val="both"/>
        <w:rPr>
          <w:rFonts w:ascii="Arial" w:hAnsi="Arial" w:cs="Arial"/>
        </w:rPr>
      </w:pPr>
      <w:r w:rsidRPr="007F09F1">
        <w:rPr>
          <w:rFonts w:ascii="Arial" w:hAnsi="Arial" w:cs="Arial"/>
        </w:rPr>
        <w:t xml:space="preserve">Principy nepodjatosti se </w:t>
      </w:r>
      <w:r w:rsidR="00331BE0" w:rsidRPr="007F09F1">
        <w:rPr>
          <w:rFonts w:ascii="Arial" w:hAnsi="Arial" w:cs="Arial"/>
        </w:rPr>
        <w:t xml:space="preserve">striktně </w:t>
      </w:r>
      <w:r w:rsidRPr="007F09F1">
        <w:rPr>
          <w:rFonts w:ascii="Arial" w:hAnsi="Arial" w:cs="Arial"/>
        </w:rPr>
        <w:t>nevztahují na členy Odborných panelů v případě komentování oborových bibliometrických analýz.</w:t>
      </w:r>
    </w:p>
    <w:p w14:paraId="104002C1" w14:textId="1F89E16F" w:rsidR="000E0ED0" w:rsidRPr="007F09F1" w:rsidRDefault="000E0ED0" w:rsidP="005D33EA">
      <w:pPr>
        <w:jc w:val="both"/>
        <w:rPr>
          <w:rFonts w:ascii="Arial" w:hAnsi="Arial" w:cs="Arial"/>
          <w:b/>
        </w:rPr>
      </w:pPr>
      <w:r w:rsidRPr="007F09F1">
        <w:rPr>
          <w:rFonts w:ascii="Arial" w:hAnsi="Arial" w:cs="Arial"/>
          <w:b/>
        </w:rPr>
        <w:t>Přidělování výsledků</w:t>
      </w:r>
    </w:p>
    <w:p w14:paraId="02B6571F" w14:textId="7F0FA5EC" w:rsidR="000E0ED0" w:rsidRPr="007F09F1" w:rsidRDefault="000E0ED0" w:rsidP="005D33EA">
      <w:pPr>
        <w:jc w:val="both"/>
        <w:rPr>
          <w:rFonts w:ascii="Arial" w:hAnsi="Arial" w:cs="Arial"/>
        </w:rPr>
      </w:pPr>
      <w:r w:rsidRPr="007F09F1">
        <w:rPr>
          <w:rFonts w:ascii="Arial" w:hAnsi="Arial" w:cs="Arial"/>
        </w:rPr>
        <w:t xml:space="preserve">Vhodné hodnotitele přiřazuje k výsledkům </w:t>
      </w:r>
      <w:r w:rsidR="00226CB0" w:rsidRPr="007F09F1">
        <w:rPr>
          <w:rFonts w:ascii="Arial" w:hAnsi="Arial" w:cs="Arial"/>
        </w:rPr>
        <w:t>g</w:t>
      </w:r>
      <w:r w:rsidRPr="007F09F1">
        <w:rPr>
          <w:rFonts w:ascii="Arial" w:hAnsi="Arial" w:cs="Arial"/>
        </w:rPr>
        <w:t xml:space="preserve">arant hodnocení </w:t>
      </w:r>
      <w:ins w:id="916" w:author="Autor">
        <w:r w:rsidR="001B00A1" w:rsidRPr="007F09F1">
          <w:rPr>
            <w:rFonts w:ascii="Arial" w:hAnsi="Arial" w:cs="Arial"/>
          </w:rPr>
          <w:t>v Modulu 1</w:t>
        </w:r>
      </w:ins>
      <w:del w:id="917" w:author="Autor">
        <w:r w:rsidRPr="007F09F1" w:rsidDel="001B00A1">
          <w:rPr>
            <w:rFonts w:ascii="Arial" w:hAnsi="Arial" w:cs="Arial"/>
          </w:rPr>
          <w:delText>vybraných výsledků</w:delText>
        </w:r>
      </w:del>
      <w:r w:rsidRPr="007F09F1">
        <w:rPr>
          <w:rFonts w:ascii="Arial" w:hAnsi="Arial" w:cs="Arial"/>
        </w:rPr>
        <w:t>. Garant usiluje o zajištění co nejvhodnější expertízy hodnotitele ve vztahu k hodnocenému výsledku.</w:t>
      </w:r>
      <w:ins w:id="918" w:author="Autor">
        <w:r w:rsidR="00063B17" w:rsidRPr="007F09F1">
          <w:rPr>
            <w:rFonts w:ascii="Arial" w:hAnsi="Arial" w:cs="Arial"/>
          </w:rPr>
          <w:t xml:space="preserve"> </w:t>
        </w:r>
        <w:commentRangeStart w:id="919"/>
        <w:r w:rsidR="00063B17" w:rsidRPr="007F09F1">
          <w:rPr>
            <w:rFonts w:ascii="Arial" w:hAnsi="Arial" w:cs="Arial"/>
          </w:rPr>
          <w:t>V případě hodnocení podle společenské relevance zvlášť dbá na to, aby byli vybráni odborníci s odpovídajícími zkušenostmi.</w:t>
        </w:r>
        <w:commentRangeEnd w:id="919"/>
        <w:r w:rsidR="00063B17" w:rsidRPr="007F09F1">
          <w:rPr>
            <w:rStyle w:val="Odkaznakoment"/>
          </w:rPr>
          <w:commentReference w:id="919"/>
        </w:r>
      </w:ins>
    </w:p>
    <w:p w14:paraId="2838EBCC" w14:textId="3C95D2AC" w:rsidR="000E0ED0" w:rsidRPr="007F09F1" w:rsidDel="007F0B15" w:rsidRDefault="000E0ED0" w:rsidP="005D33EA">
      <w:pPr>
        <w:jc w:val="both"/>
        <w:rPr>
          <w:del w:id="920" w:author="Rulíková Lucie" w:date="2025-05-14T13:48:00Z" w16du:dateUtc="2025-05-14T11:48:00Z"/>
          <w:rFonts w:ascii="Arial" w:hAnsi="Arial" w:cs="Arial"/>
        </w:rPr>
      </w:pPr>
      <w:del w:id="921" w:author="Rulíková Lucie" w:date="2025-05-14T13:48:00Z" w16du:dateUtc="2025-05-14T11:48:00Z">
        <w:r w:rsidRPr="007F09F1" w:rsidDel="007F0B15">
          <w:rPr>
            <w:rFonts w:ascii="Arial" w:hAnsi="Arial" w:cs="Arial"/>
          </w:rPr>
          <w:lastRenderedPageBreak/>
          <w:delText xml:space="preserve">Garant </w:delText>
        </w:r>
      </w:del>
      <w:ins w:id="922" w:author="Autor">
        <w:del w:id="923" w:author="Rulíková Lucie" w:date="2025-05-14T13:48:00Z" w16du:dateUtc="2025-05-14T11:48:00Z">
          <w:r w:rsidR="001B00A1" w:rsidRPr="007F09F1" w:rsidDel="007F0B15">
            <w:rPr>
              <w:rFonts w:ascii="Arial" w:hAnsi="Arial" w:cs="Arial"/>
            </w:rPr>
            <w:delText>hodnocení v Modulu 2</w:delText>
          </w:r>
        </w:del>
      </w:ins>
      <w:del w:id="924" w:author="Rulíková Lucie" w:date="2025-05-14T13:48:00Z" w16du:dateUtc="2025-05-14T11:48:00Z">
        <w:r w:rsidRPr="007F09F1" w:rsidDel="007F0B15">
          <w:rPr>
            <w:rFonts w:ascii="Arial" w:hAnsi="Arial" w:cs="Arial"/>
          </w:rPr>
          <w:delText xml:space="preserve">bibliometrické analýzy má právo s daným návrhem vyslovit </w:delText>
        </w:r>
      </w:del>
      <w:commentRangeStart w:id="925"/>
      <w:ins w:id="926" w:author="Autor">
        <w:del w:id="927" w:author="Rulíková Lucie" w:date="2025-05-14T13:48:00Z" w16du:dateUtc="2025-05-14T11:48:00Z">
          <w:r w:rsidR="00085C5F" w:rsidRPr="007F09F1" w:rsidDel="007F0B15">
            <w:rPr>
              <w:rFonts w:ascii="Arial" w:hAnsi="Arial" w:cs="Arial"/>
            </w:rPr>
            <w:delText xml:space="preserve">odůvodněný </w:delText>
          </w:r>
          <w:commentRangeEnd w:id="925"/>
          <w:r w:rsidR="00085C5F" w:rsidRPr="007F09F1" w:rsidDel="007F0B15">
            <w:rPr>
              <w:rStyle w:val="Odkaznakoment"/>
            </w:rPr>
            <w:commentReference w:id="925"/>
          </w:r>
        </w:del>
      </w:ins>
      <w:del w:id="928" w:author="Rulíková Lucie" w:date="2025-05-14T13:48:00Z" w16du:dateUtc="2025-05-14T11:48:00Z">
        <w:r w:rsidRPr="007F09F1" w:rsidDel="007F0B15">
          <w:rPr>
            <w:rFonts w:ascii="Arial" w:hAnsi="Arial" w:cs="Arial"/>
          </w:rPr>
          <w:delText>nesouhlas a navrhnout alternativu.</w:delText>
        </w:r>
        <w:r w:rsidR="001B00A1" w:rsidRPr="007F09F1" w:rsidDel="007F0B15">
          <w:rPr>
            <w:rFonts w:ascii="Arial" w:hAnsi="Arial" w:cs="Arial"/>
          </w:rPr>
          <w:delText xml:space="preserve"> </w:delText>
        </w:r>
        <w:r w:rsidRPr="007F09F1" w:rsidDel="007F0B15">
          <w:rPr>
            <w:rFonts w:ascii="Arial" w:hAnsi="Arial" w:cs="Arial"/>
          </w:rPr>
          <w:delText>V případě, že oba garanti nedosáhnou konsensu, postoupí své návrhy předsedovi Odborného panelu, který se přikloní k jednomu z návrhů. Tímto rozhodnutím může být pověřen i</w:delText>
        </w:r>
        <w:r w:rsidR="00E23E2D" w:rsidRPr="007F09F1" w:rsidDel="007F0B15">
          <w:rPr>
            <w:rFonts w:ascii="Arial" w:hAnsi="Arial" w:cs="Arial"/>
          </w:rPr>
          <w:delText> </w:delText>
        </w:r>
        <w:r w:rsidRPr="007F09F1" w:rsidDel="007F0B15">
          <w:rPr>
            <w:rFonts w:ascii="Arial" w:hAnsi="Arial" w:cs="Arial"/>
          </w:rPr>
          <w:delText>místopředseda.</w:delText>
        </w:r>
      </w:del>
    </w:p>
    <w:p w14:paraId="2ABAB90B" w14:textId="2FDD56CD" w:rsidR="000E0ED0" w:rsidRPr="007F09F1" w:rsidRDefault="000E0ED0" w:rsidP="005D33EA">
      <w:pPr>
        <w:jc w:val="both"/>
        <w:rPr>
          <w:ins w:id="929" w:author="Rulíková Lucie" w:date="2025-05-14T12:37:00Z" w16du:dateUtc="2025-05-14T10:37:00Z"/>
          <w:rFonts w:ascii="Arial" w:hAnsi="Arial" w:cs="Arial"/>
        </w:rPr>
      </w:pPr>
      <w:r w:rsidRPr="007F09F1">
        <w:rPr>
          <w:rFonts w:ascii="Arial" w:hAnsi="Arial" w:cs="Arial"/>
        </w:rPr>
        <w:t>Pokud j</w:t>
      </w:r>
      <w:ins w:id="930" w:author="Rulíková Lucie" w:date="2025-05-14T12:48:00Z" w16du:dateUtc="2025-05-14T10:48:00Z">
        <w:r w:rsidR="00F47126" w:rsidRPr="007F09F1">
          <w:rPr>
            <w:rFonts w:ascii="Arial" w:hAnsi="Arial" w:cs="Arial"/>
          </w:rPr>
          <w:t>e</w:t>
        </w:r>
      </w:ins>
      <w:del w:id="931" w:author="Rulíková Lucie" w:date="2025-05-14T12:48:00Z" w16du:dateUtc="2025-05-14T10:48:00Z">
        <w:r w:rsidRPr="007F09F1" w:rsidDel="00F47126">
          <w:rPr>
            <w:rFonts w:ascii="Arial" w:hAnsi="Arial" w:cs="Arial"/>
          </w:rPr>
          <w:delText>sou</w:delText>
        </w:r>
      </w:del>
      <w:r w:rsidRPr="007F09F1">
        <w:rPr>
          <w:rFonts w:ascii="Arial" w:hAnsi="Arial" w:cs="Arial"/>
        </w:rPr>
        <w:t xml:space="preserve"> garant</w:t>
      </w:r>
      <w:del w:id="932" w:author="Rulíková Lucie" w:date="2025-05-14T12:48:00Z" w16du:dateUtc="2025-05-14T10:48:00Z">
        <w:r w:rsidRPr="007F09F1" w:rsidDel="00F47126">
          <w:rPr>
            <w:rFonts w:ascii="Arial" w:hAnsi="Arial" w:cs="Arial"/>
          </w:rPr>
          <w:delText>i</w:delText>
        </w:r>
      </w:del>
      <w:r w:rsidRPr="007F09F1">
        <w:rPr>
          <w:rFonts w:ascii="Arial" w:hAnsi="Arial" w:cs="Arial"/>
        </w:rPr>
        <w:t xml:space="preserve"> hodnocení </w:t>
      </w:r>
      <w:ins w:id="933" w:author="Autor">
        <w:r w:rsidR="001B00A1" w:rsidRPr="007F09F1">
          <w:rPr>
            <w:rFonts w:ascii="Arial" w:hAnsi="Arial" w:cs="Arial"/>
          </w:rPr>
          <w:t>v Modulu 1</w:t>
        </w:r>
      </w:ins>
      <w:del w:id="934" w:author="Autor">
        <w:r w:rsidRPr="007F09F1" w:rsidDel="001B00A1">
          <w:rPr>
            <w:rFonts w:ascii="Arial" w:hAnsi="Arial" w:cs="Arial"/>
          </w:rPr>
          <w:delText>vybraných výsledků</w:delText>
        </w:r>
      </w:del>
      <w:r w:rsidRPr="007F09F1">
        <w:rPr>
          <w:rFonts w:ascii="Arial" w:hAnsi="Arial" w:cs="Arial"/>
        </w:rPr>
        <w:t xml:space="preserve"> ve střetu zájmů, navrhuje hodnotitele k</w:t>
      </w:r>
      <w:r w:rsidR="00E23E2D" w:rsidRPr="007F09F1">
        <w:rPr>
          <w:rFonts w:ascii="Arial" w:hAnsi="Arial" w:cs="Arial"/>
        </w:rPr>
        <w:t> </w:t>
      </w:r>
      <w:r w:rsidRPr="007F09F1">
        <w:rPr>
          <w:rFonts w:ascii="Arial" w:hAnsi="Arial" w:cs="Arial"/>
        </w:rPr>
        <w:t xml:space="preserve">danému výsledku garant </w:t>
      </w:r>
      <w:ins w:id="935" w:author="Autor">
        <w:r w:rsidR="001B00A1" w:rsidRPr="007F09F1">
          <w:rPr>
            <w:rFonts w:ascii="Arial" w:hAnsi="Arial" w:cs="Arial"/>
          </w:rPr>
          <w:t>hodnocení v Modulu 2</w:t>
        </w:r>
      </w:ins>
      <w:del w:id="936" w:author="Autor">
        <w:r w:rsidRPr="007F09F1" w:rsidDel="001B00A1">
          <w:rPr>
            <w:rFonts w:ascii="Arial" w:hAnsi="Arial" w:cs="Arial"/>
          </w:rPr>
          <w:delText>bibliometrické analýzy</w:delText>
        </w:r>
      </w:del>
      <w:r w:rsidRPr="007F09F1">
        <w:rPr>
          <w:rFonts w:ascii="Arial" w:hAnsi="Arial" w:cs="Arial"/>
        </w:rPr>
        <w:t xml:space="preserve">. </w:t>
      </w:r>
    </w:p>
    <w:p w14:paraId="111124CB" w14:textId="0343A657" w:rsidR="00EA0B00" w:rsidRPr="007F09F1" w:rsidRDefault="00EA0B00" w:rsidP="00EA0B00">
      <w:pPr>
        <w:spacing w:before="240" w:after="0"/>
        <w:jc w:val="both"/>
        <w:rPr>
          <w:moveTo w:id="937" w:author="Rulíková Lucie" w:date="2025-05-14T12:37:00Z" w16du:dateUtc="2025-05-14T10:37:00Z"/>
          <w:rFonts w:ascii="Arial" w:hAnsi="Arial" w:cs="Arial"/>
        </w:rPr>
      </w:pPr>
      <w:moveToRangeStart w:id="938" w:author="Rulíková Lucie" w:date="2025-05-14T12:37:00Z" w:name="move198118694"/>
      <w:moveTo w:id="939" w:author="Rulíková Lucie" w:date="2025-05-14T12:37:00Z" w16du:dateUtc="2025-05-14T10:37:00Z">
        <w:r w:rsidRPr="007F09F1">
          <w:rPr>
            <w:rFonts w:ascii="Arial" w:hAnsi="Arial" w:cs="Arial"/>
          </w:rPr>
          <w:t xml:space="preserve">Při hodnocení </w:t>
        </w:r>
        <w:del w:id="940" w:author="Rulíková Lucie" w:date="2025-05-14T12:38:00Z" w16du:dateUtc="2025-05-14T10:38:00Z">
          <w:r w:rsidRPr="007F09F1" w:rsidDel="00EA0B00">
            <w:rPr>
              <w:rFonts w:ascii="Arial" w:hAnsi="Arial" w:cs="Arial"/>
            </w:rPr>
            <w:delText xml:space="preserve">jednooborového </w:delText>
          </w:r>
        </w:del>
        <w:r w:rsidRPr="007F09F1">
          <w:rPr>
            <w:rFonts w:ascii="Arial" w:hAnsi="Arial" w:cs="Arial"/>
          </w:rPr>
          <w:t>výsledku, u kterého panel shledá, že jej nelze hodnotit v přihlášeném oboru FORD, bude panelem zhodnocen v odpovídajícím oboru FORD, pokud se jedná o obor ve</w:t>
        </w:r>
        <w:del w:id="941" w:author="Rulíková Lucie" w:date="2025-05-14T13:55:00Z" w16du:dateUtc="2025-05-14T11:55:00Z">
          <w:r w:rsidRPr="007F09F1" w:rsidDel="007F0B15">
            <w:rPr>
              <w:rFonts w:ascii="Arial" w:hAnsi="Arial" w:cs="Arial"/>
            </w:rPr>
            <w:delText xml:space="preserve"> </w:delText>
          </w:r>
        </w:del>
      </w:moveTo>
      <w:ins w:id="942" w:author="Rulíková Lucie" w:date="2025-05-14T13:55:00Z" w16du:dateUtc="2025-05-14T11:55:00Z">
        <w:r w:rsidR="007F0B15" w:rsidRPr="007F09F1">
          <w:rPr>
            <w:rFonts w:ascii="Arial" w:hAnsi="Arial" w:cs="Arial"/>
          </w:rPr>
          <w:t> </w:t>
        </w:r>
      </w:ins>
      <w:moveTo w:id="943" w:author="Rulíková Lucie" w:date="2025-05-14T12:37:00Z" w16du:dateUtc="2025-05-14T10:37:00Z">
        <w:r w:rsidRPr="007F09F1">
          <w:rPr>
            <w:rFonts w:ascii="Arial" w:hAnsi="Arial" w:cs="Arial"/>
          </w:rPr>
          <w:t xml:space="preserve">stejné </w:t>
        </w:r>
        <w:del w:id="944" w:author="Rulíková Lucie" w:date="2025-05-14T13:49:00Z" w16du:dateUtc="2025-05-14T11:49:00Z">
          <w:r w:rsidRPr="007F09F1" w:rsidDel="007F0B15">
            <w:rPr>
              <w:rFonts w:ascii="Arial" w:hAnsi="Arial" w:cs="Arial"/>
            </w:rPr>
            <w:delText>oborové skupině</w:delText>
          </w:r>
        </w:del>
      </w:moveTo>
      <w:ins w:id="945" w:author="Rulíková Lucie" w:date="2025-05-14T13:49:00Z" w16du:dateUtc="2025-05-14T11:49:00Z">
        <w:r w:rsidR="007F0B15" w:rsidRPr="007F09F1">
          <w:rPr>
            <w:rFonts w:ascii="Arial" w:hAnsi="Arial" w:cs="Arial"/>
          </w:rPr>
          <w:t>vědní oblasti</w:t>
        </w:r>
      </w:ins>
      <w:moveTo w:id="946" w:author="Rulíková Lucie" w:date="2025-05-14T12:37:00Z" w16du:dateUtc="2025-05-14T10:37:00Z">
        <w:r w:rsidRPr="007F09F1">
          <w:rPr>
            <w:rFonts w:ascii="Arial" w:hAnsi="Arial" w:cs="Arial"/>
          </w:rPr>
          <w:t xml:space="preserve"> (Odborné</w:t>
        </w:r>
      </w:moveTo>
      <w:ins w:id="947" w:author="Rulíková Lucie" w:date="2025-05-14T13:49:00Z" w16du:dateUtc="2025-05-14T11:49:00Z">
        <w:r w:rsidR="007F0B15" w:rsidRPr="007F09F1">
          <w:rPr>
            <w:rFonts w:ascii="Arial" w:hAnsi="Arial" w:cs="Arial"/>
          </w:rPr>
          <w:t>m</w:t>
        </w:r>
      </w:ins>
      <w:moveTo w:id="948" w:author="Rulíková Lucie" w:date="2025-05-14T12:37:00Z" w16du:dateUtc="2025-05-14T10:37:00Z">
        <w:del w:id="949" w:author="Rulíková Lucie" w:date="2025-05-14T13:49:00Z" w16du:dateUtc="2025-05-14T11:49:00Z">
          <w:r w:rsidRPr="007F09F1" w:rsidDel="007F0B15">
            <w:rPr>
              <w:rFonts w:ascii="Arial" w:hAnsi="Arial" w:cs="Arial"/>
            </w:rPr>
            <w:delText>ho</w:delText>
          </w:r>
        </w:del>
        <w:r w:rsidRPr="007F09F1">
          <w:rPr>
            <w:rFonts w:ascii="Arial" w:hAnsi="Arial" w:cs="Arial"/>
          </w:rPr>
          <w:t xml:space="preserve"> panelu). Pokud se jedná o FORD mimo </w:t>
        </w:r>
        <w:del w:id="950" w:author="Rulíková Lucie" w:date="2025-05-14T13:49:00Z" w16du:dateUtc="2025-05-14T11:49:00Z">
          <w:r w:rsidRPr="007F09F1" w:rsidDel="007F0B15">
            <w:rPr>
              <w:rFonts w:ascii="Arial" w:hAnsi="Arial" w:cs="Arial"/>
            </w:rPr>
            <w:delText>oborovou skupinu</w:delText>
          </w:r>
        </w:del>
      </w:moveTo>
      <w:ins w:id="951" w:author="Rulíková Lucie" w:date="2025-05-14T13:49:00Z" w16du:dateUtc="2025-05-14T11:49:00Z">
        <w:r w:rsidR="007F0B15" w:rsidRPr="007F09F1">
          <w:rPr>
            <w:rFonts w:ascii="Arial" w:hAnsi="Arial" w:cs="Arial"/>
          </w:rPr>
          <w:t>vědní oblast</w:t>
        </w:r>
      </w:ins>
      <w:moveTo w:id="952" w:author="Rulíková Lucie" w:date="2025-05-14T12:37:00Z" w16du:dateUtc="2025-05-14T10:37:00Z">
        <w:r w:rsidRPr="007F09F1">
          <w:rPr>
            <w:rFonts w:ascii="Arial" w:hAnsi="Arial" w:cs="Arial"/>
          </w:rPr>
          <w:t xml:space="preserve"> a</w:t>
        </w:r>
        <w:del w:id="953" w:author="Rulíková Lucie" w:date="2025-05-14T13:55:00Z" w16du:dateUtc="2025-05-14T11:55:00Z">
          <w:r w:rsidRPr="007F09F1" w:rsidDel="007F0B15">
            <w:rPr>
              <w:rFonts w:ascii="Arial" w:hAnsi="Arial" w:cs="Arial"/>
            </w:rPr>
            <w:delText xml:space="preserve"> </w:delText>
          </w:r>
        </w:del>
      </w:moveTo>
      <w:ins w:id="954" w:author="Rulíková Lucie" w:date="2025-05-14T13:55:00Z" w16du:dateUtc="2025-05-14T11:55:00Z">
        <w:r w:rsidR="007F0B15" w:rsidRPr="007F09F1">
          <w:rPr>
            <w:rFonts w:ascii="Arial" w:hAnsi="Arial" w:cs="Arial"/>
          </w:rPr>
          <w:t> </w:t>
        </w:r>
      </w:ins>
      <w:moveTo w:id="955" w:author="Rulíková Lucie" w:date="2025-05-14T12:37:00Z" w16du:dateUtc="2025-05-14T10:37:00Z">
        <w:r w:rsidRPr="007F09F1">
          <w:rPr>
            <w:rFonts w:ascii="Arial" w:hAnsi="Arial" w:cs="Arial"/>
          </w:rPr>
          <w:t>výsledek není multioborový, je výsledku přiřazena nejnižší známka.</w:t>
        </w:r>
      </w:moveTo>
    </w:p>
    <w:moveToRangeEnd w:id="938"/>
    <w:p w14:paraId="557918E2" w14:textId="77777777" w:rsidR="00EA0B00" w:rsidRPr="007F09F1" w:rsidRDefault="00EA0B00" w:rsidP="005D33EA">
      <w:pPr>
        <w:jc w:val="both"/>
        <w:rPr>
          <w:rFonts w:ascii="Arial" w:hAnsi="Arial" w:cs="Arial"/>
        </w:rPr>
      </w:pPr>
    </w:p>
    <w:p w14:paraId="0EB6E126" w14:textId="661F839D" w:rsidR="000E0ED0" w:rsidRPr="007F09F1" w:rsidRDefault="000E0ED0" w:rsidP="005D33EA">
      <w:pPr>
        <w:jc w:val="both"/>
        <w:rPr>
          <w:rFonts w:ascii="Arial" w:hAnsi="Arial" w:cs="Arial"/>
          <w:b/>
        </w:rPr>
      </w:pPr>
      <w:r w:rsidRPr="007F09F1">
        <w:rPr>
          <w:rFonts w:ascii="Arial" w:hAnsi="Arial" w:cs="Arial"/>
          <w:b/>
        </w:rPr>
        <w:t>Rozhodování o výsledné známce</w:t>
      </w:r>
      <w:ins w:id="956" w:author="Rulíková Lucie" w:date="2025-05-14T12:50:00Z" w16du:dateUtc="2025-05-14T10:50:00Z">
        <w:r w:rsidR="00D61961" w:rsidRPr="007F09F1">
          <w:rPr>
            <w:rFonts w:ascii="Arial" w:hAnsi="Arial" w:cs="Arial"/>
            <w:b/>
          </w:rPr>
          <w:t xml:space="preserve"> ve sporných případech</w:t>
        </w:r>
      </w:ins>
    </w:p>
    <w:p w14:paraId="18E81BB0" w14:textId="04E17093" w:rsidR="000E0ED0" w:rsidRPr="007F09F1" w:rsidRDefault="000E0ED0" w:rsidP="005D33EA">
      <w:pPr>
        <w:jc w:val="both"/>
        <w:rPr>
          <w:rFonts w:ascii="Arial" w:hAnsi="Arial" w:cs="Arial"/>
        </w:rPr>
      </w:pPr>
      <w:r w:rsidRPr="007F09F1">
        <w:rPr>
          <w:rFonts w:ascii="Arial" w:hAnsi="Arial" w:cs="Arial"/>
        </w:rPr>
        <w:t xml:space="preserve">Garant hodnocení </w:t>
      </w:r>
      <w:ins w:id="957" w:author="Autor">
        <w:r w:rsidR="001B00A1" w:rsidRPr="007F09F1">
          <w:rPr>
            <w:rFonts w:ascii="Arial" w:hAnsi="Arial" w:cs="Arial"/>
          </w:rPr>
          <w:t>v Modulu 1</w:t>
        </w:r>
      </w:ins>
      <w:del w:id="958" w:author="Autor">
        <w:r w:rsidRPr="007F09F1" w:rsidDel="001B00A1">
          <w:rPr>
            <w:rFonts w:ascii="Arial" w:hAnsi="Arial" w:cs="Arial"/>
          </w:rPr>
          <w:delText>vybraných výsledků</w:delText>
        </w:r>
      </w:del>
      <w:r w:rsidRPr="007F09F1">
        <w:rPr>
          <w:rFonts w:ascii="Arial" w:hAnsi="Arial" w:cs="Arial"/>
        </w:rPr>
        <w:t xml:space="preserve"> má právo udělit výsledné hodnocení odlišující se</w:t>
      </w:r>
      <w:r w:rsidR="00E23E2D" w:rsidRPr="007F09F1">
        <w:rPr>
          <w:rFonts w:ascii="Arial" w:hAnsi="Arial" w:cs="Arial"/>
        </w:rPr>
        <w:t> </w:t>
      </w:r>
      <w:r w:rsidRPr="007F09F1">
        <w:rPr>
          <w:rFonts w:ascii="Arial" w:hAnsi="Arial" w:cs="Arial"/>
        </w:rPr>
        <w:t>o</w:t>
      </w:r>
      <w:r w:rsidR="00E23E2D" w:rsidRPr="007F09F1">
        <w:rPr>
          <w:rFonts w:ascii="Arial" w:hAnsi="Arial" w:cs="Arial"/>
        </w:rPr>
        <w:t> </w:t>
      </w:r>
      <w:r w:rsidRPr="007F09F1">
        <w:rPr>
          <w:rFonts w:ascii="Arial" w:hAnsi="Arial" w:cs="Arial"/>
        </w:rPr>
        <w:t xml:space="preserve">jeden stupeň od rozsahu, který je navržen hodnotiteli. Pokud garant </w:t>
      </w:r>
      <w:ins w:id="959" w:author="Autor">
        <w:r w:rsidR="001B00A1" w:rsidRPr="007F09F1">
          <w:rPr>
            <w:rFonts w:ascii="Arial" w:hAnsi="Arial" w:cs="Arial"/>
          </w:rPr>
          <w:t>hodnocení v Modulu 2</w:t>
        </w:r>
      </w:ins>
      <w:del w:id="960" w:author="Autor">
        <w:r w:rsidRPr="007F09F1" w:rsidDel="001B00A1">
          <w:rPr>
            <w:rFonts w:ascii="Arial" w:hAnsi="Arial" w:cs="Arial"/>
          </w:rPr>
          <w:delText>bibliometrické analýzy</w:delText>
        </w:r>
      </w:del>
      <w:r w:rsidRPr="007F09F1">
        <w:rPr>
          <w:rFonts w:ascii="Arial" w:hAnsi="Arial" w:cs="Arial"/>
        </w:rPr>
        <w:t xml:space="preserve"> s navržením hodnocením nesouhlasí, může navrhnout alternativu. V případě, že oba garanti nedosáhnou konsensu, postoupí své návrhy předsedovi panelu, který se </w:t>
      </w:r>
      <w:del w:id="961" w:author="Rulíková Lucie" w:date="2025-05-14T13:59:00Z" w16du:dateUtc="2025-05-14T11:59:00Z">
        <w:r w:rsidRPr="007F09F1" w:rsidDel="00A93812">
          <w:rPr>
            <w:rFonts w:ascii="Arial" w:hAnsi="Arial" w:cs="Arial"/>
          </w:rPr>
          <w:delText xml:space="preserve">standardně </w:delText>
        </w:r>
      </w:del>
      <w:r w:rsidRPr="007F09F1">
        <w:rPr>
          <w:rFonts w:ascii="Arial" w:hAnsi="Arial" w:cs="Arial"/>
        </w:rPr>
        <w:t>přikloní k jednomu z</w:t>
      </w:r>
      <w:del w:id="962" w:author="Rulíková Lucie" w:date="2025-05-14T13:55:00Z" w16du:dateUtc="2025-05-14T11:55:00Z">
        <w:r w:rsidRPr="007F09F1" w:rsidDel="007F0B15">
          <w:rPr>
            <w:rFonts w:ascii="Arial" w:hAnsi="Arial" w:cs="Arial"/>
          </w:rPr>
          <w:delText xml:space="preserve"> </w:delText>
        </w:r>
      </w:del>
      <w:ins w:id="963" w:author="Rulíková Lucie" w:date="2025-05-14T13:55:00Z" w16du:dateUtc="2025-05-14T11:55:00Z">
        <w:r w:rsidR="007F0B15" w:rsidRPr="007F09F1">
          <w:rPr>
            <w:rFonts w:ascii="Arial" w:hAnsi="Arial" w:cs="Arial"/>
          </w:rPr>
          <w:t> </w:t>
        </w:r>
      </w:ins>
      <w:r w:rsidRPr="007F09F1">
        <w:rPr>
          <w:rFonts w:ascii="Arial" w:hAnsi="Arial" w:cs="Arial"/>
        </w:rPr>
        <w:t>návrhů. Tímto rozhodnutím může být pověřen i místopředseda Odborného panelu.</w:t>
      </w:r>
    </w:p>
    <w:p w14:paraId="1B7B0136" w14:textId="0080FFDC" w:rsidR="000E0ED0" w:rsidRPr="007F09F1" w:rsidRDefault="000E0ED0" w:rsidP="005D33EA">
      <w:pPr>
        <w:jc w:val="both"/>
        <w:rPr>
          <w:rFonts w:ascii="Arial" w:hAnsi="Arial" w:cs="Arial"/>
        </w:rPr>
      </w:pPr>
      <w:r w:rsidRPr="007F09F1">
        <w:rPr>
          <w:rFonts w:ascii="Arial" w:hAnsi="Arial" w:cs="Arial"/>
        </w:rPr>
        <w:t>Pokud předseda</w:t>
      </w:r>
      <w:r w:rsidR="00C859CF" w:rsidRPr="007F09F1">
        <w:rPr>
          <w:rFonts w:ascii="Arial" w:hAnsi="Arial" w:cs="Arial"/>
        </w:rPr>
        <w:t xml:space="preserve"> Odborného </w:t>
      </w:r>
      <w:r w:rsidRPr="007F09F1">
        <w:rPr>
          <w:rFonts w:ascii="Arial" w:hAnsi="Arial" w:cs="Arial"/>
        </w:rPr>
        <w:t>panelu zásadně nesouhlasí s výslednou známkou některého výsledku, musí vyvolat pro projednání takových případů společné jednání příslušného Odborného panelu a poté může tuto známku změnit maximálně o jeden stupeň. Podnět k</w:t>
      </w:r>
      <w:r w:rsidR="00E23E2D" w:rsidRPr="007F09F1">
        <w:rPr>
          <w:rFonts w:ascii="Arial" w:hAnsi="Arial" w:cs="Arial"/>
        </w:rPr>
        <w:t> </w:t>
      </w:r>
      <w:r w:rsidRPr="007F09F1">
        <w:rPr>
          <w:rFonts w:ascii="Arial" w:hAnsi="Arial" w:cs="Arial"/>
        </w:rPr>
        <w:t xml:space="preserve">projednání výsledné známky s následným rozhodnutím předsedy </w:t>
      </w:r>
      <w:r w:rsidR="00C859CF" w:rsidRPr="007F09F1">
        <w:rPr>
          <w:rFonts w:ascii="Arial" w:hAnsi="Arial" w:cs="Arial"/>
        </w:rPr>
        <w:t xml:space="preserve">Odborného </w:t>
      </w:r>
      <w:r w:rsidRPr="007F09F1">
        <w:rPr>
          <w:rFonts w:ascii="Arial" w:hAnsi="Arial" w:cs="Arial"/>
        </w:rPr>
        <w:t>panelu mohou podat předsedovi také členové příslušného Odborného panelu.</w:t>
      </w:r>
    </w:p>
    <w:p w14:paraId="58EA3907" w14:textId="7E7A7074" w:rsidR="000E0ED0" w:rsidRPr="007F09F1" w:rsidRDefault="000E0ED0" w:rsidP="005D33EA">
      <w:pPr>
        <w:jc w:val="both"/>
        <w:rPr>
          <w:rFonts w:ascii="Arial" w:hAnsi="Arial" w:cs="Arial"/>
        </w:rPr>
      </w:pPr>
      <w:r w:rsidRPr="007F09F1">
        <w:rPr>
          <w:rFonts w:ascii="Arial" w:hAnsi="Arial" w:cs="Arial"/>
        </w:rPr>
        <w:t xml:space="preserve">Pokud je garant hodnocení </w:t>
      </w:r>
      <w:ins w:id="964" w:author="Autor">
        <w:r w:rsidR="001B00A1" w:rsidRPr="007F09F1">
          <w:rPr>
            <w:rFonts w:ascii="Arial" w:hAnsi="Arial" w:cs="Arial"/>
          </w:rPr>
          <w:t>v Modulu 1</w:t>
        </w:r>
      </w:ins>
      <w:del w:id="965" w:author="Autor">
        <w:r w:rsidRPr="007F09F1" w:rsidDel="001B00A1">
          <w:rPr>
            <w:rFonts w:ascii="Arial" w:hAnsi="Arial" w:cs="Arial"/>
          </w:rPr>
          <w:delText>vybraných výsledků</w:delText>
        </w:r>
      </w:del>
      <w:r w:rsidRPr="007F09F1">
        <w:rPr>
          <w:rFonts w:ascii="Arial" w:hAnsi="Arial" w:cs="Arial"/>
        </w:rPr>
        <w:t xml:space="preserve"> v kolizi s pravidly ošetřujícími nepodjatost, </w:t>
      </w:r>
      <w:del w:id="966" w:author="Rulíková Lucie" w:date="2025-05-14T13:57:00Z" w16du:dateUtc="2025-05-14T11:57:00Z">
        <w:r w:rsidRPr="007F09F1" w:rsidDel="007F0B15">
          <w:rPr>
            <w:rFonts w:ascii="Arial" w:hAnsi="Arial" w:cs="Arial"/>
          </w:rPr>
          <w:delText xml:space="preserve">zajišťuje </w:delText>
        </w:r>
      </w:del>
      <w:ins w:id="967" w:author="Rulíková Lucie" w:date="2025-05-14T13:57:00Z" w16du:dateUtc="2025-05-14T11:57:00Z">
        <w:r w:rsidR="007F0B15" w:rsidRPr="007F09F1">
          <w:rPr>
            <w:rFonts w:ascii="Arial" w:hAnsi="Arial" w:cs="Arial"/>
          </w:rPr>
          <w:t xml:space="preserve">zodpovídá za </w:t>
        </w:r>
      </w:ins>
      <w:r w:rsidRPr="007F09F1">
        <w:rPr>
          <w:rFonts w:ascii="Arial" w:hAnsi="Arial" w:cs="Arial"/>
        </w:rPr>
        <w:t xml:space="preserve">výsledné hodnocení garant </w:t>
      </w:r>
      <w:ins w:id="968" w:author="Autor">
        <w:r w:rsidR="001B00A1" w:rsidRPr="007F09F1">
          <w:rPr>
            <w:rFonts w:ascii="Arial" w:hAnsi="Arial" w:cs="Arial"/>
          </w:rPr>
          <w:t>hodnocení v Modulu 2</w:t>
        </w:r>
      </w:ins>
      <w:del w:id="969" w:author="Autor">
        <w:r w:rsidRPr="007F09F1" w:rsidDel="001B00A1">
          <w:rPr>
            <w:rFonts w:ascii="Arial" w:hAnsi="Arial" w:cs="Arial"/>
          </w:rPr>
          <w:delText>bibliometrické analýzy</w:delText>
        </w:r>
      </w:del>
      <w:r w:rsidRPr="007F09F1">
        <w:rPr>
          <w:rFonts w:ascii="Arial" w:hAnsi="Arial" w:cs="Arial"/>
        </w:rPr>
        <w:t xml:space="preserve">, který přebírá jeho roli. </w:t>
      </w:r>
      <w:del w:id="970" w:author="Rulíková Lucie" w:date="2025-05-14T13:56:00Z" w16du:dateUtc="2025-05-14T11:56:00Z">
        <w:r w:rsidRPr="007F09F1" w:rsidDel="007F0B15">
          <w:rPr>
            <w:rFonts w:ascii="Arial" w:hAnsi="Arial" w:cs="Arial"/>
          </w:rPr>
          <w:delText xml:space="preserve">Garant hodnocení </w:delText>
        </w:r>
      </w:del>
      <w:ins w:id="971" w:author="Autor">
        <w:del w:id="972" w:author="Rulíková Lucie" w:date="2025-05-14T13:56:00Z" w16du:dateUtc="2025-05-14T11:56:00Z">
          <w:r w:rsidR="001B00A1" w:rsidRPr="007F09F1" w:rsidDel="007F0B15">
            <w:rPr>
              <w:rFonts w:ascii="Arial" w:hAnsi="Arial" w:cs="Arial"/>
            </w:rPr>
            <w:delText>v Modulu 1</w:delText>
          </w:r>
        </w:del>
      </w:ins>
      <w:del w:id="973" w:author="Rulíková Lucie" w:date="2025-05-14T13:56:00Z" w16du:dateUtc="2025-05-14T11:56:00Z">
        <w:r w:rsidRPr="007F09F1" w:rsidDel="007F0B15">
          <w:rPr>
            <w:rFonts w:ascii="Arial" w:hAnsi="Arial" w:cs="Arial"/>
          </w:rPr>
          <w:delText>vybraných výsledků může vyslovit nesouhlas a navrhnout alternativu.</w:delText>
        </w:r>
      </w:del>
      <w:del w:id="974" w:author="Rulíková Lucie" w:date="2025-05-14T13:53:00Z" w16du:dateUtc="2025-05-14T11:53:00Z">
        <w:r w:rsidRPr="007F09F1" w:rsidDel="007F0B15">
          <w:rPr>
            <w:rFonts w:ascii="Arial" w:hAnsi="Arial" w:cs="Arial"/>
          </w:rPr>
          <w:delText xml:space="preserve"> </w:delText>
        </w:r>
      </w:del>
    </w:p>
    <w:p w14:paraId="53549939" w14:textId="42879234" w:rsidR="00367ED2" w:rsidRPr="007F09F1" w:rsidRDefault="000E0ED0" w:rsidP="005D33EA">
      <w:pPr>
        <w:jc w:val="both"/>
        <w:rPr>
          <w:rFonts w:ascii="Arial" w:hAnsi="Arial" w:cs="Arial"/>
        </w:rPr>
      </w:pPr>
      <w:r w:rsidRPr="007F09F1">
        <w:rPr>
          <w:rFonts w:ascii="Arial" w:hAnsi="Arial" w:cs="Arial"/>
        </w:rPr>
        <w:t xml:space="preserve">Před uzavřením hodnocení jsou výsledná hodnocení projednána a schválena jako celek příslušným </w:t>
      </w:r>
      <w:r w:rsidR="00C859CF" w:rsidRPr="007F09F1">
        <w:rPr>
          <w:rFonts w:ascii="Arial" w:hAnsi="Arial" w:cs="Arial"/>
        </w:rPr>
        <w:t>O</w:t>
      </w:r>
      <w:r w:rsidRPr="007F09F1">
        <w:rPr>
          <w:rFonts w:ascii="Arial" w:hAnsi="Arial" w:cs="Arial"/>
        </w:rPr>
        <w:t>dborným panelem.</w:t>
      </w:r>
    </w:p>
    <w:p w14:paraId="41593B02" w14:textId="77777777" w:rsidR="000E0ED0" w:rsidRPr="007F09F1" w:rsidRDefault="000E0ED0" w:rsidP="005D33EA">
      <w:pPr>
        <w:jc w:val="both"/>
        <w:rPr>
          <w:rFonts w:ascii="Arial" w:hAnsi="Arial" w:cs="Arial"/>
          <w:b/>
        </w:rPr>
      </w:pPr>
      <w:r w:rsidRPr="007F09F1">
        <w:rPr>
          <w:rFonts w:ascii="Arial" w:hAnsi="Arial" w:cs="Arial"/>
          <w:b/>
        </w:rPr>
        <w:t>Zajištění transparentnosti a kalibrace v průběhu procesu hodnocení</w:t>
      </w:r>
    </w:p>
    <w:p w14:paraId="2A511812" w14:textId="75D0999A" w:rsidR="000E0ED0" w:rsidRPr="007F09F1" w:rsidRDefault="006B393B" w:rsidP="005D33EA">
      <w:pPr>
        <w:jc w:val="both"/>
        <w:rPr>
          <w:rFonts w:ascii="Arial" w:hAnsi="Arial" w:cs="Arial"/>
        </w:rPr>
      </w:pPr>
      <w:r w:rsidRPr="007F09F1">
        <w:rPr>
          <w:rFonts w:ascii="Arial" w:hAnsi="Arial" w:cs="Arial"/>
        </w:rPr>
        <w:t>Kalibrací hodnocení se míní sjednocení procesů a přístupů ke srovnatelným problémům. Je jí</w:t>
      </w:r>
      <w:r w:rsidR="00E23E2D" w:rsidRPr="007F09F1">
        <w:rPr>
          <w:rFonts w:ascii="Arial" w:hAnsi="Arial" w:cs="Arial"/>
        </w:rPr>
        <w:t> </w:t>
      </w:r>
      <w:r w:rsidRPr="007F09F1">
        <w:rPr>
          <w:rFonts w:ascii="Arial" w:hAnsi="Arial" w:cs="Arial"/>
        </w:rPr>
        <w:t>dosahováno postupně soustředěným úsilím předsedů a členů Odborných panelů, hlavního koordinátora, KHV, RVVI a ostatních aktérů hodnocení.</w:t>
      </w:r>
      <w:r w:rsidR="00331BE0" w:rsidRPr="007F09F1">
        <w:rPr>
          <w:rFonts w:ascii="Arial" w:hAnsi="Arial" w:cs="Arial"/>
        </w:rPr>
        <w:t xml:space="preserve"> </w:t>
      </w:r>
      <w:r w:rsidR="000E0ED0" w:rsidRPr="007F09F1">
        <w:rPr>
          <w:rFonts w:ascii="Arial" w:hAnsi="Arial" w:cs="Arial"/>
        </w:rPr>
        <w:t>Všichni členové Odborného panelu mají přehled o průběhu a výsledcích všech hodnocení ve svém panelu s právem nahlédnout do odůvodnění. Členové KHV zodpovědní za oborovou koordinaci mají přehled o výsledcích všech hodnocení v</w:t>
      </w:r>
      <w:r w:rsidR="00C859CF" w:rsidRPr="007F09F1">
        <w:rPr>
          <w:rFonts w:ascii="Arial" w:hAnsi="Arial" w:cs="Arial"/>
        </w:rPr>
        <w:t xml:space="preserve"> Odborných </w:t>
      </w:r>
      <w:r w:rsidR="000E0ED0" w:rsidRPr="007F09F1">
        <w:rPr>
          <w:rFonts w:ascii="Arial" w:hAnsi="Arial" w:cs="Arial"/>
        </w:rPr>
        <w:t>panelech, jejichž činnost koordinují, s právem nahlédnout do</w:t>
      </w:r>
      <w:r w:rsidR="00E23E2D" w:rsidRPr="007F09F1">
        <w:rPr>
          <w:rFonts w:ascii="Arial" w:hAnsi="Arial" w:cs="Arial"/>
        </w:rPr>
        <w:t> </w:t>
      </w:r>
      <w:r w:rsidR="000E0ED0" w:rsidRPr="007F09F1">
        <w:rPr>
          <w:rFonts w:ascii="Arial" w:hAnsi="Arial" w:cs="Arial"/>
        </w:rPr>
        <w:t>odůvodnění. Předseda a místopředseda KHV, resp. hlavní koordinátor hodnocení podle Metodiky mají přehled o výsledcích všech hodnocení včetně jejich odůvodnění ve všech</w:t>
      </w:r>
      <w:r w:rsidR="00C859CF" w:rsidRPr="007F09F1">
        <w:rPr>
          <w:rFonts w:ascii="Arial" w:hAnsi="Arial" w:cs="Arial"/>
        </w:rPr>
        <w:t xml:space="preserve"> Odborných</w:t>
      </w:r>
      <w:r w:rsidR="000E0ED0" w:rsidRPr="007F09F1">
        <w:rPr>
          <w:rFonts w:ascii="Arial" w:hAnsi="Arial" w:cs="Arial"/>
        </w:rPr>
        <w:t xml:space="preserve"> panelech. </w:t>
      </w:r>
    </w:p>
    <w:p w14:paraId="79EFB960" w14:textId="288C4A73" w:rsidR="00EB3278" w:rsidRPr="007F09F1" w:rsidRDefault="000E0ED0" w:rsidP="00816780">
      <w:pPr>
        <w:pStyle w:val="Nadpis2"/>
        <w:rPr>
          <w:ins w:id="975" w:author="Autor"/>
        </w:rPr>
      </w:pPr>
      <w:bookmarkStart w:id="976" w:name="_Toc160113313"/>
      <w:bookmarkStart w:id="977" w:name="_Toc472419928"/>
      <w:bookmarkStart w:id="978" w:name="_Toc164161478"/>
      <w:bookmarkStart w:id="979" w:name="_Toc195174951"/>
      <w:bookmarkStart w:id="980" w:name="_Toc198129039"/>
      <w:bookmarkEnd w:id="976"/>
      <w:r w:rsidRPr="007F09F1">
        <w:lastRenderedPageBreak/>
        <w:t>Modul 2 – Komentovan</w:t>
      </w:r>
      <w:r w:rsidR="006B393B" w:rsidRPr="007F09F1">
        <w:t>é statistiky</w:t>
      </w:r>
      <w:bookmarkEnd w:id="977"/>
      <w:bookmarkEnd w:id="978"/>
      <w:bookmarkEnd w:id="979"/>
      <w:bookmarkEnd w:id="980"/>
    </w:p>
    <w:p w14:paraId="2FEE6455" w14:textId="2BA77872" w:rsidR="00C11409" w:rsidRPr="007F09F1" w:rsidRDefault="00967355" w:rsidP="00967355">
      <w:pPr>
        <w:jc w:val="both"/>
      </w:pPr>
      <w:commentRangeStart w:id="981"/>
      <w:ins w:id="982" w:author="Autor">
        <w:r w:rsidRPr="007F09F1">
          <w:rPr>
            <w:rFonts w:ascii="Arial" w:hAnsi="Arial" w:cs="Arial"/>
            <w:bCs/>
          </w:rPr>
          <w:t xml:space="preserve">Podklady pro </w:t>
        </w:r>
        <w:r w:rsidR="00EB3278" w:rsidRPr="007F09F1">
          <w:rPr>
            <w:rFonts w:ascii="Arial" w:hAnsi="Arial" w:cs="Arial"/>
            <w:bCs/>
          </w:rPr>
          <w:t xml:space="preserve">Modul 2 </w:t>
        </w:r>
        <w:r w:rsidRPr="007F09F1">
          <w:rPr>
            <w:rFonts w:ascii="Arial" w:hAnsi="Arial" w:cs="Arial"/>
            <w:bCs/>
          </w:rPr>
          <w:t xml:space="preserve">jsou tvořeny </w:t>
        </w:r>
        <w:r w:rsidR="00EB3278" w:rsidRPr="007F09F1">
          <w:rPr>
            <w:rFonts w:ascii="Arial" w:hAnsi="Arial" w:cs="Arial"/>
            <w:bCs/>
          </w:rPr>
          <w:t>tř</w:t>
        </w:r>
        <w:r w:rsidRPr="007F09F1">
          <w:rPr>
            <w:rFonts w:ascii="Arial" w:hAnsi="Arial" w:cs="Arial"/>
            <w:bCs/>
          </w:rPr>
          <w:t>emi</w:t>
        </w:r>
        <w:r w:rsidR="00EB3278" w:rsidRPr="007F09F1">
          <w:rPr>
            <w:rFonts w:ascii="Arial" w:hAnsi="Arial" w:cs="Arial"/>
            <w:bCs/>
          </w:rPr>
          <w:t xml:space="preserve"> reporty: Bibliometrie podle mezinárodní databáze, Produktivita podle AIS a Statistické přehledy o výsledcích dle RIV</w:t>
        </w:r>
        <w:r w:rsidRPr="007F09F1">
          <w:rPr>
            <w:rFonts w:ascii="Arial" w:hAnsi="Arial" w:cs="Arial"/>
            <w:bCs/>
          </w:rPr>
          <w:t xml:space="preserve">. Pro každý obor FORD vypracuje příslušný garant hodnocení v Modulu 2 komentář interpretující </w:t>
        </w:r>
        <w:del w:id="983" w:author="Autor">
          <w:r w:rsidR="00911200" w:rsidRPr="007F09F1" w:rsidDel="0069277B">
            <w:rPr>
              <w:rFonts w:ascii="Arial" w:hAnsi="Arial" w:cs="Arial"/>
              <w:bCs/>
            </w:rPr>
            <w:delText xml:space="preserve">z národní úrovně </w:delText>
          </w:r>
        </w:del>
        <w:r w:rsidRPr="007F09F1">
          <w:rPr>
            <w:rFonts w:ascii="Arial" w:hAnsi="Arial" w:cs="Arial"/>
            <w:bCs/>
          </w:rPr>
          <w:t xml:space="preserve">výsledky statistik ve vztahu ke sledovaným benchmarkům, vyjadřuje se </w:t>
        </w:r>
        <w:r w:rsidR="00367ED2" w:rsidRPr="007F09F1">
          <w:rPr>
            <w:rFonts w:ascii="Arial" w:hAnsi="Arial" w:cs="Arial"/>
            <w:bCs/>
          </w:rPr>
          <w:t xml:space="preserve">ale také </w:t>
        </w:r>
        <w:r w:rsidRPr="007F09F1">
          <w:rPr>
            <w:rFonts w:ascii="Arial" w:hAnsi="Arial" w:cs="Arial"/>
            <w:bCs/>
          </w:rPr>
          <w:t xml:space="preserve">k významu bibliometrie pro daný obor a </w:t>
        </w:r>
      </w:ins>
      <w:ins w:id="984" w:author="Rulíková Lucie" w:date="2025-05-14T14:03:00Z" w16du:dateUtc="2025-05-14T12:03:00Z">
        <w:r w:rsidR="003C11AF" w:rsidRPr="007F09F1">
          <w:rPr>
            <w:rFonts w:ascii="Arial" w:hAnsi="Arial" w:cs="Arial"/>
            <w:bCs/>
          </w:rPr>
          <w:t xml:space="preserve">k </w:t>
        </w:r>
      </w:ins>
      <w:ins w:id="985" w:author="Autor">
        <w:r w:rsidRPr="007F09F1">
          <w:rPr>
            <w:rFonts w:ascii="Arial" w:hAnsi="Arial" w:cs="Arial"/>
            <w:bCs/>
          </w:rPr>
          <w:t xml:space="preserve">dalším oborovým specifikům. </w:t>
        </w:r>
        <w:commentRangeEnd w:id="981"/>
        <w:r w:rsidRPr="007F09F1">
          <w:rPr>
            <w:rStyle w:val="Odkaznakoment"/>
          </w:rPr>
          <w:commentReference w:id="981"/>
        </w:r>
      </w:ins>
    </w:p>
    <w:p w14:paraId="3BF6310D" w14:textId="77777777" w:rsidR="000E0ED0" w:rsidRPr="007F09F1" w:rsidRDefault="000E0ED0" w:rsidP="00816780">
      <w:pPr>
        <w:pStyle w:val="Nadpis3"/>
      </w:pPr>
      <w:bookmarkStart w:id="986" w:name="_Toc164161479"/>
      <w:bookmarkStart w:id="987" w:name="_Toc195174952"/>
      <w:bookmarkStart w:id="988" w:name="_Toc198129040"/>
      <w:r w:rsidRPr="007F09F1">
        <w:t>Principy hodnocení a obsah reportů</w:t>
      </w:r>
      <w:bookmarkEnd w:id="986"/>
      <w:bookmarkEnd w:id="987"/>
      <w:bookmarkEnd w:id="988"/>
    </w:p>
    <w:p w14:paraId="6EC4A6E5" w14:textId="380EB59E" w:rsidR="000E0ED0" w:rsidRPr="007F09F1" w:rsidDel="00263EA6" w:rsidRDefault="003944F9" w:rsidP="005D33EA">
      <w:pPr>
        <w:jc w:val="both"/>
        <w:rPr>
          <w:del w:id="989" w:author="Autor"/>
          <w:rFonts w:ascii="Arial" w:hAnsi="Arial" w:cs="Arial"/>
        </w:rPr>
      </w:pPr>
      <w:commentRangeStart w:id="990"/>
      <w:del w:id="991" w:author="Autor">
        <w:r w:rsidRPr="007F09F1" w:rsidDel="00263EA6">
          <w:rPr>
            <w:rFonts w:ascii="Arial" w:hAnsi="Arial" w:cs="Arial"/>
          </w:rPr>
          <w:delText xml:space="preserve">Modul </w:delText>
        </w:r>
        <w:r w:rsidR="000E0ED0" w:rsidRPr="007F09F1" w:rsidDel="00263EA6">
          <w:rPr>
            <w:rFonts w:ascii="Arial" w:hAnsi="Arial" w:cs="Arial"/>
          </w:rPr>
          <w:delText xml:space="preserve">2 je podkladem hodnocení v pětiletých cyklech, plní avšak i průběžnou monitorovací funkci </w:delText>
        </w:r>
        <w:r w:rsidR="000E0ED0" w:rsidRPr="007F09F1" w:rsidDel="00A95709">
          <w:rPr>
            <w:rFonts w:ascii="Arial" w:hAnsi="Arial" w:cs="Arial"/>
          </w:rPr>
          <w:br/>
        </w:r>
        <w:r w:rsidR="000E0ED0" w:rsidRPr="007F09F1" w:rsidDel="00263EA6">
          <w:rPr>
            <w:rFonts w:ascii="Arial" w:hAnsi="Arial" w:cs="Arial"/>
          </w:rPr>
          <w:delText>a je proto realizován každoročně. Každoroční realizace přispívá k udržování kvality evidovaných informací v RIV i v mezinárodních databázích Web of Science a Scopus. Pro</w:delText>
        </w:r>
        <w:r w:rsidR="00E23E2D" w:rsidRPr="007F09F1" w:rsidDel="00263EA6">
          <w:rPr>
            <w:rFonts w:ascii="Arial" w:hAnsi="Arial" w:cs="Arial"/>
          </w:rPr>
          <w:delText> </w:delText>
        </w:r>
        <w:r w:rsidR="000E0ED0" w:rsidRPr="007F09F1" w:rsidDel="00263EA6">
          <w:rPr>
            <w:rFonts w:ascii="Arial" w:hAnsi="Arial" w:cs="Arial"/>
          </w:rPr>
          <w:delText xml:space="preserve">udržení konzistence národních benchmarků je zapotřebí použít údaje za celý systém VaVaI </w:delText>
        </w:r>
        <w:r w:rsidR="00C859CF" w:rsidRPr="007F09F1" w:rsidDel="00263EA6">
          <w:rPr>
            <w:rFonts w:ascii="Arial" w:hAnsi="Arial" w:cs="Arial"/>
          </w:rPr>
          <w:delText xml:space="preserve">v </w:delText>
        </w:r>
        <w:r w:rsidR="000E0ED0" w:rsidRPr="007F09F1" w:rsidDel="00263EA6">
          <w:rPr>
            <w:rFonts w:ascii="Arial" w:hAnsi="Arial" w:cs="Arial"/>
          </w:rPr>
          <w:delText>ČR, bez ohledu na právě hodnocený segment.</w:delText>
        </w:r>
      </w:del>
      <w:commentRangeEnd w:id="990"/>
      <w:r w:rsidR="00263EA6" w:rsidRPr="007F09F1">
        <w:rPr>
          <w:rStyle w:val="Odkaznakoment"/>
        </w:rPr>
        <w:commentReference w:id="990"/>
      </w:r>
    </w:p>
    <w:p w14:paraId="0943A3F8" w14:textId="40BC9318" w:rsidR="000E0ED0" w:rsidRPr="007F09F1" w:rsidRDefault="000E0ED0" w:rsidP="005D33EA">
      <w:pPr>
        <w:jc w:val="both"/>
        <w:rPr>
          <w:rFonts w:ascii="Arial" w:hAnsi="Arial" w:cs="Arial"/>
        </w:rPr>
      </w:pPr>
      <w:r w:rsidRPr="007F09F1">
        <w:rPr>
          <w:rFonts w:ascii="Arial" w:hAnsi="Arial" w:cs="Arial"/>
          <w:bCs/>
        </w:rPr>
        <w:t>Základní agregační úrovní analýzy výsledků jsou obory (dle klasifikace OECD</w:t>
      </w:r>
      <w:r w:rsidR="00C859CF" w:rsidRPr="007F09F1">
        <w:rPr>
          <w:rFonts w:ascii="Arial" w:hAnsi="Arial" w:cs="Arial"/>
          <w:bCs/>
        </w:rPr>
        <w:t xml:space="preserve"> - FORD</w:t>
      </w:r>
      <w:r w:rsidRPr="007F09F1">
        <w:rPr>
          <w:rFonts w:ascii="Arial" w:hAnsi="Arial" w:cs="Arial"/>
          <w:bCs/>
        </w:rPr>
        <w:t xml:space="preserve">) a </w:t>
      </w:r>
      <w:r w:rsidR="00C859CF" w:rsidRPr="007F09F1">
        <w:rPr>
          <w:rFonts w:ascii="Arial" w:hAnsi="Arial" w:cs="Arial"/>
          <w:bCs/>
        </w:rPr>
        <w:t>VO</w:t>
      </w:r>
      <w:r w:rsidRPr="007F09F1">
        <w:rPr>
          <w:rFonts w:ascii="Arial" w:hAnsi="Arial" w:cs="Arial"/>
          <w:bCs/>
        </w:rPr>
        <w:t xml:space="preserve">. </w:t>
      </w:r>
      <w:r w:rsidRPr="007F09F1">
        <w:rPr>
          <w:rFonts w:ascii="Arial" w:hAnsi="Arial" w:cs="Arial"/>
        </w:rPr>
        <w:t xml:space="preserve">Bibliometrie je zaměřena na </w:t>
      </w:r>
      <w:r w:rsidRPr="007F09F1">
        <w:rPr>
          <w:rFonts w:ascii="Arial" w:hAnsi="Arial" w:cs="Arial"/>
          <w:b/>
        </w:rPr>
        <w:t>tři tematické okruhy</w:t>
      </w:r>
      <w:r w:rsidRPr="007F09F1">
        <w:rPr>
          <w:rFonts w:ascii="Arial" w:hAnsi="Arial" w:cs="Arial"/>
        </w:rPr>
        <w:t>:</w:t>
      </w:r>
    </w:p>
    <w:p w14:paraId="02F60F7A" w14:textId="2F01591C" w:rsidR="000E0ED0" w:rsidRPr="007F09F1" w:rsidRDefault="000E0ED0" w:rsidP="005D33EA">
      <w:pPr>
        <w:pStyle w:val="Odstavecseseznamem"/>
        <w:numPr>
          <w:ilvl w:val="0"/>
          <w:numId w:val="14"/>
        </w:numPr>
        <w:jc w:val="both"/>
        <w:rPr>
          <w:rFonts w:ascii="Arial" w:hAnsi="Arial" w:cs="Arial"/>
        </w:rPr>
      </w:pPr>
      <w:r w:rsidRPr="007F09F1">
        <w:rPr>
          <w:rFonts w:ascii="Arial" w:hAnsi="Arial" w:cs="Arial"/>
        </w:rPr>
        <w:t xml:space="preserve">Analýza pomocí mezinárodní metriky vlivnosti </w:t>
      </w:r>
      <w:r w:rsidR="00331BE0" w:rsidRPr="007F09F1">
        <w:rPr>
          <w:rFonts w:ascii="Arial" w:hAnsi="Arial" w:cs="Arial"/>
        </w:rPr>
        <w:t xml:space="preserve">časopisů – </w:t>
      </w:r>
      <w:r w:rsidRPr="007F09F1">
        <w:rPr>
          <w:rFonts w:ascii="Arial" w:hAnsi="Arial" w:cs="Arial"/>
        </w:rPr>
        <w:t>Article Influence Score (</w:t>
      </w:r>
      <w:ins w:id="992" w:author="Rulíková Lucie" w:date="2025-05-14T14:07:00Z" w16du:dateUtc="2025-05-14T12:07:00Z">
        <w:r w:rsidR="00CB41E6" w:rsidRPr="007F09F1">
          <w:rPr>
            <w:rFonts w:ascii="Arial" w:hAnsi="Arial" w:cs="Arial"/>
          </w:rPr>
          <w:t>dále jen „</w:t>
        </w:r>
      </w:ins>
      <w:r w:rsidRPr="007F09F1">
        <w:rPr>
          <w:rFonts w:ascii="Arial" w:hAnsi="Arial" w:cs="Arial"/>
        </w:rPr>
        <w:t>AIS</w:t>
      </w:r>
      <w:ins w:id="993" w:author="Rulíková Lucie" w:date="2025-05-14T14:07:00Z" w16du:dateUtc="2025-05-14T12:07:00Z">
        <w:r w:rsidR="00CB41E6" w:rsidRPr="007F09F1">
          <w:rPr>
            <w:rFonts w:ascii="Arial" w:hAnsi="Arial" w:cs="Arial"/>
          </w:rPr>
          <w:t>“</w:t>
        </w:r>
      </w:ins>
      <w:r w:rsidRPr="007F09F1">
        <w:rPr>
          <w:rFonts w:ascii="Arial" w:hAnsi="Arial" w:cs="Arial"/>
        </w:rPr>
        <w:t xml:space="preserve">). </w:t>
      </w:r>
    </w:p>
    <w:p w14:paraId="34BC7F82" w14:textId="75CF9F50" w:rsidR="000E0ED0" w:rsidRPr="007F09F1" w:rsidRDefault="000E0ED0" w:rsidP="005D33EA">
      <w:pPr>
        <w:pStyle w:val="Odstavecseseznamem"/>
        <w:numPr>
          <w:ilvl w:val="0"/>
          <w:numId w:val="14"/>
        </w:numPr>
        <w:jc w:val="both"/>
        <w:rPr>
          <w:rFonts w:ascii="Arial" w:hAnsi="Arial" w:cs="Arial"/>
        </w:rPr>
      </w:pPr>
      <w:r w:rsidRPr="007F09F1">
        <w:rPr>
          <w:rFonts w:ascii="Arial" w:hAnsi="Arial" w:cs="Arial"/>
        </w:rPr>
        <w:t xml:space="preserve">Navazující přehledy o produktivitě podle kvalitativních pásem </w:t>
      </w:r>
      <w:r w:rsidR="00331BE0" w:rsidRPr="007F09F1">
        <w:rPr>
          <w:rFonts w:ascii="Arial" w:hAnsi="Arial" w:cs="Arial"/>
        </w:rPr>
        <w:t xml:space="preserve">časopisů </w:t>
      </w:r>
      <w:r w:rsidRPr="007F09F1">
        <w:rPr>
          <w:rFonts w:ascii="Arial" w:hAnsi="Arial" w:cs="Arial"/>
        </w:rPr>
        <w:t>dle AIS.</w:t>
      </w:r>
    </w:p>
    <w:p w14:paraId="3E745CF2" w14:textId="77777777" w:rsidR="000E0ED0" w:rsidRPr="007F09F1" w:rsidRDefault="000E0ED0" w:rsidP="005D33EA">
      <w:pPr>
        <w:pStyle w:val="Odstavecseseznamem"/>
        <w:numPr>
          <w:ilvl w:val="0"/>
          <w:numId w:val="14"/>
        </w:numPr>
        <w:jc w:val="both"/>
        <w:rPr>
          <w:ins w:id="994" w:author="Autor"/>
          <w:rFonts w:ascii="Arial" w:hAnsi="Arial" w:cs="Arial"/>
        </w:rPr>
      </w:pPr>
      <w:r w:rsidRPr="007F09F1">
        <w:rPr>
          <w:rFonts w:ascii="Arial" w:hAnsi="Arial" w:cs="Arial"/>
        </w:rPr>
        <w:t>Přehledy produkce všech druhů výsledků podle národní databáze RIV.</w:t>
      </w:r>
    </w:p>
    <w:p w14:paraId="66739D86" w14:textId="6CC54ECE" w:rsidR="00572025" w:rsidRPr="007F09F1" w:rsidRDefault="00C47C90" w:rsidP="00572025">
      <w:pPr>
        <w:jc w:val="both"/>
        <w:rPr>
          <w:ins w:id="995" w:author="Rulíková Lucie" w:date="2025-05-06T14:40:00Z"/>
          <w:rFonts w:ascii="Arial" w:hAnsi="Arial" w:cs="Arial"/>
        </w:rPr>
      </w:pPr>
      <w:ins w:id="996" w:author="Autor">
        <w:r w:rsidRPr="007F09F1">
          <w:rPr>
            <w:rFonts w:ascii="Arial" w:hAnsi="Arial" w:cs="Arial"/>
          </w:rPr>
          <w:t xml:space="preserve">Význam jednotlivých okruhů v procesu hodnocení odpovídá misi dané </w:t>
        </w:r>
        <w:commentRangeStart w:id="997"/>
        <w:r w:rsidRPr="007F09F1">
          <w:rPr>
            <w:rFonts w:ascii="Arial" w:hAnsi="Arial" w:cs="Arial"/>
          </w:rPr>
          <w:t>VO</w:t>
        </w:r>
        <w:commentRangeEnd w:id="997"/>
        <w:r w:rsidRPr="007F09F1">
          <w:rPr>
            <w:rStyle w:val="Odkaznakoment"/>
          </w:rPr>
          <w:commentReference w:id="997"/>
        </w:r>
        <w:r w:rsidRPr="007F09F1">
          <w:rPr>
            <w:rFonts w:ascii="Arial" w:hAnsi="Arial" w:cs="Arial"/>
          </w:rPr>
          <w:t>.</w:t>
        </w:r>
      </w:ins>
      <w:ins w:id="998" w:author="Rulíková Lucie" w:date="2025-05-06T14:40:00Z" w16du:dateUtc="2025-05-06T12:40:00Z">
        <w:r w:rsidR="00572025" w:rsidRPr="007F09F1">
          <w:rPr>
            <w:rFonts w:ascii="Aptos" w:eastAsia="Times New Roman" w:hAnsi="Aptos" w:cs="Times New Roman"/>
            <w:color w:val="000000"/>
            <w:sz w:val="24"/>
            <w:szCs w:val="24"/>
          </w:rPr>
          <w:t xml:space="preserve"> </w:t>
        </w:r>
      </w:ins>
      <w:ins w:id="999" w:author="Rulíková Lucie" w:date="2025-05-06T14:40:00Z">
        <w:r w:rsidR="00572025" w:rsidRPr="007F09F1">
          <w:rPr>
            <w:rFonts w:ascii="Arial" w:hAnsi="Arial" w:cs="Arial"/>
          </w:rPr>
          <w:t>M</w:t>
        </w:r>
      </w:ins>
      <w:ins w:id="1000" w:author="Rulíková Lucie" w:date="2025-05-06T14:42:00Z" w16du:dateUtc="2025-05-06T12:42:00Z">
        <w:r w:rsidR="00572025" w:rsidRPr="007F09F1">
          <w:rPr>
            <w:rFonts w:ascii="Arial" w:hAnsi="Arial" w:cs="Arial"/>
          </w:rPr>
          <w:t xml:space="preserve">odul </w:t>
        </w:r>
      </w:ins>
      <w:ins w:id="1001" w:author="Rulíková Lucie" w:date="2025-05-06T14:40:00Z">
        <w:r w:rsidR="00572025" w:rsidRPr="007F09F1">
          <w:rPr>
            <w:rFonts w:ascii="Arial" w:hAnsi="Arial" w:cs="Arial"/>
          </w:rPr>
          <w:t xml:space="preserve">2 bude modulem pomocným, pokud to bude dávat smysl a logiku v kontextu dané VO z hlediska jejího oborového profilu. </w:t>
        </w:r>
      </w:ins>
      <w:ins w:id="1002" w:author="Rulíková Lucie" w:date="2025-05-06T14:40:00Z" w16du:dateUtc="2025-05-06T12:40:00Z">
        <w:r w:rsidR="00572025" w:rsidRPr="007F09F1">
          <w:rPr>
            <w:rFonts w:ascii="Arial" w:hAnsi="Arial" w:cs="Arial"/>
          </w:rPr>
          <w:t>U</w:t>
        </w:r>
      </w:ins>
      <w:ins w:id="1003" w:author="Rulíková Lucie" w:date="2025-05-06T14:40:00Z">
        <w:r w:rsidR="00572025" w:rsidRPr="007F09F1">
          <w:rPr>
            <w:rFonts w:ascii="Arial" w:hAnsi="Arial" w:cs="Arial"/>
          </w:rPr>
          <w:t xml:space="preserve">platní se tam, kde má vzhledem k povaze výstupů význam a je dostatečně robustní. </w:t>
        </w:r>
      </w:ins>
      <w:ins w:id="1004" w:author="Rulíková Lucie" w:date="2025-05-06T14:41:00Z" w16du:dateUtc="2025-05-06T12:41:00Z">
        <w:r w:rsidR="00572025" w:rsidRPr="007F09F1">
          <w:rPr>
            <w:rFonts w:ascii="Arial" w:hAnsi="Arial" w:cs="Arial"/>
          </w:rPr>
          <w:t>Odborn</w:t>
        </w:r>
      </w:ins>
      <w:ins w:id="1005" w:author="Rulíková Lucie" w:date="2025-05-14T14:10:00Z" w16du:dateUtc="2025-05-14T12:10:00Z">
        <w:r w:rsidR="00C1710E" w:rsidRPr="007F09F1">
          <w:rPr>
            <w:rFonts w:ascii="Arial" w:hAnsi="Arial" w:cs="Arial"/>
          </w:rPr>
          <w:t>é</w:t>
        </w:r>
      </w:ins>
      <w:ins w:id="1006" w:author="Rulíková Lucie" w:date="2025-05-06T14:41:00Z" w16du:dateUtc="2025-05-06T12:41:00Z">
        <w:r w:rsidR="00572025" w:rsidRPr="007F09F1">
          <w:rPr>
            <w:rFonts w:ascii="Arial" w:hAnsi="Arial" w:cs="Arial"/>
          </w:rPr>
          <w:t xml:space="preserve"> </w:t>
        </w:r>
      </w:ins>
      <w:ins w:id="1007" w:author="Rulíková Lucie" w:date="2025-05-06T14:40:00Z">
        <w:r w:rsidR="00572025" w:rsidRPr="007F09F1">
          <w:rPr>
            <w:rFonts w:ascii="Arial" w:hAnsi="Arial" w:cs="Arial"/>
          </w:rPr>
          <w:t>panel</w:t>
        </w:r>
      </w:ins>
      <w:ins w:id="1008" w:author="Rulíková Lucie" w:date="2025-05-14T14:10:00Z" w16du:dateUtc="2025-05-14T12:10:00Z">
        <w:r w:rsidR="00C1710E" w:rsidRPr="007F09F1">
          <w:rPr>
            <w:rFonts w:ascii="Arial" w:hAnsi="Arial" w:cs="Arial"/>
          </w:rPr>
          <w:t>y</w:t>
        </w:r>
      </w:ins>
      <w:ins w:id="1009" w:author="Rulíková Lucie" w:date="2025-05-06T14:41:00Z" w16du:dateUtc="2025-05-06T12:41:00Z">
        <w:r w:rsidR="00572025" w:rsidRPr="007F09F1">
          <w:rPr>
            <w:rFonts w:ascii="Arial" w:hAnsi="Arial" w:cs="Arial"/>
          </w:rPr>
          <w:t xml:space="preserve"> reporty komentují</w:t>
        </w:r>
      </w:ins>
      <w:ins w:id="1010" w:author="Rulíková Lucie" w:date="2025-05-14T14:08:00Z" w16du:dateUtc="2025-05-14T12:08:00Z">
        <w:r w:rsidR="00C1710E" w:rsidRPr="007F09F1">
          <w:rPr>
            <w:rFonts w:ascii="Arial" w:hAnsi="Arial" w:cs="Arial"/>
          </w:rPr>
          <w:t>,</w:t>
        </w:r>
      </w:ins>
      <w:ins w:id="1011" w:author="Rulíková Lucie" w:date="2025-05-06T14:41:00Z" w16du:dateUtc="2025-05-06T12:41:00Z">
        <w:r w:rsidR="00572025" w:rsidRPr="007F09F1">
          <w:rPr>
            <w:rFonts w:ascii="Arial" w:hAnsi="Arial" w:cs="Arial"/>
          </w:rPr>
          <w:t xml:space="preserve"> </w:t>
        </w:r>
      </w:ins>
      <w:ins w:id="1012" w:author="Rulíková Lucie" w:date="2025-05-06T14:40:00Z">
        <w:r w:rsidR="00572025" w:rsidRPr="007F09F1">
          <w:rPr>
            <w:rFonts w:ascii="Arial" w:hAnsi="Arial" w:cs="Arial"/>
          </w:rPr>
          <w:t>obecně externí expertní pohled je žádoucí pro všechny VO napříč segmenty.</w:t>
        </w:r>
      </w:ins>
    </w:p>
    <w:p w14:paraId="0469D1DF" w14:textId="759875FF" w:rsidR="00C47C90" w:rsidRPr="007F09F1" w:rsidDel="003C11AF" w:rsidRDefault="00C47C90" w:rsidP="00C47C90">
      <w:pPr>
        <w:jc w:val="both"/>
        <w:rPr>
          <w:del w:id="1013" w:author="Rulíková Lucie" w:date="2025-05-14T14:03:00Z" w16du:dateUtc="2025-05-14T12:03:00Z"/>
          <w:rFonts w:ascii="Arial" w:hAnsi="Arial" w:cs="Arial"/>
        </w:rPr>
      </w:pPr>
    </w:p>
    <w:p w14:paraId="111E7BAB" w14:textId="77777777" w:rsidR="000E0ED0" w:rsidRPr="007F09F1" w:rsidRDefault="000E0ED0" w:rsidP="003C11AF">
      <w:pPr>
        <w:spacing w:after="0"/>
        <w:jc w:val="both"/>
        <w:rPr>
          <w:rFonts w:ascii="Arial" w:hAnsi="Arial" w:cs="Arial"/>
        </w:rPr>
      </w:pPr>
      <w:r w:rsidRPr="007F09F1">
        <w:rPr>
          <w:rFonts w:ascii="Arial" w:hAnsi="Arial" w:cs="Arial"/>
        </w:rPr>
        <w:t xml:space="preserve">Pro každý tematický okruh vzniká samostatná sada reportů, a to ve </w:t>
      </w:r>
      <w:r w:rsidRPr="007F09F1">
        <w:rPr>
          <w:rFonts w:ascii="Arial" w:hAnsi="Arial" w:cs="Arial"/>
          <w:b/>
        </w:rPr>
        <w:t>dvou úrovních</w:t>
      </w:r>
      <w:r w:rsidRPr="007F09F1">
        <w:rPr>
          <w:rFonts w:ascii="Arial" w:hAnsi="Arial" w:cs="Arial"/>
        </w:rPr>
        <w:t>:</w:t>
      </w:r>
    </w:p>
    <w:p w14:paraId="597B1B19" w14:textId="4AB3AC97" w:rsidR="000E0ED0" w:rsidRPr="007F09F1" w:rsidRDefault="00C1710E" w:rsidP="005D33EA">
      <w:pPr>
        <w:pStyle w:val="Odstavecseseznamem"/>
        <w:numPr>
          <w:ilvl w:val="0"/>
          <w:numId w:val="15"/>
        </w:numPr>
        <w:jc w:val="both"/>
        <w:rPr>
          <w:rFonts w:ascii="Arial" w:hAnsi="Arial" w:cs="Arial"/>
        </w:rPr>
      </w:pPr>
      <w:ins w:id="1014" w:author="Rulíková Lucie" w:date="2025-05-14T14:08:00Z" w16du:dateUtc="2025-05-14T12:08:00Z">
        <w:r w:rsidRPr="007F09F1">
          <w:rPr>
            <w:rFonts w:ascii="Arial" w:hAnsi="Arial" w:cs="Arial"/>
          </w:rPr>
          <w:t>n</w:t>
        </w:r>
      </w:ins>
      <w:del w:id="1015" w:author="Rulíková Lucie" w:date="2025-05-14T14:08:00Z" w16du:dateUtc="2025-05-14T12:08:00Z">
        <w:r w:rsidR="000E0ED0" w:rsidRPr="007F09F1" w:rsidDel="00C1710E">
          <w:rPr>
            <w:rFonts w:ascii="Arial" w:hAnsi="Arial" w:cs="Arial"/>
          </w:rPr>
          <w:delText>N</w:delText>
        </w:r>
      </w:del>
      <w:r w:rsidR="000E0ED0" w:rsidRPr="007F09F1">
        <w:rPr>
          <w:rFonts w:ascii="Arial" w:hAnsi="Arial" w:cs="Arial"/>
        </w:rPr>
        <w:t>árodní oborový přehled</w:t>
      </w:r>
      <w:ins w:id="1016" w:author="Rulíková Lucie" w:date="2025-05-14T14:08:00Z" w16du:dateUtc="2025-05-14T12:08:00Z">
        <w:r w:rsidRPr="007F09F1">
          <w:rPr>
            <w:rFonts w:ascii="Arial" w:hAnsi="Arial" w:cs="Arial"/>
          </w:rPr>
          <w:t>,</w:t>
        </w:r>
      </w:ins>
      <w:del w:id="1017" w:author="Rulíková Lucie" w:date="2025-05-14T14:08:00Z" w16du:dateUtc="2025-05-14T12:08:00Z">
        <w:r w:rsidR="000E0ED0" w:rsidRPr="007F09F1" w:rsidDel="00C1710E">
          <w:rPr>
            <w:rFonts w:ascii="Arial" w:hAnsi="Arial" w:cs="Arial"/>
          </w:rPr>
          <w:delText>.</w:delText>
        </w:r>
      </w:del>
    </w:p>
    <w:p w14:paraId="62CB6EF6" w14:textId="56D8C79F" w:rsidR="000E0ED0" w:rsidRPr="007F09F1" w:rsidRDefault="00C1710E" w:rsidP="005D33EA">
      <w:pPr>
        <w:pStyle w:val="Odstavecseseznamem"/>
        <w:numPr>
          <w:ilvl w:val="0"/>
          <w:numId w:val="15"/>
        </w:numPr>
        <w:jc w:val="both"/>
        <w:rPr>
          <w:rFonts w:ascii="Arial" w:hAnsi="Arial" w:cs="Arial"/>
        </w:rPr>
      </w:pPr>
      <w:ins w:id="1018" w:author="Rulíková Lucie" w:date="2025-05-14T14:08:00Z" w16du:dateUtc="2025-05-14T12:08:00Z">
        <w:r w:rsidRPr="007F09F1">
          <w:rPr>
            <w:rFonts w:ascii="Arial" w:hAnsi="Arial" w:cs="Arial"/>
          </w:rPr>
          <w:t>o</w:t>
        </w:r>
      </w:ins>
      <w:del w:id="1019" w:author="Rulíková Lucie" w:date="2025-05-14T14:08:00Z" w16du:dateUtc="2025-05-14T12:08:00Z">
        <w:r w:rsidR="000E0ED0" w:rsidRPr="007F09F1" w:rsidDel="00C1710E">
          <w:rPr>
            <w:rFonts w:ascii="Arial" w:hAnsi="Arial" w:cs="Arial"/>
          </w:rPr>
          <w:delText>O</w:delText>
        </w:r>
      </w:del>
      <w:r w:rsidR="000E0ED0" w:rsidRPr="007F09F1">
        <w:rPr>
          <w:rFonts w:ascii="Arial" w:hAnsi="Arial" w:cs="Arial"/>
        </w:rPr>
        <w:t xml:space="preserve">borový přehled </w:t>
      </w:r>
      <w:r w:rsidR="00331BE0" w:rsidRPr="007F09F1">
        <w:rPr>
          <w:rFonts w:ascii="Arial" w:hAnsi="Arial" w:cs="Arial"/>
        </w:rPr>
        <w:t xml:space="preserve">pro </w:t>
      </w:r>
      <w:r w:rsidR="000E0ED0" w:rsidRPr="007F09F1">
        <w:rPr>
          <w:rFonts w:ascii="Arial" w:hAnsi="Arial" w:cs="Arial"/>
        </w:rPr>
        <w:t>jednotliv</w:t>
      </w:r>
      <w:r w:rsidR="00331BE0" w:rsidRPr="007F09F1">
        <w:rPr>
          <w:rFonts w:ascii="Arial" w:hAnsi="Arial" w:cs="Arial"/>
        </w:rPr>
        <w:t>é</w:t>
      </w:r>
      <w:r w:rsidR="000E0ED0" w:rsidRPr="007F09F1">
        <w:rPr>
          <w:rFonts w:ascii="Arial" w:hAnsi="Arial" w:cs="Arial"/>
        </w:rPr>
        <w:t xml:space="preserve"> VO.</w:t>
      </w:r>
    </w:p>
    <w:p w14:paraId="316CCE40" w14:textId="77777777" w:rsidR="000E0ED0" w:rsidRPr="007F09F1" w:rsidRDefault="000E0ED0" w:rsidP="005D33EA">
      <w:pPr>
        <w:jc w:val="both"/>
        <w:rPr>
          <w:rFonts w:ascii="Arial" w:hAnsi="Arial" w:cs="Arial"/>
        </w:rPr>
      </w:pPr>
      <w:r w:rsidRPr="007F09F1">
        <w:rPr>
          <w:rFonts w:ascii="Arial" w:hAnsi="Arial" w:cs="Arial"/>
        </w:rPr>
        <w:t xml:space="preserve">Zpracování statistik se řídí následujícími </w:t>
      </w:r>
      <w:r w:rsidRPr="007F09F1">
        <w:rPr>
          <w:rFonts w:ascii="Arial" w:hAnsi="Arial" w:cs="Arial"/>
          <w:b/>
        </w:rPr>
        <w:t>principy</w:t>
      </w:r>
      <w:r w:rsidRPr="007F09F1">
        <w:rPr>
          <w:rFonts w:ascii="Arial" w:hAnsi="Arial" w:cs="Arial"/>
        </w:rPr>
        <w:t>:</w:t>
      </w:r>
    </w:p>
    <w:p w14:paraId="363142E5" w14:textId="1D63DB22" w:rsidR="000E0ED0" w:rsidRPr="007F09F1" w:rsidRDefault="000E0ED0" w:rsidP="005D33EA">
      <w:pPr>
        <w:pStyle w:val="Odstavecseseznamem"/>
        <w:numPr>
          <w:ilvl w:val="0"/>
          <w:numId w:val="15"/>
        </w:numPr>
        <w:jc w:val="both"/>
        <w:rPr>
          <w:rFonts w:ascii="Arial" w:hAnsi="Arial" w:cs="Arial"/>
        </w:rPr>
      </w:pPr>
      <w:r w:rsidRPr="007F09F1">
        <w:rPr>
          <w:rFonts w:ascii="Arial" w:hAnsi="Arial" w:cs="Arial"/>
          <w:b/>
        </w:rPr>
        <w:t>Oborovost</w:t>
      </w:r>
      <w:r w:rsidRPr="007F09F1">
        <w:rPr>
          <w:rFonts w:ascii="Arial" w:hAnsi="Arial" w:cs="Arial"/>
        </w:rPr>
        <w:t>. Vzhledem k rozdílným publikačním praktikám v jednotlivých oborech jsou statistické údaje členěny primárně oborově, a to na úroveň FORD. Případné jiné úrovně členění jsou pouze pomocné.</w:t>
      </w:r>
    </w:p>
    <w:p w14:paraId="1AE01646" w14:textId="77777777" w:rsidR="000E0ED0" w:rsidRPr="007F09F1" w:rsidRDefault="000E0ED0" w:rsidP="005D33EA">
      <w:pPr>
        <w:pStyle w:val="Odstavecseseznamem"/>
        <w:numPr>
          <w:ilvl w:val="0"/>
          <w:numId w:val="15"/>
        </w:numPr>
        <w:jc w:val="both"/>
        <w:rPr>
          <w:rFonts w:ascii="Arial" w:hAnsi="Arial" w:cs="Arial"/>
        </w:rPr>
      </w:pPr>
      <w:r w:rsidRPr="007F09F1">
        <w:rPr>
          <w:rFonts w:ascii="Arial" w:hAnsi="Arial" w:cs="Arial"/>
          <w:b/>
        </w:rPr>
        <w:t>Robustnost</w:t>
      </w:r>
      <w:r w:rsidRPr="007F09F1">
        <w:rPr>
          <w:rFonts w:ascii="Arial" w:hAnsi="Arial" w:cs="Arial"/>
        </w:rPr>
        <w:t xml:space="preserve">. Spolehlivost získaných údajů se zajišťuje následujícími pravidly: </w:t>
      </w:r>
    </w:p>
    <w:p w14:paraId="21C32F0F" w14:textId="2BC308FA" w:rsidR="000E0ED0" w:rsidRPr="007F09F1" w:rsidRDefault="000E0ED0" w:rsidP="005D33EA">
      <w:pPr>
        <w:pStyle w:val="Odstavecseseznamem"/>
        <w:numPr>
          <w:ilvl w:val="1"/>
          <w:numId w:val="15"/>
        </w:numPr>
        <w:jc w:val="both"/>
        <w:rPr>
          <w:rFonts w:ascii="Arial" w:hAnsi="Arial" w:cs="Arial"/>
        </w:rPr>
      </w:pPr>
      <w:r w:rsidRPr="007F09F1">
        <w:rPr>
          <w:rFonts w:ascii="Arial" w:hAnsi="Arial" w:cs="Arial"/>
        </w:rPr>
        <w:t xml:space="preserve">opatření na omezení možnosti účelového ovlivňování statistik </w:t>
      </w:r>
      <w:r w:rsidR="00367ED2" w:rsidRPr="007F09F1">
        <w:rPr>
          <w:rFonts w:ascii="Arial" w:hAnsi="Arial" w:cs="Arial"/>
        </w:rPr>
        <w:t xml:space="preserve">– </w:t>
      </w:r>
      <w:r w:rsidRPr="007F09F1">
        <w:rPr>
          <w:rFonts w:ascii="Arial" w:hAnsi="Arial" w:cs="Arial"/>
        </w:rPr>
        <w:t xml:space="preserve">například nepoužíváním indikátorů citlivých na manipulaci jako je např. Impact Factor, </w:t>
      </w:r>
      <w:r w:rsidR="00E23E2D" w:rsidRPr="007F09F1">
        <w:rPr>
          <w:rFonts w:ascii="Arial" w:hAnsi="Arial" w:cs="Arial"/>
        </w:rPr>
        <w:br/>
      </w:r>
      <w:r w:rsidRPr="007F09F1">
        <w:rPr>
          <w:rFonts w:ascii="Arial" w:hAnsi="Arial" w:cs="Arial"/>
        </w:rPr>
        <w:t>H-</w:t>
      </w:r>
      <w:r w:rsidR="00E23E2D" w:rsidRPr="007F09F1">
        <w:rPr>
          <w:rFonts w:ascii="Arial" w:hAnsi="Arial" w:cs="Arial"/>
        </w:rPr>
        <w:t>I</w:t>
      </w:r>
      <w:r w:rsidRPr="007F09F1">
        <w:rPr>
          <w:rFonts w:ascii="Arial" w:hAnsi="Arial" w:cs="Arial"/>
        </w:rPr>
        <w:t xml:space="preserve">ndex apod. </w:t>
      </w:r>
    </w:p>
    <w:p w14:paraId="57F10BB1" w14:textId="394E0A63" w:rsidR="000E0ED0" w:rsidRPr="007F09F1" w:rsidRDefault="000E0ED0" w:rsidP="005D33EA">
      <w:pPr>
        <w:pStyle w:val="Odstavecseseznamem"/>
        <w:numPr>
          <w:ilvl w:val="1"/>
          <w:numId w:val="15"/>
        </w:numPr>
        <w:jc w:val="both"/>
        <w:rPr>
          <w:rFonts w:ascii="Arial" w:hAnsi="Arial" w:cs="Arial"/>
        </w:rPr>
      </w:pPr>
      <w:r w:rsidRPr="007F09F1">
        <w:rPr>
          <w:rFonts w:ascii="Arial" w:hAnsi="Arial" w:cs="Arial"/>
        </w:rPr>
        <w:t>opatření na omezení metodické spornosti (nepoužívání statistiky s nejednoznačnou vypovídací hodnotou; nezavádění zbytečně komplikovaných a</w:t>
      </w:r>
      <w:r w:rsidR="00E23E2D" w:rsidRPr="007F09F1">
        <w:rPr>
          <w:rFonts w:ascii="Arial" w:hAnsi="Arial" w:cs="Arial"/>
        </w:rPr>
        <w:t> </w:t>
      </w:r>
      <w:r w:rsidRPr="007F09F1">
        <w:rPr>
          <w:rFonts w:ascii="Arial" w:hAnsi="Arial" w:cs="Arial"/>
        </w:rPr>
        <w:t xml:space="preserve">nesrozumitelných ukazatelů; nepoužívání ukazatelů citlivých na nízký počet případů či příliš ovlivnitelných nerovnoměrnou distribucí). </w:t>
      </w:r>
    </w:p>
    <w:p w14:paraId="555A7CCF" w14:textId="5BAC082E" w:rsidR="000E0ED0" w:rsidRPr="007F09F1" w:rsidRDefault="00015725" w:rsidP="005D33EA">
      <w:pPr>
        <w:pStyle w:val="Odstavecseseznamem"/>
        <w:numPr>
          <w:ilvl w:val="1"/>
          <w:numId w:val="15"/>
        </w:numPr>
        <w:jc w:val="both"/>
        <w:rPr>
          <w:rFonts w:ascii="Arial" w:hAnsi="Arial" w:cs="Arial"/>
        </w:rPr>
      </w:pPr>
      <w:r w:rsidRPr="007F09F1">
        <w:rPr>
          <w:rFonts w:ascii="Arial" w:hAnsi="Arial" w:cs="Arial"/>
        </w:rPr>
        <w:t>p</w:t>
      </w:r>
      <w:r w:rsidR="000E0ED0" w:rsidRPr="007F09F1">
        <w:rPr>
          <w:rFonts w:ascii="Arial" w:hAnsi="Arial" w:cs="Arial"/>
        </w:rPr>
        <w:t xml:space="preserve">rovádění křížové kontroly databází a komunikace s VO o zjištěných rozporech. </w:t>
      </w:r>
    </w:p>
    <w:p w14:paraId="0B73068A" w14:textId="2861E44C" w:rsidR="000E0ED0" w:rsidRPr="007F09F1" w:rsidRDefault="000E0ED0" w:rsidP="005D33EA">
      <w:pPr>
        <w:pStyle w:val="Odstavecseseznamem"/>
        <w:numPr>
          <w:ilvl w:val="1"/>
          <w:numId w:val="15"/>
        </w:numPr>
        <w:jc w:val="both"/>
        <w:rPr>
          <w:rFonts w:ascii="Arial" w:hAnsi="Arial" w:cs="Arial"/>
        </w:rPr>
      </w:pPr>
      <w:r w:rsidRPr="007F09F1">
        <w:rPr>
          <w:rFonts w:ascii="Arial" w:hAnsi="Arial" w:cs="Arial"/>
        </w:rPr>
        <w:lastRenderedPageBreak/>
        <w:t>agregace dat příslušející národní úrovni hodnocení</w:t>
      </w:r>
      <w:del w:id="1020" w:author="Rulíková Lucie" w:date="2025-05-14T14:10:00Z" w16du:dateUtc="2025-05-14T12:10:00Z">
        <w:r w:rsidRPr="007F09F1" w:rsidDel="00C1710E">
          <w:rPr>
            <w:rFonts w:ascii="Arial" w:hAnsi="Arial" w:cs="Arial"/>
          </w:rPr>
          <w:delText xml:space="preserve"> </w:delText>
        </w:r>
      </w:del>
      <w:r w:rsidRPr="007F09F1">
        <w:rPr>
          <w:rFonts w:ascii="Arial" w:hAnsi="Arial" w:cs="Arial"/>
        </w:rPr>
        <w:t>-</w:t>
      </w:r>
      <w:ins w:id="1021" w:author="Rulíková Lucie" w:date="2025-05-14T14:10:00Z" w16du:dateUtc="2025-05-14T12:10:00Z">
        <w:r w:rsidR="00C1710E" w:rsidRPr="007F09F1">
          <w:rPr>
            <w:rFonts w:ascii="Arial" w:hAnsi="Arial" w:cs="Arial"/>
          </w:rPr>
          <w:t xml:space="preserve"> </w:t>
        </w:r>
      </w:ins>
      <w:del w:id="1022" w:author="Rulíková Lucie" w:date="2025-05-14T14:10:00Z" w16du:dateUtc="2025-05-14T12:10:00Z">
        <w:r w:rsidRPr="007F09F1" w:rsidDel="00C1710E">
          <w:rPr>
            <w:rFonts w:ascii="Arial" w:hAnsi="Arial" w:cs="Arial"/>
          </w:rPr>
          <w:delText xml:space="preserve"> </w:delText>
        </w:r>
      </w:del>
      <w:r w:rsidRPr="007F09F1">
        <w:rPr>
          <w:rFonts w:ascii="Arial" w:hAnsi="Arial" w:cs="Arial"/>
        </w:rPr>
        <w:t>míra detailu národního hodnocení není suplementem interních hodnocení VO, které disponují detailnějšími informacemi a potřebným kontextem.</w:t>
      </w:r>
      <w:r w:rsidR="009D6665" w:rsidRPr="007F09F1">
        <w:rPr>
          <w:rFonts w:ascii="Arial" w:hAnsi="Arial" w:cs="Arial"/>
        </w:rPr>
        <w:t xml:space="preserve"> </w:t>
      </w:r>
    </w:p>
    <w:p w14:paraId="56CEA0D7" w14:textId="5B78AE28" w:rsidR="000E0ED0" w:rsidRPr="007F09F1" w:rsidRDefault="000E0ED0" w:rsidP="005D33EA">
      <w:pPr>
        <w:pStyle w:val="Odstavecseseznamem"/>
        <w:numPr>
          <w:ilvl w:val="0"/>
          <w:numId w:val="15"/>
        </w:numPr>
        <w:jc w:val="both"/>
        <w:rPr>
          <w:rFonts w:ascii="Arial" w:hAnsi="Arial" w:cs="Arial"/>
        </w:rPr>
      </w:pPr>
      <w:r w:rsidRPr="007F09F1">
        <w:rPr>
          <w:rFonts w:ascii="Arial" w:hAnsi="Arial" w:cs="Arial"/>
          <w:b/>
        </w:rPr>
        <w:t>Benchmark</w:t>
      </w:r>
      <w:r w:rsidRPr="007F09F1">
        <w:rPr>
          <w:rFonts w:ascii="Arial" w:hAnsi="Arial" w:cs="Arial"/>
        </w:rPr>
        <w:t>. Předložená data mají kontextový charakter, tj. kvalitativní charakter informací vyplývá zejména z příslušného národního a/nebo mezinárodního kontextu.</w:t>
      </w:r>
      <w:r w:rsidR="009D6665" w:rsidRPr="007F09F1">
        <w:rPr>
          <w:rFonts w:ascii="Arial" w:hAnsi="Arial" w:cs="Arial"/>
        </w:rPr>
        <w:t xml:space="preserve">  </w:t>
      </w:r>
    </w:p>
    <w:p w14:paraId="4FFD4799" w14:textId="2049D125" w:rsidR="000E0ED0" w:rsidRPr="007F09F1" w:rsidRDefault="000E0ED0" w:rsidP="005D33EA">
      <w:pPr>
        <w:jc w:val="both"/>
        <w:rPr>
          <w:rFonts w:ascii="Arial" w:hAnsi="Arial" w:cs="Arial"/>
        </w:rPr>
      </w:pPr>
      <w:r w:rsidRPr="007F09F1">
        <w:rPr>
          <w:rFonts w:ascii="Arial" w:hAnsi="Arial" w:cs="Arial"/>
        </w:rPr>
        <w:t xml:space="preserve">Statistiky jsou </w:t>
      </w:r>
      <w:ins w:id="1023" w:author="Rulíková Lucie" w:date="2025-05-14T14:11:00Z" w16du:dateUtc="2025-05-14T12:11:00Z">
        <w:r w:rsidR="00C1710E" w:rsidRPr="007F09F1">
          <w:rPr>
            <w:rFonts w:ascii="Arial" w:hAnsi="Arial" w:cs="Arial"/>
          </w:rPr>
          <w:t xml:space="preserve">v souladu s vymezenými tematickými okruhu </w:t>
        </w:r>
      </w:ins>
      <w:r w:rsidRPr="007F09F1">
        <w:rPr>
          <w:rFonts w:ascii="Arial" w:hAnsi="Arial" w:cs="Arial"/>
        </w:rPr>
        <w:t xml:space="preserve">zpracovány do </w:t>
      </w:r>
      <w:del w:id="1024" w:author="Rulíková Lucie" w:date="2025-05-14T14:12:00Z" w16du:dateUtc="2025-05-14T12:12:00Z">
        <w:r w:rsidRPr="007F09F1" w:rsidDel="00C1710E">
          <w:rPr>
            <w:rFonts w:ascii="Arial" w:hAnsi="Arial" w:cs="Arial"/>
          </w:rPr>
          <w:delText xml:space="preserve">níže popsaných </w:delText>
        </w:r>
      </w:del>
      <w:ins w:id="1025" w:author="Rulíková Lucie" w:date="2025-05-14T14:12:00Z" w16du:dateUtc="2025-05-14T12:12:00Z">
        <w:r w:rsidR="00C1710E" w:rsidRPr="007F09F1">
          <w:rPr>
            <w:rFonts w:ascii="Arial" w:hAnsi="Arial" w:cs="Arial"/>
          </w:rPr>
          <w:t xml:space="preserve">tří </w:t>
        </w:r>
      </w:ins>
      <w:del w:id="1026" w:author="Rulíková Lucie" w:date="2025-05-14T14:12:00Z" w16du:dateUtc="2025-05-14T12:12:00Z">
        <w:r w:rsidRPr="007F09F1" w:rsidDel="00C1710E">
          <w:rPr>
            <w:rFonts w:ascii="Arial" w:hAnsi="Arial" w:cs="Arial"/>
          </w:rPr>
          <w:delText xml:space="preserve">typů </w:delText>
        </w:r>
      </w:del>
      <w:r w:rsidRPr="007F09F1">
        <w:rPr>
          <w:rFonts w:ascii="Arial" w:hAnsi="Arial" w:cs="Arial"/>
        </w:rPr>
        <w:t>reportů</w:t>
      </w:r>
      <w:del w:id="1027" w:author="Rulíková Lucie" w:date="2025-05-14T14:11:00Z" w16du:dateUtc="2025-05-14T12:11:00Z">
        <w:r w:rsidRPr="007F09F1" w:rsidDel="00C1710E">
          <w:rPr>
            <w:rFonts w:ascii="Arial" w:hAnsi="Arial" w:cs="Arial"/>
          </w:rPr>
          <w:delText xml:space="preserve"> a jsou souhrnně komentovány odbornými panely z pohledu jednotlivých oborů</w:delText>
        </w:r>
      </w:del>
      <w:ins w:id="1028" w:author="Rulíková Lucie" w:date="2025-05-14T14:12:00Z" w16du:dateUtc="2025-05-14T12:12:00Z">
        <w:r w:rsidR="00C1710E" w:rsidRPr="007F09F1">
          <w:rPr>
            <w:rFonts w:ascii="Arial" w:hAnsi="Arial" w:cs="Arial"/>
          </w:rPr>
          <w:t>.</w:t>
        </w:r>
      </w:ins>
      <w:del w:id="1029" w:author="Rulíková Lucie" w:date="2025-05-14T14:12:00Z" w16du:dateUtc="2025-05-14T12:12:00Z">
        <w:r w:rsidRPr="007F09F1" w:rsidDel="00C1710E">
          <w:rPr>
            <w:rFonts w:ascii="Arial" w:hAnsi="Arial" w:cs="Arial"/>
          </w:rPr>
          <w:delText>.</w:delText>
        </w:r>
      </w:del>
    </w:p>
    <w:p w14:paraId="42B09D36" w14:textId="77777777" w:rsidR="000E0ED0" w:rsidRPr="007F09F1" w:rsidRDefault="000E0ED0" w:rsidP="00816780">
      <w:pPr>
        <w:pStyle w:val="Nadpis3"/>
      </w:pPr>
      <w:bookmarkStart w:id="1030" w:name="_Toc164161480"/>
      <w:bookmarkStart w:id="1031" w:name="_Toc195174953"/>
      <w:bookmarkStart w:id="1032" w:name="_Toc198129041"/>
      <w:r w:rsidRPr="007F09F1">
        <w:t>Report 1: Bibliometrie podle mezinárodní databáze</w:t>
      </w:r>
      <w:bookmarkEnd w:id="1030"/>
      <w:bookmarkEnd w:id="1031"/>
      <w:bookmarkEnd w:id="1032"/>
    </w:p>
    <w:p w14:paraId="0C8BF849" w14:textId="043279CF" w:rsidR="000E0ED0" w:rsidRPr="007F09F1" w:rsidRDefault="000E0ED0" w:rsidP="005D33EA">
      <w:pPr>
        <w:jc w:val="both"/>
        <w:rPr>
          <w:rFonts w:ascii="Arial" w:hAnsi="Arial" w:cs="Arial"/>
          <w:bCs/>
        </w:rPr>
      </w:pPr>
      <w:r w:rsidRPr="007F09F1">
        <w:rPr>
          <w:rFonts w:ascii="Arial" w:hAnsi="Arial" w:cs="Arial"/>
          <w:bCs/>
        </w:rPr>
        <w:t xml:space="preserve">Bibliometrická analýza zahrnuje publikační výsledky typu Jimp, </w:t>
      </w:r>
      <w:r w:rsidR="00367ED2" w:rsidRPr="007F09F1">
        <w:rPr>
          <w:rFonts w:ascii="Arial" w:hAnsi="Arial" w:cs="Arial"/>
          <w:bCs/>
        </w:rPr>
        <w:t xml:space="preserve">Jsc </w:t>
      </w:r>
      <w:r w:rsidRPr="007F09F1">
        <w:rPr>
          <w:rFonts w:ascii="Arial" w:hAnsi="Arial" w:cs="Arial"/>
          <w:bCs/>
        </w:rPr>
        <w:t>a D</w:t>
      </w:r>
      <w:ins w:id="1033" w:author="Rulíková Lucie" w:date="2025-05-14T14:14:00Z" w16du:dateUtc="2025-05-14T12:14:00Z">
        <w:r w:rsidR="00C1710E" w:rsidRPr="007F09F1">
          <w:rPr>
            <w:rFonts w:ascii="Arial" w:hAnsi="Arial" w:cs="Arial"/>
            <w:bCs/>
          </w:rPr>
          <w:t xml:space="preserve"> (viz Příloha č. 1 Metodiky)</w:t>
        </w:r>
      </w:ins>
      <w:r w:rsidRPr="007F09F1">
        <w:rPr>
          <w:rFonts w:ascii="Arial" w:hAnsi="Arial" w:cs="Arial"/>
          <w:bCs/>
        </w:rPr>
        <w:t xml:space="preserve">. S národními definicemi druhů výsledků </w:t>
      </w:r>
      <w:ins w:id="1034" w:author="Rulíková Lucie" w:date="2025-05-14T14:12:00Z" w16du:dateUtc="2025-05-14T12:12:00Z">
        <w:r w:rsidR="00C1710E" w:rsidRPr="007F09F1">
          <w:rPr>
            <w:rFonts w:ascii="Arial" w:hAnsi="Arial" w:cs="Arial"/>
            <w:bCs/>
          </w:rPr>
          <w:t xml:space="preserve">VaVaI </w:t>
        </w:r>
      </w:ins>
      <w:del w:id="1035" w:author="Rulíková Lucie" w:date="2025-05-14T14:13:00Z" w16du:dateUtc="2025-05-14T12:13:00Z">
        <w:r w:rsidRPr="007F09F1" w:rsidDel="00C1710E">
          <w:rPr>
            <w:rFonts w:ascii="Arial" w:hAnsi="Arial" w:cs="Arial"/>
            <w:bCs/>
          </w:rPr>
          <w:delText xml:space="preserve">korespondují tyto typy dokumentů </w:delText>
        </w:r>
      </w:del>
      <w:ins w:id="1036" w:author="Rulíková Lucie" w:date="2025-05-14T14:13:00Z" w16du:dateUtc="2025-05-14T12:13:00Z">
        <w:r w:rsidR="00C1710E" w:rsidRPr="007F09F1">
          <w:rPr>
            <w:rFonts w:ascii="Arial" w:hAnsi="Arial" w:cs="Arial"/>
            <w:bCs/>
          </w:rPr>
          <w:t xml:space="preserve">korespondují tyto typy dokumentů </w:t>
        </w:r>
      </w:ins>
      <w:r w:rsidRPr="007F09F1">
        <w:rPr>
          <w:rFonts w:ascii="Arial" w:hAnsi="Arial" w:cs="Arial"/>
          <w:bCs/>
        </w:rPr>
        <w:t>z mezinárodních dat</w:t>
      </w:r>
      <w:r w:rsidR="00E23E2D" w:rsidRPr="007F09F1">
        <w:rPr>
          <w:rFonts w:ascii="Arial" w:hAnsi="Arial" w:cs="Arial"/>
          <w:bCs/>
        </w:rPr>
        <w:t xml:space="preserve">abází: article, review, letter </w:t>
      </w:r>
      <w:r w:rsidRPr="007F09F1">
        <w:rPr>
          <w:rFonts w:ascii="Arial" w:hAnsi="Arial" w:cs="Arial"/>
          <w:bCs/>
        </w:rPr>
        <w:t>a proceedings paper.</w:t>
      </w:r>
    </w:p>
    <w:p w14:paraId="70C0CFEC" w14:textId="0526DF6E" w:rsidR="000E0ED0" w:rsidRPr="007F09F1" w:rsidRDefault="00226CB0" w:rsidP="005D33EA">
      <w:pPr>
        <w:jc w:val="both"/>
        <w:rPr>
          <w:rFonts w:ascii="Arial" w:hAnsi="Arial" w:cs="Arial"/>
          <w:bCs/>
        </w:rPr>
      </w:pPr>
      <w:r w:rsidRPr="007F09F1">
        <w:rPr>
          <w:rFonts w:ascii="Arial" w:hAnsi="Arial" w:cs="Arial"/>
          <w:bCs/>
        </w:rPr>
        <w:t xml:space="preserve">Výsledky evidované </w:t>
      </w:r>
      <w:r w:rsidR="000E0ED0" w:rsidRPr="007F09F1">
        <w:rPr>
          <w:rFonts w:ascii="Arial" w:hAnsi="Arial" w:cs="Arial"/>
          <w:bCs/>
        </w:rPr>
        <w:t xml:space="preserve">v RIV, jejich vročení, druh výsledku a institucionální afiliace jsou kontrolovány vůči příslušné mezinárodní databázi. </w:t>
      </w:r>
    </w:p>
    <w:p w14:paraId="2FF594E9" w14:textId="558F8167" w:rsidR="000E0ED0" w:rsidRPr="007F09F1" w:rsidRDefault="000E0ED0" w:rsidP="005D33EA">
      <w:pPr>
        <w:jc w:val="both"/>
        <w:rPr>
          <w:rFonts w:ascii="Arial" w:hAnsi="Arial" w:cs="Arial"/>
          <w:bCs/>
        </w:rPr>
      </w:pPr>
      <w:r w:rsidRPr="007F09F1">
        <w:rPr>
          <w:rFonts w:ascii="Arial" w:hAnsi="Arial" w:cs="Arial"/>
          <w:bCs/>
        </w:rPr>
        <w:t>Primární mezinárodní databází sloužící jako podklad pro hodnocení je Web of Science. Do</w:t>
      </w:r>
      <w:r w:rsidR="00E23E2D" w:rsidRPr="007F09F1">
        <w:rPr>
          <w:rFonts w:ascii="Arial" w:hAnsi="Arial" w:cs="Arial"/>
          <w:bCs/>
        </w:rPr>
        <w:t> </w:t>
      </w:r>
      <w:r w:rsidRPr="007F09F1">
        <w:rPr>
          <w:rFonts w:ascii="Arial" w:hAnsi="Arial" w:cs="Arial"/>
          <w:bCs/>
        </w:rPr>
        <w:t>analýzy jsou zahrnuty časopisy patřící do těchto indexů:</w:t>
      </w:r>
      <w:r w:rsidR="009D6665" w:rsidRPr="007F09F1">
        <w:rPr>
          <w:rFonts w:ascii="Arial" w:hAnsi="Arial" w:cs="Arial"/>
          <w:bCs/>
        </w:rPr>
        <w:t xml:space="preserve"> </w:t>
      </w:r>
    </w:p>
    <w:p w14:paraId="7B5E7200" w14:textId="77777777" w:rsidR="000E0ED0" w:rsidRPr="007F09F1" w:rsidRDefault="000E0ED0" w:rsidP="005D33EA">
      <w:pPr>
        <w:pStyle w:val="Odstavecseseznamem"/>
        <w:numPr>
          <w:ilvl w:val="0"/>
          <w:numId w:val="31"/>
        </w:numPr>
        <w:jc w:val="both"/>
        <w:rPr>
          <w:rFonts w:ascii="Arial" w:hAnsi="Arial" w:cs="Arial"/>
          <w:bCs/>
        </w:rPr>
      </w:pPr>
      <w:r w:rsidRPr="007F09F1">
        <w:rPr>
          <w:rFonts w:ascii="Arial" w:hAnsi="Arial" w:cs="Arial"/>
          <w:bCs/>
        </w:rPr>
        <w:t xml:space="preserve">Science Citation Index-Expanded </w:t>
      </w:r>
    </w:p>
    <w:p w14:paraId="71487584" w14:textId="77777777" w:rsidR="000E0ED0" w:rsidRPr="007F09F1" w:rsidRDefault="000E0ED0" w:rsidP="005D33EA">
      <w:pPr>
        <w:pStyle w:val="Odstavecseseznamem"/>
        <w:numPr>
          <w:ilvl w:val="0"/>
          <w:numId w:val="31"/>
        </w:numPr>
        <w:jc w:val="both"/>
        <w:rPr>
          <w:rFonts w:ascii="Arial" w:hAnsi="Arial" w:cs="Arial"/>
          <w:bCs/>
        </w:rPr>
      </w:pPr>
      <w:r w:rsidRPr="007F09F1">
        <w:rPr>
          <w:rFonts w:ascii="Arial" w:hAnsi="Arial" w:cs="Arial"/>
          <w:bCs/>
        </w:rPr>
        <w:t xml:space="preserve">Social Sciences Citation Index </w:t>
      </w:r>
    </w:p>
    <w:p w14:paraId="03D12B30" w14:textId="77777777" w:rsidR="000E0ED0" w:rsidRPr="007F09F1" w:rsidRDefault="000E0ED0" w:rsidP="005D33EA">
      <w:pPr>
        <w:pStyle w:val="Odstavecseseznamem"/>
        <w:numPr>
          <w:ilvl w:val="0"/>
          <w:numId w:val="31"/>
        </w:numPr>
        <w:jc w:val="both"/>
        <w:rPr>
          <w:ins w:id="1037" w:author="Autor"/>
          <w:rFonts w:ascii="Arial" w:hAnsi="Arial" w:cs="Arial"/>
          <w:bCs/>
        </w:rPr>
      </w:pPr>
      <w:r w:rsidRPr="007F09F1">
        <w:rPr>
          <w:rFonts w:ascii="Arial" w:hAnsi="Arial" w:cs="Arial"/>
          <w:bCs/>
        </w:rPr>
        <w:t>Arts &amp; Humanities Citation Index</w:t>
      </w:r>
    </w:p>
    <w:p w14:paraId="67FAC02B" w14:textId="12DE9C65" w:rsidR="002A01FD" w:rsidRPr="007F09F1" w:rsidRDefault="002A01FD" w:rsidP="005D33EA">
      <w:pPr>
        <w:pStyle w:val="Odstavecseseznamem"/>
        <w:numPr>
          <w:ilvl w:val="0"/>
          <w:numId w:val="31"/>
        </w:numPr>
        <w:jc w:val="both"/>
        <w:rPr>
          <w:rFonts w:ascii="Arial" w:hAnsi="Arial" w:cs="Arial"/>
          <w:bCs/>
        </w:rPr>
      </w:pPr>
      <w:commentRangeStart w:id="1038"/>
      <w:ins w:id="1039" w:author="Autor">
        <w:r w:rsidRPr="007F09F1">
          <w:rPr>
            <w:rFonts w:ascii="Arial" w:hAnsi="Arial" w:cs="Arial"/>
            <w:bCs/>
          </w:rPr>
          <w:t>Emerging Sources Citation Index</w:t>
        </w:r>
        <w:commentRangeEnd w:id="1038"/>
        <w:r w:rsidR="008E43D6" w:rsidRPr="007F09F1">
          <w:rPr>
            <w:rStyle w:val="Odkaznakoment"/>
          </w:rPr>
          <w:commentReference w:id="1038"/>
        </w:r>
      </w:ins>
    </w:p>
    <w:p w14:paraId="0A728903" w14:textId="65724021" w:rsidR="000E0ED0" w:rsidRPr="007F09F1" w:rsidRDefault="000E0ED0" w:rsidP="005D33EA">
      <w:pPr>
        <w:jc w:val="both"/>
        <w:rPr>
          <w:rFonts w:ascii="Arial" w:hAnsi="Arial" w:cs="Arial"/>
          <w:bCs/>
        </w:rPr>
      </w:pPr>
      <w:r w:rsidRPr="007F09F1">
        <w:rPr>
          <w:rFonts w:ascii="Arial" w:hAnsi="Arial" w:cs="Arial"/>
          <w:bCs/>
        </w:rPr>
        <w:t xml:space="preserve">Základní statistickou metrikou je </w:t>
      </w:r>
      <w:del w:id="1040" w:author="Rulíková Lucie" w:date="2025-05-14T14:15:00Z" w16du:dateUtc="2025-05-14T12:15:00Z">
        <w:r w:rsidRPr="007F09F1" w:rsidDel="00C1710E">
          <w:rPr>
            <w:rFonts w:ascii="Arial" w:hAnsi="Arial" w:cs="Arial"/>
            <w:bCs/>
          </w:rPr>
          <w:delText>Article Influence Score (</w:delText>
        </w:r>
      </w:del>
      <w:r w:rsidRPr="007F09F1">
        <w:rPr>
          <w:rFonts w:ascii="Arial" w:hAnsi="Arial" w:cs="Arial"/>
          <w:bCs/>
        </w:rPr>
        <w:t>AIS</w:t>
      </w:r>
      <w:del w:id="1041" w:author="Rulíková Lucie" w:date="2025-05-14T14:15:00Z" w16du:dateUtc="2025-05-14T12:15:00Z">
        <w:r w:rsidRPr="007F09F1" w:rsidDel="00C1710E">
          <w:rPr>
            <w:rFonts w:ascii="Arial" w:hAnsi="Arial" w:cs="Arial"/>
            <w:bCs/>
          </w:rPr>
          <w:delText>)</w:delText>
        </w:r>
      </w:del>
      <w:r w:rsidRPr="007F09F1">
        <w:rPr>
          <w:rFonts w:ascii="Arial" w:hAnsi="Arial" w:cs="Arial"/>
          <w:bCs/>
        </w:rPr>
        <w:t>, kter</w:t>
      </w:r>
      <w:r w:rsidR="00C859CF" w:rsidRPr="007F09F1">
        <w:rPr>
          <w:rFonts w:ascii="Arial" w:hAnsi="Arial" w:cs="Arial"/>
          <w:bCs/>
        </w:rPr>
        <w:t>á</w:t>
      </w:r>
      <w:r w:rsidRPr="007F09F1">
        <w:rPr>
          <w:rFonts w:ascii="Arial" w:hAnsi="Arial" w:cs="Arial"/>
          <w:bCs/>
        </w:rPr>
        <w:t xml:space="preserve"> slouží ke kvalitativnímu škálování časopisů do </w:t>
      </w:r>
      <w:commentRangeStart w:id="1042"/>
      <w:ins w:id="1043" w:author="Autor">
        <w:r w:rsidR="00DC210C" w:rsidRPr="007F09F1">
          <w:rPr>
            <w:rFonts w:ascii="Arial" w:hAnsi="Arial" w:cs="Arial"/>
            <w:bCs/>
          </w:rPr>
          <w:t>percentilů</w:t>
        </w:r>
        <w:commentRangeEnd w:id="1042"/>
        <w:r w:rsidR="00DC210C" w:rsidRPr="007F09F1">
          <w:rPr>
            <w:rStyle w:val="Odkaznakoment"/>
          </w:rPr>
          <w:commentReference w:id="1042"/>
        </w:r>
      </w:ins>
      <w:del w:id="1044" w:author="Autor">
        <w:r w:rsidRPr="007F09F1" w:rsidDel="00DC210C">
          <w:rPr>
            <w:rFonts w:ascii="Arial" w:hAnsi="Arial" w:cs="Arial"/>
            <w:bCs/>
          </w:rPr>
          <w:delText>kvartilů a horního decilu</w:delText>
        </w:r>
      </w:del>
      <w:r w:rsidRPr="007F09F1">
        <w:rPr>
          <w:rFonts w:ascii="Arial" w:hAnsi="Arial" w:cs="Arial"/>
          <w:bCs/>
        </w:rPr>
        <w:t>. Reporty z Web of Science jsou komentovány Odbornými panely.</w:t>
      </w:r>
    </w:p>
    <w:p w14:paraId="66FEF0E2" w14:textId="77777777" w:rsidR="000E0ED0" w:rsidRPr="007F09F1" w:rsidRDefault="000E0ED0" w:rsidP="005D33EA">
      <w:pPr>
        <w:jc w:val="both"/>
        <w:rPr>
          <w:rFonts w:ascii="Arial" w:hAnsi="Arial" w:cs="Arial"/>
          <w:bCs/>
        </w:rPr>
      </w:pPr>
      <w:r w:rsidRPr="007F09F1">
        <w:rPr>
          <w:rFonts w:ascii="Arial" w:hAnsi="Arial" w:cs="Arial"/>
          <w:bCs/>
        </w:rPr>
        <w:t xml:space="preserve">Report závazně obsahuje tyto statistiky: </w:t>
      </w:r>
    </w:p>
    <w:p w14:paraId="5D6C022A" w14:textId="77777777" w:rsidR="000E0ED0" w:rsidRPr="007F09F1" w:rsidRDefault="000E0ED0" w:rsidP="005D33EA">
      <w:pPr>
        <w:pStyle w:val="Odstavecseseznamem"/>
        <w:numPr>
          <w:ilvl w:val="0"/>
          <w:numId w:val="32"/>
        </w:numPr>
        <w:jc w:val="both"/>
        <w:rPr>
          <w:rFonts w:ascii="Arial" w:hAnsi="Arial" w:cs="Arial"/>
          <w:bCs/>
        </w:rPr>
      </w:pPr>
      <w:r w:rsidRPr="007F09F1">
        <w:rPr>
          <w:rFonts w:ascii="Arial" w:hAnsi="Arial" w:cs="Arial"/>
          <w:bCs/>
        </w:rPr>
        <w:t>Informace o počtu analyzovaných výstupů v časové řadě.</w:t>
      </w:r>
    </w:p>
    <w:p w14:paraId="139BECF6" w14:textId="2849D53E" w:rsidR="000E0ED0" w:rsidRPr="007F09F1" w:rsidRDefault="000E0ED0" w:rsidP="005D33EA">
      <w:pPr>
        <w:pStyle w:val="Odstavecseseznamem"/>
        <w:numPr>
          <w:ilvl w:val="0"/>
          <w:numId w:val="32"/>
        </w:numPr>
        <w:jc w:val="both"/>
        <w:rPr>
          <w:rFonts w:ascii="Arial" w:hAnsi="Arial" w:cs="Arial"/>
          <w:bCs/>
        </w:rPr>
      </w:pPr>
      <w:r w:rsidRPr="007F09F1">
        <w:rPr>
          <w:rFonts w:ascii="Arial" w:hAnsi="Arial" w:cs="Arial"/>
          <w:bCs/>
        </w:rPr>
        <w:t>Rozložení národních výsledků v</w:t>
      </w:r>
      <w:ins w:id="1045" w:author="Autor">
        <w:r w:rsidR="0017174D" w:rsidRPr="007F09F1">
          <w:rPr>
            <w:rFonts w:ascii="Arial" w:hAnsi="Arial" w:cs="Arial"/>
            <w:bCs/>
          </w:rPr>
          <w:t xml:space="preserve">e sledovaných percentilových pásmech </w:t>
        </w:r>
      </w:ins>
      <w:del w:id="1046" w:author="Autor">
        <w:r w:rsidRPr="007F09F1" w:rsidDel="0017174D">
          <w:rPr>
            <w:rFonts w:ascii="Arial" w:hAnsi="Arial" w:cs="Arial"/>
            <w:bCs/>
          </w:rPr>
          <w:delText xml:space="preserve"> prvním decilu a v kvartilech </w:delText>
        </w:r>
      </w:del>
      <w:r w:rsidRPr="007F09F1">
        <w:rPr>
          <w:rFonts w:ascii="Arial" w:hAnsi="Arial" w:cs="Arial"/>
          <w:bCs/>
        </w:rPr>
        <w:t>podle indikátoru AIS. Toto rozložení se doplňuje o mezinárodní benchmarky, v případě VO i o benchmark národní.</w:t>
      </w:r>
      <w:r w:rsidR="009D6665" w:rsidRPr="007F09F1">
        <w:rPr>
          <w:rFonts w:ascii="Arial" w:hAnsi="Arial" w:cs="Arial"/>
          <w:bCs/>
        </w:rPr>
        <w:t xml:space="preserve"> </w:t>
      </w:r>
    </w:p>
    <w:p w14:paraId="5FDE5BD4" w14:textId="4CED8595" w:rsidR="000E0ED0" w:rsidRPr="007F09F1" w:rsidRDefault="000E0ED0" w:rsidP="005D33EA">
      <w:pPr>
        <w:pStyle w:val="Odstavecseseznamem"/>
        <w:numPr>
          <w:ilvl w:val="0"/>
          <w:numId w:val="32"/>
        </w:numPr>
        <w:jc w:val="both"/>
        <w:rPr>
          <w:rFonts w:ascii="Arial" w:hAnsi="Arial" w:cs="Arial"/>
          <w:bCs/>
        </w:rPr>
      </w:pPr>
      <w:r w:rsidRPr="007F09F1">
        <w:rPr>
          <w:rFonts w:ascii="Arial" w:hAnsi="Arial" w:cs="Arial"/>
          <w:bCs/>
        </w:rPr>
        <w:t xml:space="preserve">Ve sledovaných </w:t>
      </w:r>
      <w:ins w:id="1047" w:author="Autor">
        <w:r w:rsidR="0017174D" w:rsidRPr="007F09F1">
          <w:rPr>
            <w:rFonts w:ascii="Arial" w:hAnsi="Arial" w:cs="Arial"/>
            <w:bCs/>
          </w:rPr>
          <w:t xml:space="preserve">percentilových </w:t>
        </w:r>
      </w:ins>
      <w:r w:rsidRPr="007F09F1">
        <w:rPr>
          <w:rFonts w:ascii="Arial" w:hAnsi="Arial" w:cs="Arial"/>
          <w:bCs/>
        </w:rPr>
        <w:t xml:space="preserve">pásmech se identifikují podíly výsledků vytvořených </w:t>
      </w:r>
      <w:ins w:id="1048" w:author="Rulíková Lucie" w:date="2025-05-14T14:17:00Z" w16du:dateUtc="2025-05-14T12:17:00Z">
        <w:r w:rsidR="00C1710E" w:rsidRPr="007F09F1">
          <w:rPr>
            <w:rFonts w:ascii="Arial" w:hAnsi="Arial" w:cs="Arial"/>
            <w:bCs/>
          </w:rPr>
          <w:t>v </w:t>
        </w:r>
      </w:ins>
      <w:r w:rsidRPr="007F09F1">
        <w:rPr>
          <w:rFonts w:ascii="Arial" w:hAnsi="Arial" w:cs="Arial"/>
          <w:bCs/>
        </w:rPr>
        <w:t xml:space="preserve">mezinárodní </w:t>
      </w:r>
      <w:r w:rsidR="00C859CF" w:rsidRPr="007F09F1">
        <w:rPr>
          <w:rFonts w:ascii="Arial" w:hAnsi="Arial" w:cs="Arial"/>
          <w:bCs/>
        </w:rPr>
        <w:t>spolupr</w:t>
      </w:r>
      <w:r w:rsidR="00331BE0" w:rsidRPr="007F09F1">
        <w:rPr>
          <w:rFonts w:ascii="Arial" w:hAnsi="Arial" w:cs="Arial"/>
          <w:bCs/>
        </w:rPr>
        <w:t>á</w:t>
      </w:r>
      <w:r w:rsidR="00C859CF" w:rsidRPr="007F09F1">
        <w:rPr>
          <w:rFonts w:ascii="Arial" w:hAnsi="Arial" w:cs="Arial"/>
          <w:bCs/>
        </w:rPr>
        <w:t>c</w:t>
      </w:r>
      <w:r w:rsidR="00331BE0" w:rsidRPr="007F09F1">
        <w:rPr>
          <w:rFonts w:ascii="Arial" w:hAnsi="Arial" w:cs="Arial"/>
          <w:bCs/>
        </w:rPr>
        <w:t>i</w:t>
      </w:r>
      <w:r w:rsidRPr="007F09F1">
        <w:rPr>
          <w:rFonts w:ascii="Arial" w:hAnsi="Arial" w:cs="Arial"/>
          <w:bCs/>
        </w:rPr>
        <w:t>, s velkým počtem autorů, s korespondenčními autory z ČR a</w:t>
      </w:r>
      <w:del w:id="1049" w:author="Rulíková Lucie" w:date="2025-05-14T14:17:00Z" w16du:dateUtc="2025-05-14T12:17:00Z">
        <w:r w:rsidRPr="007F09F1" w:rsidDel="00C1710E">
          <w:rPr>
            <w:rFonts w:ascii="Arial" w:hAnsi="Arial" w:cs="Arial"/>
            <w:bCs/>
          </w:rPr>
          <w:delText xml:space="preserve"> </w:delText>
        </w:r>
      </w:del>
      <w:ins w:id="1050" w:author="Rulíková Lucie" w:date="2025-05-14T14:17:00Z" w16du:dateUtc="2025-05-14T12:17:00Z">
        <w:r w:rsidR="00C1710E" w:rsidRPr="007F09F1">
          <w:rPr>
            <w:rFonts w:ascii="Arial" w:hAnsi="Arial" w:cs="Arial"/>
            <w:bCs/>
          </w:rPr>
          <w:t> </w:t>
        </w:r>
      </w:ins>
      <w:r w:rsidRPr="007F09F1">
        <w:rPr>
          <w:rFonts w:ascii="Arial" w:hAnsi="Arial" w:cs="Arial"/>
          <w:bCs/>
        </w:rPr>
        <w:t>výsledky v českých a</w:t>
      </w:r>
      <w:r w:rsidR="00E23E2D" w:rsidRPr="007F09F1">
        <w:rPr>
          <w:rFonts w:ascii="Arial" w:hAnsi="Arial" w:cs="Arial"/>
          <w:bCs/>
        </w:rPr>
        <w:t> </w:t>
      </w:r>
      <w:r w:rsidRPr="007F09F1">
        <w:rPr>
          <w:rFonts w:ascii="Arial" w:hAnsi="Arial" w:cs="Arial"/>
          <w:bCs/>
        </w:rPr>
        <w:t xml:space="preserve">slovenských </w:t>
      </w:r>
      <w:r w:rsidR="00226CB0" w:rsidRPr="007F09F1">
        <w:rPr>
          <w:rFonts w:ascii="Arial" w:hAnsi="Arial" w:cs="Arial"/>
          <w:bCs/>
        </w:rPr>
        <w:t>časopisech</w:t>
      </w:r>
      <w:r w:rsidRPr="007F09F1">
        <w:rPr>
          <w:rFonts w:ascii="Arial" w:hAnsi="Arial" w:cs="Arial"/>
          <w:bCs/>
        </w:rPr>
        <w:t>.</w:t>
      </w:r>
    </w:p>
    <w:p w14:paraId="7075B246" w14:textId="77777777" w:rsidR="000E0ED0" w:rsidRPr="007F09F1" w:rsidRDefault="000E0ED0" w:rsidP="005D33EA">
      <w:pPr>
        <w:pStyle w:val="Odstavecseseznamem"/>
        <w:numPr>
          <w:ilvl w:val="0"/>
          <w:numId w:val="32"/>
        </w:numPr>
        <w:jc w:val="both"/>
        <w:rPr>
          <w:rFonts w:ascii="Arial" w:hAnsi="Arial" w:cs="Arial"/>
          <w:bCs/>
        </w:rPr>
      </w:pPr>
      <w:r w:rsidRPr="007F09F1">
        <w:rPr>
          <w:rFonts w:ascii="Arial" w:hAnsi="Arial" w:cs="Arial"/>
          <w:bCs/>
        </w:rPr>
        <w:t xml:space="preserve">Pro každý FORD se specificky identifikují nejvýznamnější WoS Categories. Z předložené informace se dovozuje, zda existuje specifický obor, který je agregací na úroveň FORD znevýhodněn. </w:t>
      </w:r>
    </w:p>
    <w:p w14:paraId="6E451499" w14:textId="77777777" w:rsidR="000E0ED0" w:rsidRPr="007F09F1" w:rsidRDefault="000E0ED0" w:rsidP="005D33EA">
      <w:pPr>
        <w:pStyle w:val="Odstavecseseznamem"/>
        <w:numPr>
          <w:ilvl w:val="0"/>
          <w:numId w:val="32"/>
        </w:numPr>
        <w:jc w:val="both"/>
        <w:rPr>
          <w:rFonts w:ascii="Arial" w:hAnsi="Arial" w:cs="Arial"/>
          <w:bCs/>
        </w:rPr>
      </w:pPr>
      <w:r w:rsidRPr="007F09F1">
        <w:rPr>
          <w:rFonts w:ascii="Arial" w:hAnsi="Arial" w:cs="Arial"/>
          <w:bCs/>
        </w:rPr>
        <w:t>Identifikují se nejvýznamnější VO v jednotlivých oborech.</w:t>
      </w:r>
    </w:p>
    <w:p w14:paraId="6B342472" w14:textId="77777777" w:rsidR="000E0ED0" w:rsidRPr="007F09F1" w:rsidRDefault="000E0ED0" w:rsidP="005D33EA">
      <w:pPr>
        <w:pStyle w:val="Odstavecseseznamem"/>
        <w:numPr>
          <w:ilvl w:val="0"/>
          <w:numId w:val="32"/>
        </w:numPr>
        <w:jc w:val="both"/>
        <w:rPr>
          <w:rFonts w:ascii="Arial" w:hAnsi="Arial" w:cs="Arial"/>
          <w:bCs/>
        </w:rPr>
      </w:pPr>
      <w:r w:rsidRPr="007F09F1">
        <w:rPr>
          <w:rFonts w:ascii="Arial" w:hAnsi="Arial" w:cs="Arial"/>
          <w:bCs/>
        </w:rPr>
        <w:t>Eviduje se počet a podíl příspěvků ve sbornících.</w:t>
      </w:r>
    </w:p>
    <w:p w14:paraId="4A6714C9" w14:textId="64386CF8" w:rsidR="000E0ED0" w:rsidRPr="007F09F1" w:rsidRDefault="000E0ED0" w:rsidP="005D33EA">
      <w:pPr>
        <w:jc w:val="both"/>
        <w:rPr>
          <w:rFonts w:ascii="Arial" w:hAnsi="Arial" w:cs="Arial"/>
          <w:bCs/>
        </w:rPr>
      </w:pPr>
      <w:r w:rsidRPr="007F09F1">
        <w:rPr>
          <w:rFonts w:ascii="Arial" w:hAnsi="Arial" w:cs="Arial"/>
          <w:bCs/>
        </w:rPr>
        <w:t>Databáze SCOPUS se může využít doplňkově ve vazbě na expertní rozhodnutí KHV na</w:t>
      </w:r>
      <w:r w:rsidR="00E23E2D" w:rsidRPr="007F09F1">
        <w:rPr>
          <w:rFonts w:ascii="Arial" w:hAnsi="Arial" w:cs="Arial"/>
          <w:bCs/>
        </w:rPr>
        <w:t> </w:t>
      </w:r>
      <w:r w:rsidRPr="007F09F1">
        <w:rPr>
          <w:rFonts w:ascii="Arial" w:hAnsi="Arial" w:cs="Arial"/>
          <w:bCs/>
        </w:rPr>
        <w:t xml:space="preserve">základě podnětu Odborných panelů. Základní statistickou metrikou je </w:t>
      </w:r>
      <w:ins w:id="1051" w:author="Rulíková Lucie" w:date="2025-05-14T14:17:00Z" w16du:dateUtc="2025-05-14T12:17:00Z">
        <w:r w:rsidR="00C1710E" w:rsidRPr="007F09F1">
          <w:rPr>
            <w:rFonts w:ascii="Arial" w:hAnsi="Arial" w:cs="Arial"/>
            <w:bCs/>
          </w:rPr>
          <w:t xml:space="preserve">v takovém případě </w:t>
        </w:r>
      </w:ins>
      <w:r w:rsidRPr="007F09F1">
        <w:rPr>
          <w:rFonts w:ascii="Arial" w:hAnsi="Arial" w:cs="Arial"/>
          <w:bCs/>
        </w:rPr>
        <w:t>SCImago Journal Rank (SJR).</w:t>
      </w:r>
      <w:r w:rsidR="009D6665" w:rsidRPr="007F09F1">
        <w:rPr>
          <w:rFonts w:ascii="Arial" w:hAnsi="Arial" w:cs="Arial"/>
          <w:bCs/>
        </w:rPr>
        <w:t xml:space="preserve"> </w:t>
      </w:r>
    </w:p>
    <w:p w14:paraId="6F954818" w14:textId="77777777" w:rsidR="000E0ED0" w:rsidRPr="007F09F1" w:rsidRDefault="000E0ED0" w:rsidP="00816780">
      <w:pPr>
        <w:pStyle w:val="Nadpis3"/>
      </w:pPr>
      <w:bookmarkStart w:id="1052" w:name="_Toc164161481"/>
      <w:bookmarkStart w:id="1053" w:name="_Toc195174954"/>
      <w:bookmarkStart w:id="1054" w:name="_Toc198129042"/>
      <w:r w:rsidRPr="007F09F1">
        <w:lastRenderedPageBreak/>
        <w:t>Report 2: Produktivita podle AIS</w:t>
      </w:r>
      <w:bookmarkEnd w:id="1052"/>
      <w:bookmarkEnd w:id="1053"/>
      <w:bookmarkEnd w:id="1054"/>
    </w:p>
    <w:p w14:paraId="4CFBC232" w14:textId="70EAAA2B" w:rsidR="000E0ED0" w:rsidRPr="007F09F1" w:rsidRDefault="000E0ED0" w:rsidP="005D33EA">
      <w:pPr>
        <w:jc w:val="both"/>
        <w:rPr>
          <w:rFonts w:ascii="Arial" w:hAnsi="Arial" w:cs="Arial"/>
        </w:rPr>
      </w:pPr>
      <w:r w:rsidRPr="007F09F1">
        <w:rPr>
          <w:rFonts w:ascii="Arial" w:hAnsi="Arial" w:cs="Arial"/>
        </w:rPr>
        <w:t>Pro každého autora se identifikuje dominantní obor výsledků. Ve vazbě na toto zjištění jsou takto klasifikovány všechny jeho</w:t>
      </w:r>
      <w:del w:id="1055" w:author="Rulíková Lucie" w:date="2025-05-14T14:17:00Z" w16du:dateUtc="2025-05-14T12:17:00Z">
        <w:r w:rsidRPr="007F09F1" w:rsidDel="00C1710E">
          <w:rPr>
            <w:rFonts w:ascii="Arial" w:hAnsi="Arial" w:cs="Arial"/>
          </w:rPr>
          <w:delText>/její</w:delText>
        </w:r>
      </w:del>
      <w:r w:rsidRPr="007F09F1">
        <w:rPr>
          <w:rFonts w:ascii="Arial" w:hAnsi="Arial" w:cs="Arial"/>
        </w:rPr>
        <w:t xml:space="preserve"> výsledky.</w:t>
      </w:r>
      <w:r w:rsidRPr="007F09F1">
        <w:rPr>
          <w:rStyle w:val="Znakapoznpodarou"/>
          <w:rFonts w:ascii="Arial" w:hAnsi="Arial" w:cs="Arial"/>
        </w:rPr>
        <w:footnoteReference w:id="16"/>
      </w:r>
      <w:r w:rsidRPr="007F09F1">
        <w:rPr>
          <w:rFonts w:ascii="Arial" w:hAnsi="Arial" w:cs="Arial"/>
        </w:rPr>
        <w:t xml:space="preserve"> Tato logika je základem pro informace o</w:t>
      </w:r>
      <w:r w:rsidR="009D6665" w:rsidRPr="007F09F1">
        <w:rPr>
          <w:rFonts w:ascii="Arial" w:hAnsi="Arial" w:cs="Arial"/>
        </w:rPr>
        <w:t xml:space="preserve"> </w:t>
      </w:r>
      <w:r w:rsidR="00E23E2D" w:rsidRPr="007F09F1">
        <w:rPr>
          <w:rFonts w:ascii="Arial" w:hAnsi="Arial" w:cs="Arial"/>
        </w:rPr>
        <w:t>o</w:t>
      </w:r>
      <w:r w:rsidRPr="007F09F1">
        <w:rPr>
          <w:rFonts w:ascii="Arial" w:hAnsi="Arial" w:cs="Arial"/>
        </w:rPr>
        <w:t>borových kapacitách a o produktivitě VO z pohledu bibliometrizovatelných výsledků.</w:t>
      </w:r>
      <w:r w:rsidR="009D6665" w:rsidRPr="007F09F1">
        <w:rPr>
          <w:rFonts w:ascii="Arial" w:hAnsi="Arial" w:cs="Arial"/>
        </w:rPr>
        <w:t xml:space="preserve">  </w:t>
      </w:r>
    </w:p>
    <w:p w14:paraId="7155CD34" w14:textId="77777777" w:rsidR="000E0ED0" w:rsidRPr="007F09F1" w:rsidRDefault="000E0ED0" w:rsidP="005D33EA">
      <w:pPr>
        <w:jc w:val="both"/>
        <w:rPr>
          <w:rFonts w:ascii="Arial" w:hAnsi="Arial" w:cs="Arial"/>
        </w:rPr>
      </w:pPr>
      <w:r w:rsidRPr="007F09F1">
        <w:rPr>
          <w:rFonts w:ascii="Arial" w:hAnsi="Arial" w:cs="Arial"/>
          <w:bCs/>
        </w:rPr>
        <w:t>R</w:t>
      </w:r>
      <w:r w:rsidRPr="007F09F1">
        <w:rPr>
          <w:rFonts w:ascii="Arial" w:hAnsi="Arial" w:cs="Arial"/>
        </w:rPr>
        <w:t>eport závazně obsahuje tyto statistiky:</w:t>
      </w:r>
    </w:p>
    <w:p w14:paraId="03AE4A51" w14:textId="750875A8" w:rsidR="000E0ED0" w:rsidRPr="007F09F1" w:rsidRDefault="000E0ED0" w:rsidP="005D33EA">
      <w:pPr>
        <w:pStyle w:val="Odstavecseseznamem"/>
        <w:numPr>
          <w:ilvl w:val="0"/>
          <w:numId w:val="19"/>
        </w:numPr>
        <w:jc w:val="both"/>
        <w:rPr>
          <w:rFonts w:ascii="Arial" w:hAnsi="Arial" w:cs="Arial"/>
        </w:rPr>
      </w:pPr>
      <w:r w:rsidRPr="007F09F1">
        <w:rPr>
          <w:rFonts w:ascii="Arial" w:hAnsi="Arial" w:cs="Arial"/>
        </w:rPr>
        <w:t>Data o personálních kapacitách v oborovém členění získané analýzou databáze RIV.</w:t>
      </w:r>
      <w:r w:rsidR="009D6665" w:rsidRPr="007F09F1">
        <w:rPr>
          <w:rFonts w:ascii="Arial" w:hAnsi="Arial" w:cs="Arial"/>
        </w:rPr>
        <w:t xml:space="preserve">  </w:t>
      </w:r>
    </w:p>
    <w:p w14:paraId="5065B3CE" w14:textId="400E32DE" w:rsidR="000E0ED0" w:rsidRPr="007F09F1" w:rsidRDefault="000E0ED0" w:rsidP="005D33EA">
      <w:pPr>
        <w:pStyle w:val="Odstavecseseznamem"/>
        <w:numPr>
          <w:ilvl w:val="0"/>
          <w:numId w:val="19"/>
        </w:numPr>
        <w:jc w:val="both"/>
        <w:rPr>
          <w:rFonts w:ascii="Arial" w:hAnsi="Arial" w:cs="Arial"/>
        </w:rPr>
      </w:pPr>
      <w:r w:rsidRPr="007F09F1">
        <w:rPr>
          <w:rFonts w:ascii="Arial" w:hAnsi="Arial" w:cs="Arial"/>
        </w:rPr>
        <w:t xml:space="preserve">Oborově členěné podíly výsledků VO na národní produkci ve sledovaných </w:t>
      </w:r>
      <w:ins w:id="1058" w:author="Autor">
        <w:r w:rsidR="0017174D" w:rsidRPr="007F09F1">
          <w:rPr>
            <w:rFonts w:ascii="Arial" w:hAnsi="Arial" w:cs="Arial"/>
          </w:rPr>
          <w:t xml:space="preserve">percentilových </w:t>
        </w:r>
      </w:ins>
      <w:r w:rsidRPr="007F09F1">
        <w:rPr>
          <w:rFonts w:ascii="Arial" w:hAnsi="Arial" w:cs="Arial"/>
        </w:rPr>
        <w:t xml:space="preserve">pásmech podle AIS. </w:t>
      </w:r>
    </w:p>
    <w:p w14:paraId="68AFD062" w14:textId="196B5FE9" w:rsidR="000E0ED0" w:rsidRPr="007F09F1" w:rsidRDefault="000E0ED0" w:rsidP="005D33EA">
      <w:pPr>
        <w:pStyle w:val="Odstavecseseznamem"/>
        <w:numPr>
          <w:ilvl w:val="0"/>
          <w:numId w:val="19"/>
        </w:numPr>
        <w:jc w:val="both"/>
        <w:rPr>
          <w:rFonts w:ascii="Arial" w:hAnsi="Arial" w:cs="Arial"/>
        </w:rPr>
      </w:pPr>
      <w:r w:rsidRPr="007F09F1">
        <w:rPr>
          <w:rFonts w:ascii="Arial" w:hAnsi="Arial" w:cs="Arial"/>
        </w:rPr>
        <w:t>Oborově založená data o produktivitě na základě počtu autorů a počtu výstupů ve</w:t>
      </w:r>
      <w:r w:rsidR="00E23E2D" w:rsidRPr="007F09F1">
        <w:rPr>
          <w:rFonts w:ascii="Arial" w:hAnsi="Arial" w:cs="Arial"/>
        </w:rPr>
        <w:t> </w:t>
      </w:r>
      <w:r w:rsidRPr="007F09F1">
        <w:rPr>
          <w:rFonts w:ascii="Arial" w:hAnsi="Arial" w:cs="Arial"/>
        </w:rPr>
        <w:t>sledovaných</w:t>
      </w:r>
      <w:ins w:id="1059" w:author="Autor">
        <w:r w:rsidR="0017174D" w:rsidRPr="007F09F1">
          <w:rPr>
            <w:rFonts w:ascii="Arial" w:hAnsi="Arial" w:cs="Arial"/>
          </w:rPr>
          <w:t xml:space="preserve"> percentilových</w:t>
        </w:r>
      </w:ins>
      <w:r w:rsidRPr="007F09F1">
        <w:rPr>
          <w:rFonts w:ascii="Arial" w:hAnsi="Arial" w:cs="Arial"/>
        </w:rPr>
        <w:t xml:space="preserve"> pásmech podle AIS</w:t>
      </w:r>
      <w:ins w:id="1060" w:author="Autor">
        <w:r w:rsidR="009C7DCA" w:rsidRPr="007F09F1">
          <w:rPr>
            <w:rFonts w:ascii="Arial" w:hAnsi="Arial" w:cs="Arial"/>
          </w:rPr>
          <w:t xml:space="preserve"> </w:t>
        </w:r>
        <w:commentRangeStart w:id="1061"/>
        <w:r w:rsidR="009C7DCA" w:rsidRPr="007F09F1">
          <w:rPr>
            <w:rFonts w:ascii="Arial" w:hAnsi="Arial" w:cs="Arial"/>
          </w:rPr>
          <w:t>a identifikace nejproduktivnějších VO v jednotlivých oborech</w:t>
        </w:r>
      </w:ins>
      <w:r w:rsidRPr="007F09F1">
        <w:rPr>
          <w:rFonts w:ascii="Arial" w:hAnsi="Arial" w:cs="Arial"/>
        </w:rPr>
        <w:t>.</w:t>
      </w:r>
      <w:r w:rsidR="009D6665" w:rsidRPr="007F09F1">
        <w:rPr>
          <w:rFonts w:ascii="Arial" w:hAnsi="Arial" w:cs="Arial"/>
        </w:rPr>
        <w:t xml:space="preserve"> </w:t>
      </w:r>
      <w:commentRangeEnd w:id="1061"/>
      <w:r w:rsidR="009C7DCA" w:rsidRPr="007F09F1">
        <w:rPr>
          <w:rStyle w:val="Odkaznakoment"/>
        </w:rPr>
        <w:commentReference w:id="1061"/>
      </w:r>
    </w:p>
    <w:p w14:paraId="3BDA24AE" w14:textId="77777777" w:rsidR="000E0ED0" w:rsidRPr="007F09F1" w:rsidRDefault="000E0ED0" w:rsidP="00816780">
      <w:pPr>
        <w:pStyle w:val="Nadpis3"/>
      </w:pPr>
      <w:bookmarkStart w:id="1062" w:name="_Toc164161482"/>
      <w:bookmarkStart w:id="1063" w:name="_Toc195174955"/>
      <w:bookmarkStart w:id="1064" w:name="_Toc198129043"/>
      <w:r w:rsidRPr="007F09F1">
        <w:t>Report 3: Statistické přehledy o výsledcích dle RIV</w:t>
      </w:r>
      <w:bookmarkEnd w:id="1062"/>
      <w:bookmarkEnd w:id="1063"/>
      <w:bookmarkEnd w:id="1064"/>
    </w:p>
    <w:p w14:paraId="3ABE0253" w14:textId="4F38909E" w:rsidR="000E0ED0" w:rsidRPr="007F09F1" w:rsidRDefault="000E0ED0" w:rsidP="005D33EA">
      <w:pPr>
        <w:rPr>
          <w:rFonts w:ascii="Arial" w:hAnsi="Arial" w:cs="Arial"/>
          <w:bCs/>
        </w:rPr>
      </w:pPr>
      <w:r w:rsidRPr="007F09F1">
        <w:rPr>
          <w:rFonts w:ascii="Arial" w:hAnsi="Arial" w:cs="Arial"/>
          <w:bCs/>
        </w:rPr>
        <w:t xml:space="preserve">Data jsou založena výhradně na údajích, které VO předkládají do RIV. </w:t>
      </w:r>
    </w:p>
    <w:p w14:paraId="266BFF33" w14:textId="77777777" w:rsidR="000E0ED0" w:rsidRPr="007F09F1" w:rsidRDefault="000E0ED0" w:rsidP="005D33EA">
      <w:pPr>
        <w:rPr>
          <w:rFonts w:ascii="Arial" w:hAnsi="Arial" w:cs="Arial"/>
        </w:rPr>
      </w:pPr>
      <w:r w:rsidRPr="007F09F1">
        <w:rPr>
          <w:rFonts w:ascii="Arial" w:hAnsi="Arial" w:cs="Arial"/>
          <w:bCs/>
        </w:rPr>
        <w:t>R</w:t>
      </w:r>
      <w:r w:rsidRPr="007F09F1">
        <w:rPr>
          <w:rFonts w:ascii="Arial" w:hAnsi="Arial" w:cs="Arial"/>
        </w:rPr>
        <w:t>eport závazně obsahuje tyto statistiky:</w:t>
      </w:r>
    </w:p>
    <w:p w14:paraId="182A013A" w14:textId="02939DA7" w:rsidR="000E0ED0" w:rsidRPr="007F09F1" w:rsidRDefault="000E0ED0" w:rsidP="005D33EA">
      <w:pPr>
        <w:pStyle w:val="Odstavecseseznamem"/>
        <w:numPr>
          <w:ilvl w:val="0"/>
          <w:numId w:val="18"/>
        </w:numPr>
        <w:jc w:val="both"/>
        <w:rPr>
          <w:rFonts w:ascii="Arial" w:hAnsi="Arial" w:cs="Arial"/>
          <w:bCs/>
        </w:rPr>
      </w:pPr>
      <w:r w:rsidRPr="007F09F1">
        <w:rPr>
          <w:rFonts w:ascii="Arial" w:hAnsi="Arial" w:cs="Arial"/>
          <w:bCs/>
        </w:rPr>
        <w:t>Přehled produkce všech druhů výsledků základního i aplikovaného výzkumu po oborech a</w:t>
      </w:r>
      <w:r w:rsidR="00E23E2D" w:rsidRPr="007F09F1">
        <w:rPr>
          <w:rFonts w:ascii="Arial" w:hAnsi="Arial" w:cs="Arial"/>
          <w:bCs/>
        </w:rPr>
        <w:t> </w:t>
      </w:r>
      <w:r w:rsidRPr="007F09F1">
        <w:rPr>
          <w:rFonts w:ascii="Arial" w:hAnsi="Arial" w:cs="Arial"/>
          <w:bCs/>
        </w:rPr>
        <w:t>podle VO (v souhrnu i oborově).</w:t>
      </w:r>
      <w:r w:rsidR="009D6665" w:rsidRPr="007F09F1">
        <w:rPr>
          <w:rFonts w:ascii="Arial" w:hAnsi="Arial" w:cs="Arial"/>
          <w:bCs/>
        </w:rPr>
        <w:t xml:space="preserve"> </w:t>
      </w:r>
    </w:p>
    <w:p w14:paraId="1E7DBC4E" w14:textId="77777777" w:rsidR="000E0ED0" w:rsidRPr="007F09F1" w:rsidRDefault="000E0ED0" w:rsidP="005D33EA">
      <w:pPr>
        <w:pStyle w:val="Odstavecseseznamem"/>
        <w:numPr>
          <w:ilvl w:val="0"/>
          <w:numId w:val="18"/>
        </w:numPr>
        <w:jc w:val="both"/>
        <w:rPr>
          <w:rFonts w:ascii="Arial" w:hAnsi="Arial" w:cs="Arial"/>
          <w:bCs/>
        </w:rPr>
      </w:pPr>
      <w:r w:rsidRPr="007F09F1">
        <w:rPr>
          <w:rFonts w:ascii="Arial" w:hAnsi="Arial" w:cs="Arial"/>
          <w:bCs/>
        </w:rPr>
        <w:t>Informace o jazyku výsledků ve stejném členění jako v předchozím bodě.</w:t>
      </w:r>
    </w:p>
    <w:p w14:paraId="1AA8EB74" w14:textId="591C3561" w:rsidR="000E0ED0" w:rsidRPr="007F09F1" w:rsidRDefault="000E0ED0" w:rsidP="00F10112">
      <w:pPr>
        <w:pStyle w:val="Odstavecseseznamem"/>
        <w:numPr>
          <w:ilvl w:val="0"/>
          <w:numId w:val="18"/>
        </w:numPr>
        <w:jc w:val="both"/>
        <w:rPr>
          <w:rFonts w:ascii="Arial" w:hAnsi="Arial" w:cs="Arial"/>
          <w:bCs/>
        </w:rPr>
      </w:pPr>
      <w:r w:rsidRPr="007F09F1">
        <w:rPr>
          <w:rFonts w:ascii="Arial" w:hAnsi="Arial" w:cs="Arial"/>
          <w:bCs/>
        </w:rPr>
        <w:t xml:space="preserve">Informace o počtech patentů a o zemích jejich registrace z oborového celonárodního pohledu i v rozkladu na úroveň VO. </w:t>
      </w:r>
    </w:p>
    <w:p w14:paraId="5D5D7524" w14:textId="77777777" w:rsidR="000E0ED0" w:rsidRPr="007F09F1" w:rsidRDefault="000E0ED0" w:rsidP="00816780">
      <w:pPr>
        <w:pStyle w:val="Nadpis2"/>
      </w:pPr>
      <w:bookmarkStart w:id="1065" w:name="_Toc463962675"/>
      <w:bookmarkStart w:id="1066" w:name="_Toc463962778"/>
      <w:bookmarkStart w:id="1067" w:name="_Toc463963142"/>
      <w:bookmarkStart w:id="1068" w:name="_Toc464027766"/>
      <w:bookmarkStart w:id="1069" w:name="_Toc464028797"/>
      <w:bookmarkStart w:id="1070" w:name="_Toc464028918"/>
      <w:bookmarkStart w:id="1071" w:name="_Toc464029020"/>
      <w:bookmarkStart w:id="1072" w:name="_Toc464029142"/>
      <w:bookmarkStart w:id="1073" w:name="_Toc464029244"/>
      <w:bookmarkStart w:id="1074" w:name="_Toc464029347"/>
      <w:bookmarkStart w:id="1075" w:name="_Toc464041844"/>
      <w:bookmarkStart w:id="1076" w:name="_Toc463962676"/>
      <w:bookmarkStart w:id="1077" w:name="_Toc463962779"/>
      <w:bookmarkStart w:id="1078" w:name="_Toc463963143"/>
      <w:bookmarkStart w:id="1079" w:name="_Toc464027767"/>
      <w:bookmarkStart w:id="1080" w:name="_Toc464028798"/>
      <w:bookmarkStart w:id="1081" w:name="_Toc464028919"/>
      <w:bookmarkStart w:id="1082" w:name="_Toc464029021"/>
      <w:bookmarkStart w:id="1083" w:name="_Toc464029143"/>
      <w:bookmarkStart w:id="1084" w:name="_Toc464029245"/>
      <w:bookmarkStart w:id="1085" w:name="_Toc464029348"/>
      <w:bookmarkStart w:id="1086" w:name="_Toc464041845"/>
      <w:bookmarkStart w:id="1087" w:name="_Toc164161483"/>
      <w:bookmarkStart w:id="1088" w:name="_Toc195174956"/>
      <w:bookmarkStart w:id="1089" w:name="_Toc198129044"/>
      <w:bookmarkStart w:id="1090" w:name="_Toc464740588"/>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r w:rsidRPr="007F09F1">
        <w:t>Výstupy hodnocení na národní úrovni</w:t>
      </w:r>
      <w:bookmarkEnd w:id="1087"/>
      <w:bookmarkEnd w:id="1088"/>
      <w:bookmarkEnd w:id="1089"/>
    </w:p>
    <w:p w14:paraId="6563C22A" w14:textId="77777777" w:rsidR="000E0ED0" w:rsidRPr="007F09F1" w:rsidRDefault="000E0ED0" w:rsidP="00816780">
      <w:pPr>
        <w:pStyle w:val="Nadpis3"/>
      </w:pPr>
      <w:bookmarkStart w:id="1091" w:name="_Toc164161484"/>
      <w:bookmarkStart w:id="1092" w:name="_Toc195174957"/>
      <w:bookmarkStart w:id="1093" w:name="_Toc198129045"/>
      <w:bookmarkEnd w:id="1090"/>
      <w:r w:rsidRPr="007F09F1">
        <w:t>Přehled hodnocení vybraných výsledků v Modulu 1</w:t>
      </w:r>
      <w:bookmarkEnd w:id="1091"/>
      <w:bookmarkEnd w:id="1092"/>
      <w:bookmarkEnd w:id="1093"/>
      <w:r w:rsidRPr="007F09F1">
        <w:t xml:space="preserve"> </w:t>
      </w:r>
    </w:p>
    <w:p w14:paraId="3F1CA82A" w14:textId="13035A4C" w:rsidR="000E0ED0" w:rsidRPr="007F09F1" w:rsidRDefault="000E0ED0" w:rsidP="005D33EA">
      <w:pPr>
        <w:jc w:val="both"/>
        <w:rPr>
          <w:rFonts w:ascii="Arial" w:hAnsi="Arial" w:cs="Arial"/>
        </w:rPr>
      </w:pPr>
      <w:r w:rsidRPr="007F09F1">
        <w:rPr>
          <w:rFonts w:ascii="Arial" w:hAnsi="Arial" w:cs="Arial"/>
        </w:rPr>
        <w:t>Zveřejněný interaktivní přehled</w:t>
      </w:r>
      <w:r w:rsidRPr="007F09F1">
        <w:rPr>
          <w:rFonts w:ascii="Arial" w:hAnsi="Arial" w:cs="Arial"/>
          <w:b/>
        </w:rPr>
        <w:t xml:space="preserve"> </w:t>
      </w:r>
      <w:r w:rsidRPr="007F09F1">
        <w:rPr>
          <w:rFonts w:ascii="Arial" w:hAnsi="Arial" w:cs="Arial"/>
        </w:rPr>
        <w:t xml:space="preserve">zhodnocených vybraných výsledků s anonymizovaným odůvodněním za hodnocené </w:t>
      </w:r>
      <w:r w:rsidR="00331BE0" w:rsidRPr="007F09F1">
        <w:rPr>
          <w:rFonts w:ascii="Arial" w:hAnsi="Arial" w:cs="Arial"/>
        </w:rPr>
        <w:t>pěti</w:t>
      </w:r>
      <w:r w:rsidRPr="007F09F1">
        <w:rPr>
          <w:rFonts w:ascii="Arial" w:hAnsi="Arial" w:cs="Arial"/>
        </w:rPr>
        <w:t xml:space="preserve">leté </w:t>
      </w:r>
      <w:commentRangeStart w:id="1094"/>
      <w:del w:id="1095" w:author="Autor">
        <w:r w:rsidRPr="007F09F1" w:rsidDel="00DF769B">
          <w:rPr>
            <w:rFonts w:ascii="Arial" w:hAnsi="Arial" w:cs="Arial"/>
          </w:rPr>
          <w:delText xml:space="preserve">okno </w:delText>
        </w:r>
      </w:del>
      <w:ins w:id="1096" w:author="Autor">
        <w:r w:rsidR="00DF769B" w:rsidRPr="007F09F1">
          <w:rPr>
            <w:rFonts w:ascii="Arial" w:hAnsi="Arial" w:cs="Arial"/>
          </w:rPr>
          <w:t xml:space="preserve">období </w:t>
        </w:r>
        <w:commentRangeEnd w:id="1094"/>
        <w:r w:rsidR="00DF769B" w:rsidRPr="007F09F1">
          <w:rPr>
            <w:rStyle w:val="Odkaznakoment"/>
          </w:rPr>
          <w:commentReference w:id="1094"/>
        </w:r>
      </w:ins>
      <w:r w:rsidRPr="007F09F1">
        <w:rPr>
          <w:rFonts w:ascii="Arial" w:hAnsi="Arial" w:cs="Arial"/>
        </w:rPr>
        <w:t>s možností filtrace na požadovanou míru detailu (oborové skupiny, obory, kritéria, VO, roky apod.</w:t>
      </w:r>
      <w:ins w:id="1097" w:author="Autor">
        <w:r w:rsidR="00367ED2" w:rsidRPr="007F09F1">
          <w:rPr>
            <w:rFonts w:ascii="Arial" w:hAnsi="Arial" w:cs="Arial"/>
          </w:rPr>
          <w:t>)</w:t>
        </w:r>
      </w:ins>
      <w:del w:id="1098" w:author="Autor">
        <w:r w:rsidRPr="007F09F1" w:rsidDel="00085C5F">
          <w:rPr>
            <w:rFonts w:ascii="Arial" w:hAnsi="Arial" w:cs="Arial"/>
          </w:rPr>
          <w:delText>)</w:delText>
        </w:r>
      </w:del>
      <w:ins w:id="1099" w:author="Autor">
        <w:r w:rsidR="00085C5F" w:rsidRPr="007F09F1">
          <w:rPr>
            <w:rFonts w:ascii="Arial" w:hAnsi="Arial" w:cs="Arial"/>
          </w:rPr>
          <w:t xml:space="preserve">. </w:t>
        </w:r>
        <w:commentRangeStart w:id="1100"/>
        <w:r w:rsidR="00085C5F" w:rsidRPr="007F09F1">
          <w:rPr>
            <w:rFonts w:ascii="Arial" w:hAnsi="Arial" w:cs="Arial"/>
          </w:rPr>
          <w:t xml:space="preserve">Tyto informace zveřejňuje RVVI po schválení na svých </w:t>
        </w:r>
        <w:r w:rsidR="00367ED2" w:rsidRPr="007F09F1">
          <w:rPr>
            <w:rFonts w:ascii="Arial" w:hAnsi="Arial" w:cs="Arial"/>
          </w:rPr>
          <w:t xml:space="preserve">internetových </w:t>
        </w:r>
        <w:r w:rsidR="00085C5F" w:rsidRPr="007F09F1">
          <w:rPr>
            <w:rFonts w:ascii="Arial" w:hAnsi="Arial" w:cs="Arial"/>
          </w:rPr>
          <w:t>stránkách.</w:t>
        </w:r>
        <w:commentRangeEnd w:id="1100"/>
        <w:r w:rsidR="00085C5F" w:rsidRPr="007F09F1">
          <w:rPr>
            <w:rStyle w:val="Odkaznakoment"/>
          </w:rPr>
          <w:commentReference w:id="1100"/>
        </w:r>
      </w:ins>
    </w:p>
    <w:p w14:paraId="496C241B" w14:textId="77777777" w:rsidR="000E0ED0" w:rsidRPr="007F09F1" w:rsidRDefault="000E0ED0" w:rsidP="00816780">
      <w:pPr>
        <w:pStyle w:val="Nadpis3"/>
      </w:pPr>
      <w:bookmarkStart w:id="1101" w:name="_Toc164161485"/>
      <w:bookmarkStart w:id="1102" w:name="_Toc195174958"/>
      <w:bookmarkStart w:id="1103" w:name="_Toc198129046"/>
      <w:r w:rsidRPr="007F09F1">
        <w:t>Bibliometrické zprávy a komentáře za Modul 2</w:t>
      </w:r>
      <w:bookmarkEnd w:id="1101"/>
      <w:bookmarkEnd w:id="1102"/>
      <w:bookmarkEnd w:id="1103"/>
      <w:r w:rsidRPr="007F09F1">
        <w:t xml:space="preserve"> </w:t>
      </w:r>
    </w:p>
    <w:p w14:paraId="54B1F946" w14:textId="322029D0" w:rsidR="000E0ED0" w:rsidRPr="007F09F1" w:rsidRDefault="000E0ED0" w:rsidP="005D33EA">
      <w:pPr>
        <w:jc w:val="both"/>
        <w:rPr>
          <w:rFonts w:ascii="Arial" w:hAnsi="Arial" w:cs="Arial"/>
        </w:rPr>
      </w:pPr>
      <w:r w:rsidRPr="007F09F1">
        <w:rPr>
          <w:rFonts w:ascii="Arial" w:hAnsi="Arial" w:cs="Arial"/>
          <w:iCs/>
        </w:rPr>
        <w:t>Jednotlivé zveřejněné reporty (viz kapitola 3.3) „Bibliometrie podle mezinárodní databáze“, „Produktivita podle AIS“, „Statistické přehledy o výsledcích dle RIV“ a souhrnné odborné oborové komentáře panelů integrující hlavní zjištění reportů.</w:t>
      </w:r>
      <w:r w:rsidR="009D6665" w:rsidRPr="007F09F1">
        <w:rPr>
          <w:rFonts w:ascii="Arial" w:hAnsi="Arial" w:cs="Arial"/>
          <w:iCs/>
        </w:rPr>
        <w:t xml:space="preserve">  </w:t>
      </w:r>
    </w:p>
    <w:p w14:paraId="4AB4C79F" w14:textId="0151167D" w:rsidR="000E0ED0" w:rsidRPr="007F09F1" w:rsidRDefault="000E0ED0" w:rsidP="00816780">
      <w:pPr>
        <w:pStyle w:val="Nadpis3"/>
      </w:pPr>
      <w:bookmarkStart w:id="1104" w:name="_Toc164161486"/>
      <w:bookmarkStart w:id="1105" w:name="_Toc195174959"/>
      <w:bookmarkStart w:id="1106" w:name="_Toc198129047"/>
      <w:r w:rsidRPr="007F09F1">
        <w:t xml:space="preserve">Zprávy pro </w:t>
      </w:r>
      <w:r w:rsidR="001176FE" w:rsidRPr="007F09F1">
        <w:t xml:space="preserve">poskytovatele a </w:t>
      </w:r>
      <w:r w:rsidRPr="007F09F1">
        <w:t>VO z národní úrovně</w:t>
      </w:r>
      <w:bookmarkEnd w:id="1104"/>
      <w:bookmarkEnd w:id="1105"/>
      <w:bookmarkEnd w:id="1106"/>
    </w:p>
    <w:p w14:paraId="202DFC60" w14:textId="594BE509" w:rsidR="00810B56" w:rsidRPr="007F09F1" w:rsidRDefault="000E0ED0" w:rsidP="005D33EA">
      <w:pPr>
        <w:jc w:val="both"/>
        <w:rPr>
          <w:rFonts w:ascii="Arial" w:hAnsi="Arial" w:cs="Arial"/>
        </w:rPr>
      </w:pPr>
      <w:r w:rsidRPr="007F09F1">
        <w:rPr>
          <w:rFonts w:ascii="Arial" w:hAnsi="Arial" w:cs="Arial"/>
        </w:rPr>
        <w:t xml:space="preserve">Zprávy pro </w:t>
      </w:r>
      <w:r w:rsidR="001176FE" w:rsidRPr="007F09F1">
        <w:rPr>
          <w:rFonts w:ascii="Arial" w:hAnsi="Arial" w:cs="Arial"/>
        </w:rPr>
        <w:t xml:space="preserve">poskytovatele a </w:t>
      </w:r>
      <w:r w:rsidRPr="007F09F1">
        <w:rPr>
          <w:rFonts w:ascii="Arial" w:hAnsi="Arial" w:cs="Arial"/>
        </w:rPr>
        <w:t xml:space="preserve">VO </w:t>
      </w:r>
      <w:r w:rsidR="00D23A0F" w:rsidRPr="007F09F1">
        <w:rPr>
          <w:rFonts w:ascii="Arial" w:hAnsi="Arial" w:cs="Arial"/>
        </w:rPr>
        <w:t xml:space="preserve">pro analytické účely zpracovávané </w:t>
      </w:r>
      <w:r w:rsidR="00D71164" w:rsidRPr="007F09F1">
        <w:rPr>
          <w:rFonts w:ascii="Arial" w:hAnsi="Arial" w:cs="Arial"/>
        </w:rPr>
        <w:t xml:space="preserve">průběžně a zveřejňované </w:t>
      </w:r>
      <w:r w:rsidR="00D23A0F" w:rsidRPr="007F09F1">
        <w:rPr>
          <w:rFonts w:ascii="Arial" w:hAnsi="Arial" w:cs="Arial"/>
        </w:rPr>
        <w:t xml:space="preserve">ÚV </w:t>
      </w:r>
      <w:r w:rsidRPr="007F09F1">
        <w:rPr>
          <w:rFonts w:ascii="Arial" w:hAnsi="Arial" w:cs="Arial"/>
        </w:rPr>
        <w:t>představují podklad pro jednání tripartit (viz kapitola 5). Přin</w:t>
      </w:r>
      <w:r w:rsidR="003944F9" w:rsidRPr="007F09F1">
        <w:rPr>
          <w:rFonts w:ascii="Arial" w:hAnsi="Arial" w:cs="Arial"/>
        </w:rPr>
        <w:t>áší výběr přehledových údajů z M</w:t>
      </w:r>
      <w:r w:rsidRPr="007F09F1">
        <w:rPr>
          <w:rFonts w:ascii="Arial" w:hAnsi="Arial" w:cs="Arial"/>
        </w:rPr>
        <w:t xml:space="preserve">odulů 1 </w:t>
      </w:r>
      <w:r w:rsidR="003944F9" w:rsidRPr="007F09F1">
        <w:rPr>
          <w:rFonts w:ascii="Arial" w:hAnsi="Arial" w:cs="Arial"/>
        </w:rPr>
        <w:t xml:space="preserve">a </w:t>
      </w:r>
      <w:r w:rsidRPr="007F09F1">
        <w:rPr>
          <w:rFonts w:ascii="Arial" w:hAnsi="Arial" w:cs="Arial"/>
        </w:rPr>
        <w:t>2 a jsou doplněny o další klíčové informace (mise, dominantní obor/y, škálování VO v minulých letech).</w:t>
      </w:r>
      <w:r w:rsidR="009D6665" w:rsidRPr="007F09F1">
        <w:rPr>
          <w:rFonts w:ascii="Arial" w:hAnsi="Arial" w:cs="Arial"/>
        </w:rPr>
        <w:t xml:space="preserve"> </w:t>
      </w:r>
    </w:p>
    <w:p w14:paraId="16E12735" w14:textId="03400B65" w:rsidR="00810B56" w:rsidRPr="007F09F1" w:rsidRDefault="00810B56" w:rsidP="005D33EA">
      <w:pPr>
        <w:jc w:val="both"/>
        <w:rPr>
          <w:rFonts w:ascii="Arial" w:hAnsi="Arial" w:cs="Arial"/>
        </w:rPr>
      </w:pPr>
      <w:r w:rsidRPr="007F09F1">
        <w:rPr>
          <w:rFonts w:ascii="Arial" w:hAnsi="Arial" w:cs="Arial"/>
        </w:rPr>
        <w:t xml:space="preserve">Hodnocení Modulu 1 a </w:t>
      </w:r>
      <w:r w:rsidR="000E0ED0" w:rsidRPr="007F09F1">
        <w:rPr>
          <w:rFonts w:ascii="Arial" w:hAnsi="Arial" w:cs="Arial"/>
        </w:rPr>
        <w:t>2 na národní úrovni je</w:t>
      </w:r>
      <w:ins w:id="1107" w:author="Autor">
        <w:r w:rsidR="00951644" w:rsidRPr="007F09F1">
          <w:rPr>
            <w:rFonts w:ascii="Arial" w:hAnsi="Arial" w:cs="Arial"/>
          </w:rPr>
          <w:t xml:space="preserve"> </w:t>
        </w:r>
        <w:commentRangeStart w:id="1108"/>
        <w:r w:rsidR="00951644" w:rsidRPr="007F09F1">
          <w:rPr>
            <w:rFonts w:ascii="Arial" w:hAnsi="Arial" w:cs="Arial"/>
          </w:rPr>
          <w:t>pro VO</w:t>
        </w:r>
      </w:ins>
      <w:r w:rsidR="000E0ED0" w:rsidRPr="007F09F1">
        <w:rPr>
          <w:rFonts w:ascii="Arial" w:hAnsi="Arial" w:cs="Arial"/>
        </w:rPr>
        <w:t xml:space="preserve"> </w:t>
      </w:r>
      <w:r w:rsidR="001176FE" w:rsidRPr="007F09F1">
        <w:rPr>
          <w:rFonts w:ascii="Arial" w:hAnsi="Arial" w:cs="Arial"/>
        </w:rPr>
        <w:t xml:space="preserve">ve spolupráci s Odbornými panely </w:t>
      </w:r>
      <w:r w:rsidR="00E34AE4" w:rsidRPr="007F09F1">
        <w:rPr>
          <w:rFonts w:ascii="Arial" w:hAnsi="Arial" w:cs="Arial"/>
        </w:rPr>
        <w:br/>
      </w:r>
      <w:r w:rsidR="000E0ED0" w:rsidRPr="007F09F1">
        <w:rPr>
          <w:rFonts w:ascii="Arial" w:hAnsi="Arial" w:cs="Arial"/>
        </w:rPr>
        <w:t xml:space="preserve">agregováno </w:t>
      </w:r>
      <w:r w:rsidR="00D943BC" w:rsidRPr="007F09F1">
        <w:rPr>
          <w:rFonts w:ascii="Arial" w:hAnsi="Arial" w:cs="Arial"/>
        </w:rPr>
        <w:t>podle hodnoticí škály (kapitola 5.4)</w:t>
      </w:r>
      <w:del w:id="1109" w:author="Autor">
        <w:r w:rsidR="00D943BC" w:rsidRPr="007F09F1" w:rsidDel="00951644">
          <w:rPr>
            <w:rFonts w:ascii="Arial" w:hAnsi="Arial" w:cs="Arial"/>
          </w:rPr>
          <w:delText xml:space="preserve"> do společné známky pro VO</w:delText>
        </w:r>
      </w:del>
      <w:r w:rsidRPr="007F09F1">
        <w:rPr>
          <w:rFonts w:ascii="Arial" w:hAnsi="Arial" w:cs="Arial"/>
        </w:rPr>
        <w:t xml:space="preserve">. </w:t>
      </w:r>
      <w:ins w:id="1110" w:author="Autor">
        <w:r w:rsidR="00951644" w:rsidRPr="007F09F1">
          <w:rPr>
            <w:rFonts w:ascii="Arial" w:hAnsi="Arial" w:cs="Arial"/>
          </w:rPr>
          <w:t xml:space="preserve">Zařazení na </w:t>
        </w:r>
        <w:r w:rsidR="00951644" w:rsidRPr="007F09F1">
          <w:rPr>
            <w:rFonts w:ascii="Arial" w:hAnsi="Arial" w:cs="Arial"/>
          </w:rPr>
          <w:lastRenderedPageBreak/>
          <w:t xml:space="preserve">škále </w:t>
        </w:r>
        <w:commentRangeEnd w:id="1108"/>
        <w:r w:rsidR="00951644" w:rsidRPr="007F09F1">
          <w:rPr>
            <w:rStyle w:val="Odkaznakoment"/>
          </w:rPr>
          <w:commentReference w:id="1108"/>
        </w:r>
      </w:ins>
      <w:del w:id="1111" w:author="Autor">
        <w:r w:rsidRPr="007F09F1" w:rsidDel="00951644">
          <w:rPr>
            <w:rFonts w:ascii="Arial" w:hAnsi="Arial" w:cs="Arial"/>
          </w:rPr>
          <w:delText>J</w:delText>
        </w:r>
      </w:del>
      <w:ins w:id="1112" w:author="Autor">
        <w:r w:rsidR="00951644" w:rsidRPr="007F09F1">
          <w:rPr>
            <w:rFonts w:ascii="Arial" w:hAnsi="Arial" w:cs="Arial"/>
          </w:rPr>
          <w:t>j</w:t>
        </w:r>
      </w:ins>
      <w:r w:rsidRPr="007F09F1">
        <w:rPr>
          <w:rFonts w:ascii="Arial" w:hAnsi="Arial" w:cs="Arial"/>
        </w:rPr>
        <w:t>e</w:t>
      </w:r>
      <w:r w:rsidR="00E34AE4" w:rsidRPr="007F09F1">
        <w:rPr>
          <w:rFonts w:ascii="Arial" w:hAnsi="Arial" w:cs="Arial"/>
        </w:rPr>
        <w:t xml:space="preserve"> </w:t>
      </w:r>
      <w:r w:rsidR="000E0ED0" w:rsidRPr="007F09F1">
        <w:rPr>
          <w:rFonts w:ascii="Arial" w:hAnsi="Arial" w:cs="Arial"/>
        </w:rPr>
        <w:t>diferencován</w:t>
      </w:r>
      <w:r w:rsidRPr="007F09F1">
        <w:rPr>
          <w:rFonts w:ascii="Arial" w:hAnsi="Arial" w:cs="Arial"/>
        </w:rPr>
        <w:t xml:space="preserve">o podle segmentu a </w:t>
      </w:r>
      <w:r w:rsidR="00206861" w:rsidRPr="007F09F1">
        <w:rPr>
          <w:rFonts w:ascii="Arial" w:hAnsi="Arial" w:cs="Arial"/>
        </w:rPr>
        <w:t xml:space="preserve">v přiměřené míře </w:t>
      </w:r>
      <w:r w:rsidR="000E0ED0" w:rsidRPr="007F09F1">
        <w:rPr>
          <w:rFonts w:ascii="Arial" w:hAnsi="Arial" w:cs="Arial"/>
        </w:rPr>
        <w:t xml:space="preserve">reflektuje </w:t>
      </w:r>
      <w:r w:rsidR="00206861" w:rsidRPr="007F09F1">
        <w:rPr>
          <w:rFonts w:ascii="Arial" w:hAnsi="Arial" w:cs="Arial"/>
        </w:rPr>
        <w:t xml:space="preserve">oborovou příslušnost, </w:t>
      </w:r>
      <w:r w:rsidR="000E0ED0" w:rsidRPr="007F09F1">
        <w:rPr>
          <w:rFonts w:ascii="Arial" w:hAnsi="Arial" w:cs="Arial"/>
        </w:rPr>
        <w:t>specifika, misi a kapacity VO.</w:t>
      </w:r>
    </w:p>
    <w:p w14:paraId="04053AD5" w14:textId="32595EA9" w:rsidR="000E0ED0" w:rsidRPr="007F09F1" w:rsidDel="00F10112" w:rsidRDefault="000E0ED0" w:rsidP="005D33EA">
      <w:pPr>
        <w:jc w:val="both"/>
        <w:rPr>
          <w:del w:id="1113" w:author="Autor"/>
          <w:rFonts w:ascii="Arial" w:hAnsi="Arial" w:cs="Arial"/>
          <w:iCs/>
        </w:rPr>
      </w:pPr>
      <w:r w:rsidRPr="007F09F1">
        <w:rPr>
          <w:rFonts w:ascii="Arial" w:hAnsi="Arial" w:cs="Arial"/>
          <w:iCs/>
        </w:rPr>
        <w:t xml:space="preserve">Výstupy hodnocení podle Metodiky z národní úrovně slouží </w:t>
      </w:r>
      <w:r w:rsidR="00E40923" w:rsidRPr="007F09F1">
        <w:rPr>
          <w:rFonts w:ascii="Arial" w:hAnsi="Arial" w:cs="Arial"/>
          <w:iCs/>
        </w:rPr>
        <w:t xml:space="preserve">monitorovacím analytickým účelům a </w:t>
      </w:r>
      <w:r w:rsidRPr="007F09F1">
        <w:rPr>
          <w:rFonts w:ascii="Arial" w:hAnsi="Arial" w:cs="Arial"/>
          <w:iCs/>
        </w:rPr>
        <w:t>jako podklad k projednání výsledků hodnocení formou tripartit dle kapitoly 5. Výstupy z hodnocení na národní úrovni připravuje RVVI/</w:t>
      </w:r>
      <w:del w:id="1114" w:author="Rulíková Lucie" w:date="2025-05-14T14:19:00Z" w16du:dateUtc="2025-05-14T12:19:00Z">
        <w:r w:rsidRPr="007F09F1" w:rsidDel="00314C18">
          <w:rPr>
            <w:rFonts w:ascii="Arial" w:hAnsi="Arial" w:cs="Arial"/>
            <w:iCs/>
          </w:rPr>
          <w:delText xml:space="preserve"> </w:delText>
        </w:r>
      </w:del>
      <w:r w:rsidRPr="007F09F1">
        <w:rPr>
          <w:rFonts w:ascii="Arial" w:hAnsi="Arial" w:cs="Arial"/>
          <w:iCs/>
        </w:rPr>
        <w:t>ÚV ve spolupráci s Odbornými panely, schvaluje RVVI a následně jsou zveřejněny</w:t>
      </w:r>
      <w:ins w:id="1115" w:author="Autor">
        <w:r w:rsidR="004C399C" w:rsidRPr="007F09F1">
          <w:rPr>
            <w:rFonts w:ascii="Arial" w:hAnsi="Arial" w:cs="Arial"/>
            <w:iCs/>
          </w:rPr>
          <w:t xml:space="preserve"> </w:t>
        </w:r>
        <w:commentRangeStart w:id="1116"/>
        <w:r w:rsidR="004C399C" w:rsidRPr="007F09F1">
          <w:rPr>
            <w:rFonts w:ascii="Arial" w:hAnsi="Arial" w:cs="Arial"/>
            <w:iCs/>
          </w:rPr>
          <w:t xml:space="preserve">na jejich </w:t>
        </w:r>
        <w:r w:rsidR="00367ED2" w:rsidRPr="007F09F1">
          <w:rPr>
            <w:rFonts w:ascii="Arial" w:hAnsi="Arial" w:cs="Arial"/>
            <w:iCs/>
          </w:rPr>
          <w:t xml:space="preserve">internetových </w:t>
        </w:r>
        <w:r w:rsidR="004C399C" w:rsidRPr="007F09F1">
          <w:rPr>
            <w:rFonts w:ascii="Arial" w:hAnsi="Arial" w:cs="Arial"/>
            <w:iCs/>
          </w:rPr>
          <w:t>stránkách</w:t>
        </w:r>
        <w:r w:rsidR="00367ED2" w:rsidRPr="007F09F1">
          <w:rPr>
            <w:rFonts w:ascii="Arial" w:hAnsi="Arial" w:cs="Arial"/>
            <w:iCs/>
          </w:rPr>
          <w:t>.</w:t>
        </w:r>
        <w:r w:rsidR="004C399C" w:rsidRPr="007F09F1">
          <w:rPr>
            <w:rStyle w:val="Znakapoznpodarou"/>
            <w:rFonts w:ascii="Arial" w:hAnsi="Arial" w:cs="Arial"/>
            <w:iCs/>
          </w:rPr>
          <w:footnoteReference w:id="17"/>
        </w:r>
      </w:ins>
      <w:del w:id="1128" w:author="Autor">
        <w:r w:rsidRPr="007F09F1" w:rsidDel="004C399C">
          <w:rPr>
            <w:rFonts w:ascii="Arial" w:hAnsi="Arial" w:cs="Arial"/>
            <w:iCs/>
          </w:rPr>
          <w:delText>.</w:delText>
        </w:r>
      </w:del>
      <w:commentRangeEnd w:id="1116"/>
      <w:r w:rsidR="004C399C" w:rsidRPr="007F09F1">
        <w:rPr>
          <w:rStyle w:val="Odkaznakoment"/>
        </w:rPr>
        <w:commentReference w:id="1116"/>
      </w:r>
    </w:p>
    <w:p w14:paraId="57AEB460" w14:textId="157503EF" w:rsidR="000E0ED0" w:rsidRPr="007F09F1" w:rsidRDefault="000E0ED0" w:rsidP="005D33EA">
      <w:pPr>
        <w:jc w:val="both"/>
        <w:rPr>
          <w:rFonts w:ascii="Arial" w:hAnsi="Arial" w:cs="Arial"/>
        </w:rPr>
      </w:pPr>
      <w:bookmarkStart w:id="1129" w:name="_Toc195174961"/>
      <w:bookmarkEnd w:id="1129"/>
    </w:p>
    <w:p w14:paraId="4C7741F6" w14:textId="249EF115" w:rsidR="00226CB0" w:rsidRPr="007F09F1" w:rsidRDefault="00886FC3" w:rsidP="00816780">
      <w:pPr>
        <w:pStyle w:val="Nadpis3"/>
      </w:pPr>
      <w:bookmarkStart w:id="1130" w:name="_Toc198129048"/>
      <w:r w:rsidRPr="007F09F1">
        <w:t>Námitky vůči hodnocení na národní úrovni</w:t>
      </w:r>
      <w:bookmarkEnd w:id="1130"/>
    </w:p>
    <w:p w14:paraId="121E26C2" w14:textId="2ECACE82" w:rsidR="006B393B" w:rsidRPr="007F09F1" w:rsidRDefault="006B393B" w:rsidP="005D33EA">
      <w:pPr>
        <w:jc w:val="both"/>
        <w:rPr>
          <w:rFonts w:ascii="Arial" w:hAnsi="Arial" w:cs="Arial"/>
        </w:rPr>
      </w:pPr>
      <w:r w:rsidRPr="007F09F1">
        <w:rPr>
          <w:rFonts w:ascii="Arial" w:hAnsi="Arial" w:cs="Arial"/>
        </w:rPr>
        <w:t>Zveřejnění výstupů z hodnocení z</w:t>
      </w:r>
      <w:r w:rsidR="003944F9" w:rsidRPr="007F09F1">
        <w:rPr>
          <w:rFonts w:ascii="Arial" w:hAnsi="Arial" w:cs="Arial"/>
        </w:rPr>
        <w:t> </w:t>
      </w:r>
      <w:r w:rsidRPr="007F09F1">
        <w:rPr>
          <w:rFonts w:ascii="Arial" w:hAnsi="Arial" w:cs="Arial"/>
        </w:rPr>
        <w:t>M</w:t>
      </w:r>
      <w:r w:rsidR="003944F9" w:rsidRPr="007F09F1">
        <w:rPr>
          <w:rFonts w:ascii="Arial" w:hAnsi="Arial" w:cs="Arial"/>
        </w:rPr>
        <w:t xml:space="preserve">odulu 1 a </w:t>
      </w:r>
      <w:r w:rsidRPr="007F09F1">
        <w:rPr>
          <w:rFonts w:ascii="Arial" w:hAnsi="Arial" w:cs="Arial"/>
        </w:rPr>
        <w:t>2 schvaluje RVVI s možností uplatit námitky</w:t>
      </w:r>
      <w:r w:rsidR="00331BE0" w:rsidRPr="007F09F1">
        <w:rPr>
          <w:rFonts w:ascii="Arial" w:hAnsi="Arial" w:cs="Arial"/>
        </w:rPr>
        <w:t xml:space="preserve"> ze</w:t>
      </w:r>
      <w:r w:rsidR="005F74F9" w:rsidRPr="007F09F1">
        <w:rPr>
          <w:rFonts w:ascii="Arial" w:hAnsi="Arial" w:cs="Arial"/>
        </w:rPr>
        <w:t> </w:t>
      </w:r>
      <w:r w:rsidR="00331BE0" w:rsidRPr="007F09F1">
        <w:rPr>
          <w:rFonts w:ascii="Arial" w:hAnsi="Arial" w:cs="Arial"/>
        </w:rPr>
        <w:t>strany VO</w:t>
      </w:r>
      <w:r w:rsidRPr="007F09F1">
        <w:rPr>
          <w:rFonts w:ascii="Arial" w:hAnsi="Arial" w:cs="Arial"/>
        </w:rPr>
        <w:t>. Námitky k hodnocení provedenému v příslušném roce podávají VO ve lhůtě do</w:t>
      </w:r>
      <w:r w:rsidR="005F74F9" w:rsidRPr="007F09F1">
        <w:rPr>
          <w:rFonts w:ascii="Arial" w:hAnsi="Arial" w:cs="Arial"/>
        </w:rPr>
        <w:t> </w:t>
      </w:r>
      <w:r w:rsidRPr="007F09F1">
        <w:rPr>
          <w:rFonts w:ascii="Arial" w:hAnsi="Arial" w:cs="Arial"/>
        </w:rPr>
        <w:t>30 dnů</w:t>
      </w:r>
      <w:ins w:id="1131" w:author="Autor">
        <w:r w:rsidR="0008250B" w:rsidRPr="007F09F1">
          <w:rPr>
            <w:rFonts w:ascii="Arial" w:hAnsi="Arial" w:cs="Arial"/>
          </w:rPr>
          <w:t xml:space="preserve"> </w:t>
        </w:r>
        <w:commentRangeStart w:id="1132"/>
        <w:r w:rsidR="0008250B" w:rsidRPr="007F09F1">
          <w:rPr>
            <w:rFonts w:ascii="Arial" w:hAnsi="Arial" w:cs="Arial"/>
          </w:rPr>
          <w:t>od jeho zveřejnění</w:t>
        </w:r>
        <w:commentRangeEnd w:id="1132"/>
        <w:r w:rsidR="0008250B" w:rsidRPr="007F09F1">
          <w:rPr>
            <w:rStyle w:val="Odkaznakoment"/>
          </w:rPr>
          <w:commentReference w:id="1132"/>
        </w:r>
      </w:ins>
      <w:r w:rsidR="001176FE" w:rsidRPr="007F09F1">
        <w:rPr>
          <w:rFonts w:ascii="Arial" w:hAnsi="Arial" w:cs="Arial"/>
        </w:rPr>
        <w:t>. Jako odvolací orgán</w:t>
      </w:r>
      <w:r w:rsidRPr="007F09F1">
        <w:rPr>
          <w:rFonts w:ascii="Arial" w:hAnsi="Arial" w:cs="Arial"/>
        </w:rPr>
        <w:t xml:space="preserve"> pro řešení námitek k</w:t>
      </w:r>
      <w:r w:rsidR="001176FE" w:rsidRPr="007F09F1">
        <w:rPr>
          <w:rFonts w:ascii="Arial" w:hAnsi="Arial" w:cs="Arial"/>
        </w:rPr>
        <w:t> </w:t>
      </w:r>
      <w:r w:rsidRPr="007F09F1">
        <w:rPr>
          <w:rFonts w:ascii="Arial" w:hAnsi="Arial" w:cs="Arial"/>
        </w:rPr>
        <w:t>hodnocení</w:t>
      </w:r>
      <w:r w:rsidR="001176FE" w:rsidRPr="007F09F1">
        <w:rPr>
          <w:rFonts w:ascii="Arial" w:hAnsi="Arial" w:cs="Arial"/>
        </w:rPr>
        <w:t xml:space="preserve"> slouží KHV</w:t>
      </w:r>
      <w:r w:rsidR="007D3514" w:rsidRPr="007F09F1">
        <w:rPr>
          <w:rFonts w:ascii="Arial" w:hAnsi="Arial" w:cs="Arial"/>
        </w:rPr>
        <w:t>.</w:t>
      </w:r>
    </w:p>
    <w:p w14:paraId="29C1AAE2" w14:textId="4F1DA296" w:rsidR="006B393B" w:rsidRPr="007F09F1" w:rsidRDefault="006B393B" w:rsidP="005D33EA">
      <w:pPr>
        <w:jc w:val="both"/>
        <w:rPr>
          <w:rFonts w:ascii="Arial" w:hAnsi="Arial" w:cs="Arial"/>
        </w:rPr>
      </w:pPr>
      <w:r w:rsidRPr="007F09F1">
        <w:rPr>
          <w:rFonts w:ascii="Arial" w:hAnsi="Arial" w:cs="Arial"/>
        </w:rPr>
        <w:t xml:space="preserve">KHV si vyžádá stanovisko předsedů Odborných panelů a garantů hodnocení </w:t>
      </w:r>
      <w:ins w:id="1133" w:author="Autor">
        <w:r w:rsidR="00666F12" w:rsidRPr="007F09F1">
          <w:rPr>
            <w:rFonts w:ascii="Arial" w:hAnsi="Arial" w:cs="Arial"/>
          </w:rPr>
          <w:t>v Modulu 1</w:t>
        </w:r>
      </w:ins>
      <w:del w:id="1134" w:author="Autor">
        <w:r w:rsidRPr="007F09F1" w:rsidDel="00666F12">
          <w:rPr>
            <w:rFonts w:ascii="Arial" w:hAnsi="Arial" w:cs="Arial"/>
          </w:rPr>
          <w:delText>vybraných výsledků</w:delText>
        </w:r>
      </w:del>
      <w:r w:rsidRPr="007F09F1">
        <w:rPr>
          <w:rFonts w:ascii="Arial" w:hAnsi="Arial" w:cs="Arial"/>
        </w:rPr>
        <w:t xml:space="preserve"> příslušných oborů. </w:t>
      </w:r>
      <w:r w:rsidR="00331BE0" w:rsidRPr="007F09F1">
        <w:rPr>
          <w:rFonts w:ascii="Arial" w:hAnsi="Arial" w:cs="Arial"/>
        </w:rPr>
        <w:t xml:space="preserve">Současně </w:t>
      </w:r>
      <w:r w:rsidRPr="007F09F1">
        <w:rPr>
          <w:rFonts w:ascii="Arial" w:hAnsi="Arial" w:cs="Arial"/>
        </w:rPr>
        <w:t xml:space="preserve">se k námitkám z procesního hlediska vyjádří </w:t>
      </w:r>
      <w:r w:rsidR="001176FE" w:rsidRPr="007F09F1">
        <w:rPr>
          <w:rFonts w:ascii="Arial" w:hAnsi="Arial" w:cs="Arial"/>
        </w:rPr>
        <w:t>zástupci</w:t>
      </w:r>
      <w:r w:rsidRPr="007F09F1">
        <w:rPr>
          <w:rFonts w:ascii="Arial" w:hAnsi="Arial" w:cs="Arial"/>
        </w:rPr>
        <w:t xml:space="preserve"> ÚV. Tato stanoviska KHV detailně projedná a připraví vypořádání námitek</w:t>
      </w:r>
      <w:ins w:id="1135" w:author="Autor">
        <w:r w:rsidR="002B41C1" w:rsidRPr="007F09F1">
          <w:rPr>
            <w:rFonts w:ascii="Arial" w:hAnsi="Arial" w:cs="Arial"/>
          </w:rPr>
          <w:t xml:space="preserve"> </w:t>
        </w:r>
        <w:commentRangeStart w:id="1136"/>
        <w:r w:rsidR="002B41C1" w:rsidRPr="007F09F1">
          <w:rPr>
            <w:rFonts w:ascii="Arial" w:hAnsi="Arial" w:cs="Arial"/>
          </w:rPr>
          <w:t>včetně odůvodnění</w:t>
        </w:r>
        <w:commentRangeEnd w:id="1136"/>
        <w:r w:rsidR="002B41C1" w:rsidRPr="007F09F1">
          <w:rPr>
            <w:rStyle w:val="Odkaznakoment"/>
          </w:rPr>
          <w:commentReference w:id="1136"/>
        </w:r>
      </w:ins>
      <w:r w:rsidRPr="007F09F1">
        <w:rPr>
          <w:rFonts w:ascii="Arial" w:hAnsi="Arial" w:cs="Arial"/>
        </w:rPr>
        <w:t>. V rámci tohoto procesu vypořádání námitek nedochází k opětovnému novému hodnocení výsledků.</w:t>
      </w:r>
    </w:p>
    <w:p w14:paraId="05C561BE" w14:textId="45BE425B" w:rsidR="006B393B" w:rsidRPr="007F09F1" w:rsidRDefault="006B393B" w:rsidP="005D33EA">
      <w:pPr>
        <w:jc w:val="both"/>
        <w:rPr>
          <w:rFonts w:ascii="Arial" w:hAnsi="Arial" w:cs="Arial"/>
        </w:rPr>
      </w:pPr>
      <w:r w:rsidRPr="007F09F1">
        <w:rPr>
          <w:rFonts w:ascii="Arial" w:hAnsi="Arial" w:cs="Arial"/>
        </w:rPr>
        <w:t>Finální v</w:t>
      </w:r>
      <w:r w:rsidRPr="007F09F1" w:rsidDel="006D7235">
        <w:rPr>
          <w:rFonts w:ascii="Arial" w:hAnsi="Arial" w:cs="Arial"/>
        </w:rPr>
        <w:t xml:space="preserve">ypořádání </w:t>
      </w:r>
      <w:r w:rsidRPr="007F09F1">
        <w:rPr>
          <w:rFonts w:ascii="Arial" w:hAnsi="Arial" w:cs="Arial"/>
        </w:rPr>
        <w:t xml:space="preserve">všech námitek </w:t>
      </w:r>
      <w:r w:rsidRPr="007F09F1" w:rsidDel="006D7235">
        <w:rPr>
          <w:rFonts w:ascii="Arial" w:hAnsi="Arial" w:cs="Arial"/>
        </w:rPr>
        <w:t>schvaluje RVVI.</w:t>
      </w:r>
      <w:r w:rsidR="0008407A" w:rsidRPr="007F09F1">
        <w:rPr>
          <w:rFonts w:ascii="Arial" w:hAnsi="Arial" w:cs="Arial"/>
        </w:rPr>
        <w:t xml:space="preserve"> Vypořádání </w:t>
      </w:r>
      <w:r w:rsidR="00037E2B" w:rsidRPr="007F09F1">
        <w:rPr>
          <w:rFonts w:ascii="Arial" w:hAnsi="Arial" w:cs="Arial"/>
        </w:rPr>
        <w:t xml:space="preserve">a </w:t>
      </w:r>
      <w:r w:rsidR="0008407A" w:rsidRPr="007F09F1">
        <w:rPr>
          <w:rFonts w:ascii="Arial" w:hAnsi="Arial" w:cs="Arial"/>
        </w:rPr>
        <w:t xml:space="preserve">opravené výstupy jsou transparentně zveřejněny. </w:t>
      </w:r>
    </w:p>
    <w:p w14:paraId="2F7B0E08" w14:textId="33E22F5A" w:rsidR="00444BD8" w:rsidRPr="007F09F1" w:rsidDel="00314C18" w:rsidRDefault="0037527A" w:rsidP="009B3C3A">
      <w:pPr>
        <w:pStyle w:val="Nadpis1"/>
        <w:rPr>
          <w:del w:id="1137" w:author="Rulíková Lucie" w:date="2025-05-14T14:23:00Z" w16du:dateUtc="2025-05-14T12:23:00Z"/>
        </w:rPr>
      </w:pPr>
      <w:bookmarkStart w:id="1138" w:name="_Toc195174963"/>
      <w:bookmarkStart w:id="1139" w:name="_Toc198129049"/>
      <w:bookmarkEnd w:id="1138"/>
      <w:r w:rsidRPr="007F09F1">
        <w:t>Hodnocení na úrovni poskytovatele</w:t>
      </w:r>
      <w:bookmarkEnd w:id="1139"/>
    </w:p>
    <w:p w14:paraId="1EC07F82" w14:textId="77777777" w:rsidR="00F10112" w:rsidRPr="007F09F1" w:rsidRDefault="00F10112" w:rsidP="009B3C3A">
      <w:pPr>
        <w:pStyle w:val="Nadpis1"/>
        <w:rPr>
          <w:ins w:id="1140" w:author="Autor"/>
        </w:rPr>
      </w:pPr>
      <w:bookmarkStart w:id="1141" w:name="_Toc198129050"/>
      <w:bookmarkEnd w:id="1141"/>
    </w:p>
    <w:p w14:paraId="69AEEC02" w14:textId="7AD3B625" w:rsidR="00227C4E" w:rsidRPr="007F09F1" w:rsidRDefault="00712655" w:rsidP="005D33EA">
      <w:pPr>
        <w:jc w:val="both"/>
        <w:rPr>
          <w:rFonts w:ascii="Arial" w:hAnsi="Arial" w:cs="Arial"/>
        </w:rPr>
      </w:pPr>
      <w:r w:rsidRPr="007F09F1">
        <w:rPr>
          <w:rFonts w:ascii="Arial" w:hAnsi="Arial" w:cs="Arial"/>
        </w:rPr>
        <w:t>Hodnocení na úrovni poskyto</w:t>
      </w:r>
      <w:r w:rsidR="003944F9" w:rsidRPr="007F09F1">
        <w:rPr>
          <w:rFonts w:ascii="Arial" w:hAnsi="Arial" w:cs="Arial"/>
        </w:rPr>
        <w:t>vatelů se primárně zaměřuje na M</w:t>
      </w:r>
      <w:r w:rsidRPr="007F09F1">
        <w:rPr>
          <w:rFonts w:ascii="Arial" w:hAnsi="Arial" w:cs="Arial"/>
        </w:rPr>
        <w:t>oduly 3 až 5. Tím není vyloučeno, aby poskytovatel prováděl paralelní</w:t>
      </w:r>
      <w:r w:rsidR="00EB7908" w:rsidRPr="007F09F1">
        <w:rPr>
          <w:rFonts w:ascii="Arial" w:hAnsi="Arial" w:cs="Arial"/>
        </w:rPr>
        <w:t>,</w:t>
      </w:r>
      <w:r w:rsidRPr="007F09F1">
        <w:rPr>
          <w:rFonts w:ascii="Arial" w:hAnsi="Arial" w:cs="Arial"/>
        </w:rPr>
        <w:t xml:space="preserve"> </w:t>
      </w:r>
      <w:r w:rsidR="00BB0AC0" w:rsidRPr="007F09F1">
        <w:rPr>
          <w:rFonts w:ascii="Arial" w:hAnsi="Arial" w:cs="Arial"/>
        </w:rPr>
        <w:t xml:space="preserve">a </w:t>
      </w:r>
      <w:r w:rsidR="00301EBC" w:rsidRPr="007F09F1">
        <w:rPr>
          <w:rFonts w:ascii="Arial" w:hAnsi="Arial" w:cs="Arial"/>
        </w:rPr>
        <w:t xml:space="preserve">v případě potřeby </w:t>
      </w:r>
      <w:r w:rsidR="00BB0AC0" w:rsidRPr="007F09F1">
        <w:rPr>
          <w:rFonts w:ascii="Arial" w:hAnsi="Arial" w:cs="Arial"/>
        </w:rPr>
        <w:t xml:space="preserve">i </w:t>
      </w:r>
      <w:r w:rsidR="00301EBC" w:rsidRPr="007F09F1">
        <w:rPr>
          <w:rFonts w:ascii="Arial" w:hAnsi="Arial" w:cs="Arial"/>
        </w:rPr>
        <w:t xml:space="preserve">detailnější </w:t>
      </w:r>
      <w:r w:rsidRPr="007F09F1">
        <w:rPr>
          <w:rFonts w:ascii="Arial" w:hAnsi="Arial" w:cs="Arial"/>
        </w:rPr>
        <w:t>hodnocení</w:t>
      </w:r>
      <w:r w:rsidR="00EB7908" w:rsidRPr="007F09F1">
        <w:rPr>
          <w:rFonts w:ascii="Arial" w:hAnsi="Arial" w:cs="Arial"/>
        </w:rPr>
        <w:t>,</w:t>
      </w:r>
      <w:r w:rsidR="005F74F9" w:rsidRPr="007F09F1">
        <w:rPr>
          <w:rFonts w:ascii="Arial" w:hAnsi="Arial" w:cs="Arial"/>
        </w:rPr>
        <w:t xml:space="preserve"> i </w:t>
      </w:r>
      <w:r w:rsidR="003944F9" w:rsidRPr="007F09F1">
        <w:rPr>
          <w:rFonts w:ascii="Arial" w:hAnsi="Arial" w:cs="Arial"/>
        </w:rPr>
        <w:t>v M</w:t>
      </w:r>
      <w:r w:rsidRPr="007F09F1">
        <w:rPr>
          <w:rFonts w:ascii="Arial" w:hAnsi="Arial" w:cs="Arial"/>
        </w:rPr>
        <w:t>odu</w:t>
      </w:r>
      <w:r w:rsidR="005F74F9" w:rsidRPr="007F09F1">
        <w:rPr>
          <w:rFonts w:ascii="Arial" w:hAnsi="Arial" w:cs="Arial"/>
        </w:rPr>
        <w:t xml:space="preserve">lech 1 </w:t>
      </w:r>
      <w:r w:rsidRPr="007F09F1">
        <w:rPr>
          <w:rFonts w:ascii="Arial" w:hAnsi="Arial" w:cs="Arial"/>
        </w:rPr>
        <w:t>a 2</w:t>
      </w:r>
      <w:ins w:id="1142" w:author="Rulíková Lucie" w:date="2025-05-14T14:25:00Z" w16du:dateUtc="2025-05-14T12:25:00Z">
        <w:r w:rsidR="00314C18" w:rsidRPr="007F09F1">
          <w:rPr>
            <w:rFonts w:ascii="Arial" w:hAnsi="Arial" w:cs="Arial"/>
          </w:rPr>
          <w:t xml:space="preserve"> pro své vlastní potřeby</w:t>
        </w:r>
      </w:ins>
      <w:r w:rsidR="00EB7908" w:rsidRPr="007F09F1">
        <w:rPr>
          <w:rFonts w:ascii="Arial" w:hAnsi="Arial" w:cs="Arial"/>
        </w:rPr>
        <w:t>.</w:t>
      </w:r>
      <w:r w:rsidRPr="007F09F1">
        <w:rPr>
          <w:rFonts w:ascii="Arial" w:hAnsi="Arial" w:cs="Arial"/>
        </w:rPr>
        <w:t xml:space="preserve"> </w:t>
      </w:r>
      <w:r w:rsidR="00EB7908" w:rsidRPr="007F09F1">
        <w:rPr>
          <w:rFonts w:ascii="Arial" w:hAnsi="Arial" w:cs="Arial"/>
        </w:rPr>
        <w:t>N</w:t>
      </w:r>
      <w:r w:rsidRPr="007F09F1">
        <w:rPr>
          <w:rFonts w:ascii="Arial" w:hAnsi="Arial" w:cs="Arial"/>
        </w:rPr>
        <w:t>icméně toto hodnocení má v kontextu procesu agregace roli doplňkovou a informativní a nijak nemění základní konstrukci</w:t>
      </w:r>
      <w:r w:rsidR="0017631F" w:rsidRPr="007F09F1">
        <w:rPr>
          <w:rFonts w:ascii="Arial" w:hAnsi="Arial" w:cs="Arial"/>
        </w:rPr>
        <w:t xml:space="preserve"> propojení</w:t>
      </w:r>
      <w:r w:rsidRPr="007F09F1">
        <w:rPr>
          <w:rFonts w:ascii="Arial" w:hAnsi="Arial" w:cs="Arial"/>
        </w:rPr>
        <w:t xml:space="preserve"> hodnocení na národní úrovni a</w:t>
      </w:r>
      <w:r w:rsidR="005F74F9" w:rsidRPr="007F09F1">
        <w:rPr>
          <w:rFonts w:ascii="Arial" w:hAnsi="Arial" w:cs="Arial"/>
        </w:rPr>
        <w:t> </w:t>
      </w:r>
      <w:r w:rsidRPr="007F09F1">
        <w:rPr>
          <w:rFonts w:ascii="Arial" w:hAnsi="Arial" w:cs="Arial"/>
        </w:rPr>
        <w:t>úrovni poskytovatelů.</w:t>
      </w:r>
      <w:r w:rsidR="00227C4E" w:rsidRPr="007F09F1">
        <w:rPr>
          <w:rFonts w:ascii="Arial" w:hAnsi="Arial" w:cs="Arial"/>
        </w:rPr>
        <w:t xml:space="preserve"> </w:t>
      </w:r>
    </w:p>
    <w:p w14:paraId="1B0A7D0B" w14:textId="319DB453" w:rsidR="00712655" w:rsidRPr="007F09F1" w:rsidRDefault="00227C4E" w:rsidP="005D33EA">
      <w:pPr>
        <w:jc w:val="both"/>
        <w:rPr>
          <w:rFonts w:ascii="Arial" w:hAnsi="Arial" w:cs="Arial"/>
        </w:rPr>
      </w:pPr>
      <w:r w:rsidRPr="007F09F1">
        <w:rPr>
          <w:rFonts w:ascii="Arial" w:hAnsi="Arial" w:cs="Arial"/>
        </w:rPr>
        <w:t>Primá</w:t>
      </w:r>
      <w:r w:rsidR="003944F9" w:rsidRPr="007F09F1">
        <w:rPr>
          <w:rFonts w:ascii="Arial" w:hAnsi="Arial" w:cs="Arial"/>
        </w:rPr>
        <w:t xml:space="preserve">rním nástrojem pro hodnocení v Modulech 3 až </w:t>
      </w:r>
      <w:r w:rsidRPr="007F09F1">
        <w:rPr>
          <w:rFonts w:ascii="Arial" w:hAnsi="Arial" w:cs="Arial"/>
        </w:rPr>
        <w:t>5 je peer</w:t>
      </w:r>
      <w:ins w:id="1143" w:author="Autor">
        <w:r w:rsidR="00F10112" w:rsidRPr="007F09F1">
          <w:rPr>
            <w:rFonts w:ascii="Arial" w:hAnsi="Arial" w:cs="Arial"/>
          </w:rPr>
          <w:t xml:space="preserve"> </w:t>
        </w:r>
      </w:ins>
      <w:del w:id="1144" w:author="Autor">
        <w:r w:rsidRPr="007F09F1" w:rsidDel="00F10112">
          <w:rPr>
            <w:rFonts w:ascii="Arial" w:hAnsi="Arial" w:cs="Arial"/>
          </w:rPr>
          <w:delText>-</w:delText>
        </w:r>
      </w:del>
      <w:r w:rsidRPr="007F09F1">
        <w:rPr>
          <w:rFonts w:ascii="Arial" w:hAnsi="Arial" w:cs="Arial"/>
        </w:rPr>
        <w:t xml:space="preserve">review zabezpečené </w:t>
      </w:r>
      <w:del w:id="1145" w:author="Autor">
        <w:r w:rsidRPr="007F09F1" w:rsidDel="000E738B">
          <w:rPr>
            <w:rFonts w:ascii="Arial" w:hAnsi="Arial" w:cs="Arial"/>
          </w:rPr>
          <w:delText xml:space="preserve">evaluačními panely, jejichž zřízení je v gesci </w:delText>
        </w:r>
      </w:del>
      <w:r w:rsidRPr="007F09F1">
        <w:rPr>
          <w:rFonts w:ascii="Arial" w:hAnsi="Arial" w:cs="Arial"/>
        </w:rPr>
        <w:t>poskytovatele</w:t>
      </w:r>
      <w:ins w:id="1146" w:author="Autor">
        <w:r w:rsidR="000E738B" w:rsidRPr="007F09F1">
          <w:rPr>
            <w:rFonts w:ascii="Arial" w:hAnsi="Arial" w:cs="Arial"/>
          </w:rPr>
          <w:t>m</w:t>
        </w:r>
      </w:ins>
      <w:r w:rsidRPr="007F09F1">
        <w:rPr>
          <w:rFonts w:ascii="Arial" w:hAnsi="Arial" w:cs="Arial"/>
        </w:rPr>
        <w:t xml:space="preserve"> (viz níže kapitola 4.</w:t>
      </w:r>
      <w:ins w:id="1147" w:author="Autor">
        <w:r w:rsidR="000E738B" w:rsidRPr="007F09F1">
          <w:rPr>
            <w:rFonts w:ascii="Arial" w:hAnsi="Arial" w:cs="Arial"/>
          </w:rPr>
          <w:t>1</w:t>
        </w:r>
      </w:ins>
      <w:del w:id="1148" w:author="Autor">
        <w:r w:rsidRPr="007F09F1" w:rsidDel="000E738B">
          <w:rPr>
            <w:rFonts w:ascii="Arial" w:hAnsi="Arial" w:cs="Arial"/>
          </w:rPr>
          <w:delText>3</w:delText>
        </w:r>
      </w:del>
      <w:r w:rsidRPr="007F09F1">
        <w:rPr>
          <w:rFonts w:ascii="Arial" w:hAnsi="Arial" w:cs="Arial"/>
        </w:rPr>
        <w:t xml:space="preserve">). </w:t>
      </w:r>
      <w:r w:rsidR="00EB7908" w:rsidRPr="007F09F1">
        <w:rPr>
          <w:rFonts w:ascii="Arial" w:hAnsi="Arial" w:cs="Arial"/>
        </w:rPr>
        <w:t xml:space="preserve">Metodika jakožto společný rámec pro posuzování kvality VO procesně zabezpečuje soulad, resp. minimální společné parametry, napříč metodikami poskytovatelů pro jejich úroveň hodnocení. </w:t>
      </w:r>
      <w:r w:rsidR="00712655" w:rsidRPr="007F09F1">
        <w:rPr>
          <w:rFonts w:ascii="Arial" w:hAnsi="Arial" w:cs="Arial"/>
        </w:rPr>
        <w:t xml:space="preserve">Soulad mezi Metodikou a metodikami poskytovatelů </w:t>
      </w:r>
      <w:r w:rsidR="00EB7908" w:rsidRPr="007F09F1">
        <w:rPr>
          <w:rFonts w:ascii="Arial" w:hAnsi="Arial" w:cs="Arial"/>
        </w:rPr>
        <w:t>je tvořen</w:t>
      </w:r>
      <w:r w:rsidR="00712655" w:rsidRPr="007F09F1">
        <w:rPr>
          <w:rFonts w:ascii="Arial" w:hAnsi="Arial" w:cs="Arial"/>
        </w:rPr>
        <w:t xml:space="preserve"> třemi základními </w:t>
      </w:r>
      <w:r w:rsidR="00855D76" w:rsidRPr="007F09F1">
        <w:rPr>
          <w:rFonts w:ascii="Arial" w:hAnsi="Arial" w:cs="Arial"/>
        </w:rPr>
        <w:t>postupy:</w:t>
      </w:r>
    </w:p>
    <w:p w14:paraId="7C6BDA5F" w14:textId="0ECC2E29" w:rsidR="00712655" w:rsidRPr="007F09F1" w:rsidRDefault="00712655" w:rsidP="005D33EA">
      <w:pPr>
        <w:pStyle w:val="Odstavecseseznamem"/>
        <w:numPr>
          <w:ilvl w:val="0"/>
          <w:numId w:val="4"/>
        </w:numPr>
        <w:jc w:val="both"/>
        <w:rPr>
          <w:rFonts w:ascii="Arial" w:hAnsi="Arial" w:cs="Arial"/>
        </w:rPr>
      </w:pPr>
      <w:r w:rsidRPr="007F09F1">
        <w:rPr>
          <w:rFonts w:ascii="Arial" w:hAnsi="Arial" w:cs="Arial"/>
          <w:b/>
        </w:rPr>
        <w:t>Společn</w:t>
      </w:r>
      <w:ins w:id="1149" w:author="Autor">
        <w:r w:rsidR="007D2241" w:rsidRPr="007F09F1">
          <w:rPr>
            <w:rFonts w:ascii="Arial" w:hAnsi="Arial" w:cs="Arial"/>
            <w:b/>
          </w:rPr>
          <w:t>ým obsahem modulů</w:t>
        </w:r>
      </w:ins>
      <w:del w:id="1150" w:author="Autor">
        <w:r w:rsidRPr="007F09F1" w:rsidDel="007D2241">
          <w:rPr>
            <w:rFonts w:ascii="Arial" w:hAnsi="Arial" w:cs="Arial"/>
            <w:b/>
          </w:rPr>
          <w:delText xml:space="preserve">ě </w:delText>
        </w:r>
        <w:commentRangeStart w:id="1151"/>
        <w:r w:rsidRPr="007F09F1" w:rsidDel="007D2241">
          <w:rPr>
            <w:rFonts w:ascii="Arial" w:hAnsi="Arial" w:cs="Arial"/>
            <w:b/>
          </w:rPr>
          <w:delText>sledovanými indikátory</w:delText>
        </w:r>
      </w:del>
      <w:commentRangeEnd w:id="1151"/>
      <w:r w:rsidR="007D2241" w:rsidRPr="007F09F1">
        <w:rPr>
          <w:rStyle w:val="Odkaznakoment"/>
        </w:rPr>
        <w:commentReference w:id="1151"/>
      </w:r>
      <w:r w:rsidRPr="007F09F1">
        <w:rPr>
          <w:rFonts w:ascii="Arial" w:hAnsi="Arial" w:cs="Arial"/>
        </w:rPr>
        <w:t xml:space="preserve">. Jedná se o </w:t>
      </w:r>
      <w:ins w:id="1152" w:author="Autor">
        <w:r w:rsidR="007D2241" w:rsidRPr="007F09F1">
          <w:rPr>
            <w:rFonts w:ascii="Arial" w:hAnsi="Arial" w:cs="Arial"/>
          </w:rPr>
          <w:t>výčet oblastí</w:t>
        </w:r>
      </w:ins>
      <w:del w:id="1153" w:author="Autor">
        <w:r w:rsidRPr="007F09F1" w:rsidDel="007D2241">
          <w:rPr>
            <w:rFonts w:ascii="Arial" w:hAnsi="Arial" w:cs="Arial"/>
          </w:rPr>
          <w:delText>sadu indikátorů</w:delText>
        </w:r>
      </w:del>
      <w:r w:rsidRPr="007F09F1">
        <w:rPr>
          <w:rFonts w:ascii="Arial" w:hAnsi="Arial" w:cs="Arial"/>
        </w:rPr>
        <w:t>, které budou předmětem hodnocení</w:t>
      </w:r>
      <w:r w:rsidR="009D6665" w:rsidRPr="007F09F1">
        <w:rPr>
          <w:rFonts w:ascii="Arial" w:hAnsi="Arial" w:cs="Arial"/>
        </w:rPr>
        <w:t xml:space="preserve"> </w:t>
      </w:r>
      <w:r w:rsidR="00796DAA" w:rsidRPr="007F09F1">
        <w:rPr>
          <w:rFonts w:ascii="Arial" w:hAnsi="Arial" w:cs="Arial"/>
        </w:rPr>
        <w:t xml:space="preserve">na úrovni </w:t>
      </w:r>
      <w:r w:rsidRPr="007F09F1">
        <w:rPr>
          <w:rFonts w:ascii="Arial" w:hAnsi="Arial" w:cs="Arial"/>
        </w:rPr>
        <w:t xml:space="preserve">poskytovatelů a které lze v principu v rámci </w:t>
      </w:r>
      <w:r w:rsidR="00EB7908" w:rsidRPr="007F09F1">
        <w:rPr>
          <w:rFonts w:ascii="Arial" w:hAnsi="Arial" w:cs="Arial"/>
        </w:rPr>
        <w:t>souhrnné zprávy</w:t>
      </w:r>
      <w:r w:rsidRPr="007F09F1">
        <w:rPr>
          <w:rFonts w:ascii="Arial" w:hAnsi="Arial" w:cs="Arial"/>
        </w:rPr>
        <w:t xml:space="preserve"> z celkového hodnocení agregovat na úroveň</w:t>
      </w:r>
      <w:r w:rsidR="009D6665" w:rsidRPr="007F09F1">
        <w:rPr>
          <w:rFonts w:ascii="Arial" w:hAnsi="Arial" w:cs="Arial"/>
        </w:rPr>
        <w:t xml:space="preserve"> </w:t>
      </w:r>
      <w:r w:rsidRPr="007F09F1">
        <w:rPr>
          <w:rFonts w:ascii="Arial" w:hAnsi="Arial" w:cs="Arial"/>
        </w:rPr>
        <w:t>VO</w:t>
      </w:r>
      <w:r w:rsidR="00EB7908" w:rsidRPr="007F09F1">
        <w:rPr>
          <w:rFonts w:ascii="Arial" w:hAnsi="Arial" w:cs="Arial"/>
        </w:rPr>
        <w:t>. Tedy</w:t>
      </w:r>
      <w:r w:rsidRPr="007F09F1">
        <w:rPr>
          <w:rFonts w:ascii="Arial" w:hAnsi="Arial" w:cs="Arial"/>
        </w:rPr>
        <w:t xml:space="preserve"> i za předpokladu, že hodnocenou </w:t>
      </w:r>
      <w:r w:rsidR="00A021C5" w:rsidRPr="007F09F1">
        <w:rPr>
          <w:rFonts w:ascii="Arial" w:hAnsi="Arial" w:cs="Arial"/>
        </w:rPr>
        <w:t xml:space="preserve">jednotkou </w:t>
      </w:r>
      <w:r w:rsidRPr="007F09F1">
        <w:rPr>
          <w:rFonts w:ascii="Arial" w:hAnsi="Arial" w:cs="Arial"/>
        </w:rPr>
        <w:t>je funkční celek na nižší úrovni</w:t>
      </w:r>
      <w:ins w:id="1154" w:author="Rulíková Lucie" w:date="2025-05-14T14:25:00Z" w16du:dateUtc="2025-05-14T12:25:00Z">
        <w:r w:rsidR="00314C18" w:rsidRPr="007F09F1">
          <w:rPr>
            <w:rFonts w:ascii="Arial" w:hAnsi="Arial" w:cs="Arial"/>
          </w:rPr>
          <w:t>,</w:t>
        </w:r>
      </w:ins>
      <w:r w:rsidR="00EB7908" w:rsidRPr="007F09F1">
        <w:rPr>
          <w:rFonts w:ascii="Arial" w:hAnsi="Arial" w:cs="Arial"/>
        </w:rPr>
        <w:t xml:space="preserve"> než je samotná VO</w:t>
      </w:r>
      <w:r w:rsidRPr="007F09F1">
        <w:rPr>
          <w:rFonts w:ascii="Arial" w:hAnsi="Arial" w:cs="Arial"/>
        </w:rPr>
        <w:t xml:space="preserve">. </w:t>
      </w:r>
      <w:del w:id="1155" w:author="Autor">
        <w:r w:rsidRPr="007F09F1" w:rsidDel="007D2241">
          <w:rPr>
            <w:rFonts w:ascii="Arial" w:hAnsi="Arial" w:cs="Arial"/>
          </w:rPr>
          <w:delText xml:space="preserve">Indikátory </w:delText>
        </w:r>
      </w:del>
      <w:ins w:id="1156" w:author="Autor">
        <w:r w:rsidR="007D2241" w:rsidRPr="007F09F1">
          <w:rPr>
            <w:rFonts w:ascii="Arial" w:hAnsi="Arial" w:cs="Arial"/>
          </w:rPr>
          <w:t xml:space="preserve">Tyto oblasti </w:t>
        </w:r>
      </w:ins>
      <w:r w:rsidRPr="007F09F1">
        <w:rPr>
          <w:rFonts w:ascii="Arial" w:hAnsi="Arial" w:cs="Arial"/>
        </w:rPr>
        <w:t>jsou společné pro všechny segmenty</w:t>
      </w:r>
      <w:r w:rsidR="00EB7908" w:rsidRPr="007F09F1">
        <w:rPr>
          <w:rFonts w:ascii="Arial" w:hAnsi="Arial" w:cs="Arial"/>
        </w:rPr>
        <w:t xml:space="preserve"> – viz část 4.2</w:t>
      </w:r>
      <w:r w:rsidRPr="007F09F1">
        <w:rPr>
          <w:rFonts w:ascii="Arial" w:hAnsi="Arial" w:cs="Arial"/>
        </w:rPr>
        <w:t xml:space="preserve">. </w:t>
      </w:r>
    </w:p>
    <w:p w14:paraId="50A56460" w14:textId="4BE05B30" w:rsidR="00712655" w:rsidRPr="007F09F1" w:rsidRDefault="00712655" w:rsidP="005D33EA">
      <w:pPr>
        <w:pStyle w:val="Odstavecseseznamem"/>
        <w:numPr>
          <w:ilvl w:val="0"/>
          <w:numId w:val="4"/>
        </w:numPr>
        <w:jc w:val="both"/>
        <w:rPr>
          <w:rFonts w:ascii="Arial" w:hAnsi="Arial" w:cs="Arial"/>
        </w:rPr>
      </w:pPr>
      <w:r w:rsidRPr="007F09F1">
        <w:rPr>
          <w:rFonts w:ascii="Arial" w:hAnsi="Arial" w:cs="Arial"/>
        </w:rPr>
        <w:lastRenderedPageBreak/>
        <w:t xml:space="preserve">Popisem </w:t>
      </w:r>
      <w:r w:rsidRPr="007F09F1">
        <w:rPr>
          <w:rFonts w:ascii="Arial" w:hAnsi="Arial" w:cs="Arial"/>
          <w:b/>
        </w:rPr>
        <w:t>harmonizačního a koordinačního mechanismu</w:t>
      </w:r>
      <w:r w:rsidRPr="007F09F1">
        <w:rPr>
          <w:rFonts w:ascii="Arial" w:hAnsi="Arial" w:cs="Arial"/>
        </w:rPr>
        <w:t xml:space="preserve">. Jedná se o </w:t>
      </w:r>
      <w:r w:rsidR="00CB7838" w:rsidRPr="007F09F1">
        <w:rPr>
          <w:rFonts w:ascii="Arial" w:hAnsi="Arial" w:cs="Arial"/>
        </w:rPr>
        <w:t xml:space="preserve">ověření </w:t>
      </w:r>
      <w:r w:rsidRPr="007F09F1">
        <w:rPr>
          <w:rFonts w:ascii="Arial" w:hAnsi="Arial" w:cs="Arial"/>
        </w:rPr>
        <w:t>souladu či komplementarity metodiky poskytovatele s Metodikou na základě předložení základních informací a následném stanovisku RVVI/KHV</w:t>
      </w:r>
      <w:r w:rsidR="00EB7908" w:rsidRPr="007F09F1">
        <w:rPr>
          <w:rFonts w:ascii="Arial" w:hAnsi="Arial" w:cs="Arial"/>
        </w:rPr>
        <w:t xml:space="preserve"> – viz 4.3</w:t>
      </w:r>
      <w:r w:rsidR="00D16E37" w:rsidRPr="007F09F1">
        <w:rPr>
          <w:rFonts w:ascii="Arial" w:hAnsi="Arial" w:cs="Arial"/>
        </w:rPr>
        <w:t>.</w:t>
      </w:r>
      <w:r w:rsidR="009D6665" w:rsidRPr="007F09F1">
        <w:rPr>
          <w:rFonts w:ascii="Arial" w:hAnsi="Arial" w:cs="Arial"/>
        </w:rPr>
        <w:t xml:space="preserve"> </w:t>
      </w:r>
    </w:p>
    <w:p w14:paraId="74088612" w14:textId="3FEEA585" w:rsidR="00712655" w:rsidRPr="007F09F1" w:rsidRDefault="00712655" w:rsidP="005D33EA">
      <w:pPr>
        <w:pStyle w:val="Odstavecseseznamem"/>
        <w:numPr>
          <w:ilvl w:val="0"/>
          <w:numId w:val="4"/>
        </w:numPr>
        <w:jc w:val="both"/>
        <w:rPr>
          <w:rFonts w:ascii="Arial" w:hAnsi="Arial" w:cs="Arial"/>
        </w:rPr>
      </w:pPr>
      <w:r w:rsidRPr="007F09F1">
        <w:rPr>
          <w:rFonts w:ascii="Arial" w:hAnsi="Arial" w:cs="Arial"/>
          <w:b/>
        </w:rPr>
        <w:t>Požadavky na společně uvedené informace za každou VO v rámci výstupního protokolu z celkového hodnocení</w:t>
      </w:r>
      <w:r w:rsidRPr="007F09F1">
        <w:rPr>
          <w:rFonts w:ascii="Arial" w:hAnsi="Arial" w:cs="Arial"/>
        </w:rPr>
        <w:t>. Jedná se o informace, které samy nemusí být předmětem hodnocení</w:t>
      </w:r>
      <w:del w:id="1157" w:author="Autor">
        <w:r w:rsidRPr="007F09F1" w:rsidDel="007D2241">
          <w:rPr>
            <w:rFonts w:ascii="Arial" w:hAnsi="Arial" w:cs="Arial"/>
          </w:rPr>
          <w:delText xml:space="preserve"> (jako je tomu u indikátorů)</w:delText>
        </w:r>
      </w:del>
      <w:r w:rsidRPr="007F09F1">
        <w:rPr>
          <w:rFonts w:ascii="Arial" w:hAnsi="Arial" w:cs="Arial"/>
        </w:rPr>
        <w:t>, ale předpokládá se, že dochází k jejich sběru jakožto podkladových informací pro hodnocení</w:t>
      </w:r>
      <w:ins w:id="1158" w:author="Rulíková Lucie" w:date="2025-05-14T14:28:00Z" w16du:dateUtc="2025-05-14T12:28:00Z">
        <w:r w:rsidR="0071440C" w:rsidRPr="007F09F1">
          <w:rPr>
            <w:rFonts w:ascii="Arial" w:hAnsi="Arial" w:cs="Arial"/>
          </w:rPr>
          <w:t>,</w:t>
        </w:r>
      </w:ins>
      <w:r w:rsidRPr="007F09F1">
        <w:rPr>
          <w:rFonts w:ascii="Arial" w:hAnsi="Arial" w:cs="Arial"/>
        </w:rPr>
        <w:t xml:space="preserve"> </w:t>
      </w:r>
      <w:del w:id="1159" w:author="Rulíková Lucie" w:date="2025-05-14T14:28:00Z" w16du:dateUtc="2025-05-14T12:28:00Z">
        <w:r w:rsidRPr="007F09F1" w:rsidDel="0071440C">
          <w:rPr>
            <w:rFonts w:ascii="Arial" w:hAnsi="Arial" w:cs="Arial"/>
          </w:rPr>
          <w:delText xml:space="preserve">a </w:delText>
        </w:r>
      </w:del>
      <w:r w:rsidRPr="007F09F1">
        <w:rPr>
          <w:rFonts w:ascii="Arial" w:hAnsi="Arial" w:cs="Arial"/>
        </w:rPr>
        <w:t>které obsahují významné či</w:t>
      </w:r>
      <w:r w:rsidR="005F74F9" w:rsidRPr="007F09F1">
        <w:rPr>
          <w:rFonts w:ascii="Arial" w:hAnsi="Arial" w:cs="Arial"/>
        </w:rPr>
        <w:t> </w:t>
      </w:r>
      <w:r w:rsidRPr="007F09F1">
        <w:rPr>
          <w:rFonts w:ascii="Arial" w:hAnsi="Arial" w:cs="Arial"/>
        </w:rPr>
        <w:t>kontextové informace</w:t>
      </w:r>
      <w:r w:rsidR="00AC671A" w:rsidRPr="007F09F1">
        <w:rPr>
          <w:rFonts w:ascii="Arial" w:hAnsi="Arial" w:cs="Arial"/>
        </w:rPr>
        <w:t xml:space="preserve"> </w:t>
      </w:r>
      <w:r w:rsidRPr="007F09F1">
        <w:rPr>
          <w:rFonts w:ascii="Arial" w:hAnsi="Arial" w:cs="Arial"/>
        </w:rPr>
        <w:t>o základních parametrech VO. Tyto informace je nezbytné z</w:t>
      </w:r>
      <w:r w:rsidR="00AC671A" w:rsidRPr="007F09F1">
        <w:rPr>
          <w:rFonts w:ascii="Arial" w:hAnsi="Arial" w:cs="Arial"/>
        </w:rPr>
        <w:t xml:space="preserve">ískat na úrovni celého systému </w:t>
      </w:r>
      <w:r w:rsidRPr="007F09F1">
        <w:rPr>
          <w:rFonts w:ascii="Arial" w:hAnsi="Arial" w:cs="Arial"/>
        </w:rPr>
        <w:t>a napříč segmenty</w:t>
      </w:r>
      <w:r w:rsidR="00D73150" w:rsidRPr="007F09F1">
        <w:rPr>
          <w:rFonts w:ascii="Arial" w:hAnsi="Arial" w:cs="Arial"/>
        </w:rPr>
        <w:t xml:space="preserve"> </w:t>
      </w:r>
      <w:r w:rsidR="0016538A" w:rsidRPr="007F09F1">
        <w:rPr>
          <w:rFonts w:ascii="Arial" w:hAnsi="Arial" w:cs="Arial"/>
        </w:rPr>
        <w:t>(</w:t>
      </w:r>
      <w:r w:rsidR="00EB7908" w:rsidRPr="007F09F1">
        <w:rPr>
          <w:rFonts w:ascii="Arial" w:hAnsi="Arial" w:cs="Arial"/>
        </w:rPr>
        <w:t>viz</w:t>
      </w:r>
      <w:r w:rsidR="009D6665" w:rsidRPr="007F09F1">
        <w:rPr>
          <w:rFonts w:ascii="Arial" w:hAnsi="Arial" w:cs="Arial"/>
        </w:rPr>
        <w:t xml:space="preserve"> </w:t>
      </w:r>
      <w:r w:rsidR="00A33053" w:rsidRPr="007F09F1">
        <w:rPr>
          <w:rFonts w:ascii="Arial" w:hAnsi="Arial" w:cs="Arial"/>
        </w:rPr>
        <w:t>příloh</w:t>
      </w:r>
      <w:r w:rsidR="00EB7908" w:rsidRPr="007F09F1">
        <w:rPr>
          <w:rFonts w:ascii="Arial" w:hAnsi="Arial" w:cs="Arial"/>
        </w:rPr>
        <w:t>a</w:t>
      </w:r>
      <w:r w:rsidR="00D73150" w:rsidRPr="007F09F1">
        <w:rPr>
          <w:rFonts w:ascii="Arial" w:hAnsi="Arial" w:cs="Arial"/>
        </w:rPr>
        <w:t xml:space="preserve"> č. </w:t>
      </w:r>
      <w:r w:rsidR="000C71E7" w:rsidRPr="007F09F1">
        <w:rPr>
          <w:rFonts w:ascii="Arial" w:hAnsi="Arial" w:cs="Arial"/>
        </w:rPr>
        <w:t>2</w:t>
      </w:r>
      <w:r w:rsidR="00D73150" w:rsidRPr="007F09F1">
        <w:rPr>
          <w:rFonts w:ascii="Arial" w:hAnsi="Arial" w:cs="Arial"/>
        </w:rPr>
        <w:t>)</w:t>
      </w:r>
      <w:r w:rsidRPr="007F09F1">
        <w:rPr>
          <w:rFonts w:ascii="Arial" w:hAnsi="Arial" w:cs="Arial"/>
        </w:rPr>
        <w:t xml:space="preserve">. </w:t>
      </w:r>
    </w:p>
    <w:p w14:paraId="51DA9841" w14:textId="7E0878E1" w:rsidR="006C54FA" w:rsidRPr="007F09F1" w:rsidRDefault="00585FBC" w:rsidP="007A50EF">
      <w:pPr>
        <w:pStyle w:val="Nadpis2"/>
      </w:pPr>
      <w:bookmarkStart w:id="1160" w:name="_Toc195174964"/>
      <w:bookmarkStart w:id="1161" w:name="_Toc198129051"/>
      <w:commentRangeStart w:id="1162"/>
      <w:r w:rsidRPr="007F09F1">
        <w:t>Činnost evaluačních</w:t>
      </w:r>
      <w:r w:rsidR="006C54FA" w:rsidRPr="007F09F1">
        <w:t xml:space="preserve"> panelů </w:t>
      </w:r>
      <w:r w:rsidR="008417E9" w:rsidRPr="007F09F1">
        <w:t xml:space="preserve">poskytovatele </w:t>
      </w:r>
      <w:commentRangeEnd w:id="1162"/>
      <w:r w:rsidR="006A3B09" w:rsidRPr="007F09F1">
        <w:rPr>
          <w:rStyle w:val="Odkaznakoment"/>
          <w:rFonts w:asciiTheme="minorHAnsi" w:eastAsiaTheme="minorEastAsia" w:hAnsiTheme="minorHAnsi" w:cstheme="minorBidi"/>
          <w:b w:val="0"/>
          <w:bCs w:val="0"/>
          <w:color w:val="auto"/>
        </w:rPr>
        <w:commentReference w:id="1162"/>
      </w:r>
      <w:r w:rsidR="006C54FA" w:rsidRPr="007F09F1">
        <w:t>(nástroj 3)</w:t>
      </w:r>
      <w:bookmarkEnd w:id="1160"/>
      <w:bookmarkEnd w:id="1161"/>
    </w:p>
    <w:p w14:paraId="0BD83B91" w14:textId="452E006B" w:rsidR="00585FBC" w:rsidRPr="007F09F1" w:rsidRDefault="003944F9" w:rsidP="005D33EA">
      <w:pPr>
        <w:jc w:val="both"/>
        <w:rPr>
          <w:rFonts w:ascii="Arial" w:hAnsi="Arial" w:cs="Arial"/>
        </w:rPr>
      </w:pPr>
      <w:r w:rsidRPr="007F09F1">
        <w:rPr>
          <w:rFonts w:ascii="Arial" w:hAnsi="Arial" w:cs="Arial"/>
        </w:rPr>
        <w:t>Hodnocení v M</w:t>
      </w:r>
      <w:r w:rsidR="00585FBC" w:rsidRPr="007F09F1">
        <w:rPr>
          <w:rFonts w:ascii="Arial" w:hAnsi="Arial" w:cs="Arial"/>
        </w:rPr>
        <w:t>odulech 3</w:t>
      </w:r>
      <w:r w:rsidRPr="007F09F1">
        <w:rPr>
          <w:rFonts w:ascii="Arial" w:hAnsi="Arial" w:cs="Arial"/>
        </w:rPr>
        <w:t xml:space="preserve"> až </w:t>
      </w:r>
      <w:r w:rsidR="00585FBC" w:rsidRPr="007F09F1">
        <w:rPr>
          <w:rFonts w:ascii="Arial" w:hAnsi="Arial" w:cs="Arial"/>
        </w:rPr>
        <w:t xml:space="preserve">5 probíhá pomocí </w:t>
      </w:r>
      <w:r w:rsidR="00331BE0" w:rsidRPr="007F09F1">
        <w:rPr>
          <w:rFonts w:ascii="Arial" w:hAnsi="Arial" w:cs="Arial"/>
        </w:rPr>
        <w:t>evaluačních panelů (</w:t>
      </w:r>
      <w:ins w:id="1163" w:author="Rulíková Lucie" w:date="2025-05-14T14:26:00Z" w16du:dateUtc="2025-05-14T12:26:00Z">
        <w:r w:rsidR="00314C18" w:rsidRPr="007F09F1">
          <w:rPr>
            <w:rFonts w:ascii="Arial" w:hAnsi="Arial" w:cs="Arial"/>
          </w:rPr>
          <w:t>dále jen „</w:t>
        </w:r>
      </w:ins>
      <w:r w:rsidR="00585FBC" w:rsidRPr="007F09F1">
        <w:rPr>
          <w:rFonts w:ascii="Arial" w:hAnsi="Arial" w:cs="Arial"/>
        </w:rPr>
        <w:t>EP</w:t>
      </w:r>
      <w:ins w:id="1164" w:author="Rulíková Lucie" w:date="2025-05-14T14:26:00Z" w16du:dateUtc="2025-05-14T12:26:00Z">
        <w:r w:rsidR="00314C18" w:rsidRPr="007F09F1">
          <w:rPr>
            <w:rFonts w:ascii="Arial" w:hAnsi="Arial" w:cs="Arial"/>
          </w:rPr>
          <w:t>“</w:t>
        </w:r>
      </w:ins>
      <w:r w:rsidR="00331BE0" w:rsidRPr="007F09F1">
        <w:rPr>
          <w:rFonts w:ascii="Arial" w:hAnsi="Arial" w:cs="Arial"/>
        </w:rPr>
        <w:t>)</w:t>
      </w:r>
      <w:ins w:id="1165" w:author="Autor">
        <w:r w:rsidR="000E738B" w:rsidRPr="007F09F1">
          <w:rPr>
            <w:rFonts w:ascii="Arial" w:hAnsi="Arial" w:cs="Arial"/>
          </w:rPr>
          <w:t xml:space="preserve"> </w:t>
        </w:r>
        <w:commentRangeStart w:id="1166"/>
        <w:r w:rsidR="000E738B" w:rsidRPr="007F09F1">
          <w:rPr>
            <w:rFonts w:ascii="Arial" w:hAnsi="Arial" w:cs="Arial"/>
          </w:rPr>
          <w:t xml:space="preserve">resp. Odborného poradního </w:t>
        </w:r>
        <w:commentRangeStart w:id="1167"/>
        <w:r w:rsidR="000E738B" w:rsidRPr="007F09F1">
          <w:rPr>
            <w:rFonts w:ascii="Arial" w:hAnsi="Arial" w:cs="Arial"/>
          </w:rPr>
          <w:t>orgánu poskytovatele</w:t>
        </w:r>
        <w:commentRangeEnd w:id="1167"/>
        <w:r w:rsidR="000E738B" w:rsidRPr="007F09F1">
          <w:rPr>
            <w:rStyle w:val="Odkaznakoment"/>
          </w:rPr>
          <w:commentReference w:id="1167"/>
        </w:r>
        <w:commentRangeEnd w:id="1166"/>
        <w:r w:rsidR="00F75C2C" w:rsidRPr="007F09F1">
          <w:rPr>
            <w:rStyle w:val="Odkaznakoment"/>
          </w:rPr>
          <w:commentReference w:id="1166"/>
        </w:r>
      </w:ins>
      <w:ins w:id="1168" w:author="Rulíková Lucie" w:date="2025-05-14T14:26:00Z" w16du:dateUtc="2025-05-14T12:26:00Z">
        <w:r w:rsidR="00314C18" w:rsidRPr="007F09F1">
          <w:rPr>
            <w:rFonts w:ascii="Arial" w:hAnsi="Arial" w:cs="Arial"/>
          </w:rPr>
          <w:t>.</w:t>
        </w:r>
      </w:ins>
      <w:ins w:id="1169" w:author="Autor">
        <w:r w:rsidR="000E738B" w:rsidRPr="007F09F1">
          <w:rPr>
            <w:rStyle w:val="Znakapoznpodarou"/>
            <w:rFonts w:ascii="Arial" w:hAnsi="Arial" w:cs="Arial"/>
          </w:rPr>
          <w:footnoteReference w:id="18"/>
        </w:r>
        <w:del w:id="1172" w:author="Rulíková Lucie" w:date="2025-05-14T14:26:00Z" w16du:dateUtc="2025-05-14T12:26:00Z">
          <w:r w:rsidR="006A3B09" w:rsidRPr="007F09F1" w:rsidDel="00314C18">
            <w:rPr>
              <w:rFonts w:ascii="Arial" w:hAnsi="Arial" w:cs="Arial"/>
            </w:rPr>
            <w:delText>.</w:delText>
          </w:r>
        </w:del>
        <w:r w:rsidR="006A3B09" w:rsidRPr="007F09F1">
          <w:rPr>
            <w:rFonts w:ascii="Arial" w:hAnsi="Arial" w:cs="Arial"/>
          </w:rPr>
          <w:t xml:space="preserve"> Jejich složení je veřejné. </w:t>
        </w:r>
      </w:ins>
      <w:del w:id="1173" w:author="Autor">
        <w:r w:rsidR="00585FBC" w:rsidRPr="007F09F1" w:rsidDel="006A3B09">
          <w:rPr>
            <w:rFonts w:ascii="Arial" w:hAnsi="Arial" w:cs="Arial"/>
          </w:rPr>
          <w:delText>.</w:delText>
        </w:r>
      </w:del>
      <w:r w:rsidR="00585FBC" w:rsidRPr="007F09F1">
        <w:rPr>
          <w:rFonts w:ascii="Arial" w:hAnsi="Arial" w:cs="Arial"/>
        </w:rPr>
        <w:t xml:space="preserve"> </w:t>
      </w:r>
      <w:del w:id="1174" w:author="Autor">
        <w:r w:rsidR="00585FBC" w:rsidRPr="007F09F1" w:rsidDel="006A3B09">
          <w:rPr>
            <w:rFonts w:ascii="Arial" w:hAnsi="Arial" w:cs="Arial"/>
          </w:rPr>
          <w:delText>Složení a p</w:delText>
        </w:r>
      </w:del>
      <w:ins w:id="1175" w:author="Autor">
        <w:r w:rsidR="006A3B09" w:rsidRPr="007F09F1">
          <w:rPr>
            <w:rFonts w:ascii="Arial" w:hAnsi="Arial" w:cs="Arial"/>
          </w:rPr>
          <w:t>P</w:t>
        </w:r>
      </w:ins>
      <w:r w:rsidR="00585FBC" w:rsidRPr="007F09F1">
        <w:rPr>
          <w:rFonts w:ascii="Arial" w:hAnsi="Arial" w:cs="Arial"/>
        </w:rPr>
        <w:t xml:space="preserve">opis </w:t>
      </w:r>
      <w:del w:id="1176" w:author="Autor">
        <w:r w:rsidR="00585FBC" w:rsidRPr="007F09F1" w:rsidDel="006A3B09">
          <w:rPr>
            <w:rFonts w:ascii="Arial" w:hAnsi="Arial" w:cs="Arial"/>
          </w:rPr>
          <w:delText xml:space="preserve">procedurálních </w:delText>
        </w:r>
      </w:del>
      <w:r w:rsidR="00585FBC" w:rsidRPr="007F09F1">
        <w:rPr>
          <w:rFonts w:ascii="Arial" w:hAnsi="Arial" w:cs="Arial"/>
        </w:rPr>
        <w:t>náležitost</w:t>
      </w:r>
      <w:ins w:id="1177" w:author="Autor">
        <w:r w:rsidR="00A115DA" w:rsidRPr="007F09F1">
          <w:rPr>
            <w:rFonts w:ascii="Arial" w:hAnsi="Arial" w:cs="Arial"/>
          </w:rPr>
          <w:t>í</w:t>
        </w:r>
      </w:ins>
      <w:del w:id="1178" w:author="Autor">
        <w:r w:rsidR="00585FBC" w:rsidRPr="007F09F1" w:rsidDel="00A115DA">
          <w:rPr>
            <w:rFonts w:ascii="Arial" w:hAnsi="Arial" w:cs="Arial"/>
          </w:rPr>
          <w:delText>i</w:delText>
        </w:r>
      </w:del>
      <w:r w:rsidR="00585FBC" w:rsidRPr="007F09F1">
        <w:rPr>
          <w:rFonts w:ascii="Arial" w:hAnsi="Arial" w:cs="Arial"/>
        </w:rPr>
        <w:t xml:space="preserve"> </w:t>
      </w:r>
      <w:r w:rsidR="00BF3A3C" w:rsidRPr="007F09F1">
        <w:rPr>
          <w:rFonts w:ascii="Arial" w:hAnsi="Arial" w:cs="Arial"/>
        </w:rPr>
        <w:t>spojených s</w:t>
      </w:r>
      <w:ins w:id="1179" w:author="Autor">
        <w:r w:rsidR="000B3BDD" w:rsidRPr="007F09F1">
          <w:rPr>
            <w:rFonts w:ascii="Arial" w:hAnsi="Arial" w:cs="Arial"/>
          </w:rPr>
          <w:t> </w:t>
        </w:r>
        <w:del w:id="1180" w:author="Autor">
          <w:r w:rsidR="000E738B" w:rsidRPr="007F09F1" w:rsidDel="000B3BDD">
            <w:rPr>
              <w:rFonts w:ascii="Arial" w:hAnsi="Arial" w:cs="Arial"/>
            </w:rPr>
            <w:delText xml:space="preserve"> </w:delText>
          </w:r>
        </w:del>
        <w:r w:rsidR="000E738B" w:rsidRPr="007F09F1">
          <w:rPr>
            <w:rFonts w:ascii="Arial" w:hAnsi="Arial" w:cs="Arial"/>
          </w:rPr>
          <w:t>jejich</w:t>
        </w:r>
      </w:ins>
      <w:r w:rsidR="00BF3A3C" w:rsidRPr="007F09F1">
        <w:rPr>
          <w:rFonts w:ascii="Arial" w:hAnsi="Arial" w:cs="Arial"/>
        </w:rPr>
        <w:t xml:space="preserve"> </w:t>
      </w:r>
      <w:r w:rsidR="00585FBC" w:rsidRPr="007F09F1">
        <w:rPr>
          <w:rFonts w:ascii="Arial" w:hAnsi="Arial" w:cs="Arial"/>
        </w:rPr>
        <w:t>činnost</w:t>
      </w:r>
      <w:r w:rsidR="00BF3A3C" w:rsidRPr="007F09F1">
        <w:rPr>
          <w:rFonts w:ascii="Arial" w:hAnsi="Arial" w:cs="Arial"/>
        </w:rPr>
        <w:t>í</w:t>
      </w:r>
      <w:ins w:id="1181" w:author="Autor">
        <w:r w:rsidR="00A115DA" w:rsidRPr="007F09F1">
          <w:rPr>
            <w:rFonts w:ascii="Arial" w:hAnsi="Arial" w:cs="Arial"/>
          </w:rPr>
          <w:t xml:space="preserve"> (např. statut a jednací řád či obdobný dokument obsahující pravidla jednání tohoto orgánu)</w:t>
        </w:r>
      </w:ins>
      <w:r w:rsidR="00585FBC" w:rsidRPr="007F09F1">
        <w:rPr>
          <w:rFonts w:ascii="Arial" w:hAnsi="Arial" w:cs="Arial"/>
        </w:rPr>
        <w:t xml:space="preserve"> </w:t>
      </w:r>
      <w:del w:id="1182" w:author="Autor">
        <w:r w:rsidR="00331BE0" w:rsidRPr="007F09F1" w:rsidDel="000E738B">
          <w:rPr>
            <w:rFonts w:ascii="Arial" w:hAnsi="Arial" w:cs="Arial"/>
          </w:rPr>
          <w:delText>EP</w:delText>
        </w:r>
        <w:r w:rsidR="00585FBC" w:rsidRPr="007F09F1" w:rsidDel="000E738B">
          <w:rPr>
            <w:rFonts w:ascii="Arial" w:hAnsi="Arial" w:cs="Arial"/>
          </w:rPr>
          <w:delText xml:space="preserve"> </w:delText>
        </w:r>
      </w:del>
      <w:r w:rsidR="00585FBC" w:rsidRPr="007F09F1">
        <w:rPr>
          <w:rFonts w:ascii="Arial" w:hAnsi="Arial" w:cs="Arial"/>
        </w:rPr>
        <w:t xml:space="preserve">předloží </w:t>
      </w:r>
      <w:r w:rsidR="00C859CF" w:rsidRPr="007F09F1">
        <w:rPr>
          <w:rFonts w:ascii="Arial" w:hAnsi="Arial" w:cs="Arial"/>
        </w:rPr>
        <w:t xml:space="preserve">poskytovatel </w:t>
      </w:r>
      <w:r w:rsidR="00A115DA" w:rsidRPr="007F09F1">
        <w:rPr>
          <w:rFonts w:ascii="Arial" w:hAnsi="Arial" w:cs="Arial"/>
        </w:rPr>
        <w:t xml:space="preserve">ke stanovisku RVVI/KHV dle části 4.3. </w:t>
      </w:r>
      <w:r w:rsidR="00585FBC" w:rsidRPr="007F09F1">
        <w:rPr>
          <w:rFonts w:ascii="Arial" w:hAnsi="Arial" w:cs="Arial"/>
        </w:rPr>
        <w:t>Tyto parametry odráží specifika jednotlivých segmentů, zejména co</w:t>
      </w:r>
      <w:r w:rsidR="005F74F9" w:rsidRPr="007F09F1">
        <w:rPr>
          <w:rFonts w:ascii="Arial" w:hAnsi="Arial" w:cs="Arial"/>
        </w:rPr>
        <w:t> </w:t>
      </w:r>
      <w:r w:rsidR="00585FBC" w:rsidRPr="007F09F1">
        <w:rPr>
          <w:rFonts w:ascii="Arial" w:hAnsi="Arial" w:cs="Arial"/>
        </w:rPr>
        <w:t xml:space="preserve">do účasti zahraničních odborníků. </w:t>
      </w:r>
      <w:del w:id="1183" w:author="Autor">
        <w:r w:rsidR="00585FBC" w:rsidRPr="007F09F1" w:rsidDel="00B7634A">
          <w:rPr>
            <w:rFonts w:ascii="Arial" w:hAnsi="Arial" w:cs="Arial"/>
          </w:rPr>
          <w:delText xml:space="preserve">Nedílnou </w:delText>
        </w:r>
      </w:del>
      <w:commentRangeStart w:id="1184"/>
      <w:ins w:id="1185" w:author="Autor">
        <w:r w:rsidR="00B7634A" w:rsidRPr="007F09F1">
          <w:rPr>
            <w:rFonts w:ascii="Arial" w:hAnsi="Arial" w:cs="Arial"/>
          </w:rPr>
          <w:t xml:space="preserve">Doporučenou </w:t>
        </w:r>
        <w:commentRangeEnd w:id="1184"/>
        <w:r w:rsidR="00B7634A" w:rsidRPr="007F09F1">
          <w:rPr>
            <w:rStyle w:val="Odkaznakoment"/>
          </w:rPr>
          <w:commentReference w:id="1184"/>
        </w:r>
      </w:ins>
      <w:r w:rsidR="00585FBC" w:rsidRPr="007F09F1">
        <w:rPr>
          <w:rFonts w:ascii="Arial" w:hAnsi="Arial" w:cs="Arial"/>
        </w:rPr>
        <w:t xml:space="preserve">součástí činnosti EP je </w:t>
      </w:r>
      <w:del w:id="1186" w:author="Autor">
        <w:r w:rsidR="00585FBC" w:rsidRPr="007F09F1" w:rsidDel="00B7634A">
          <w:rPr>
            <w:rFonts w:ascii="Arial" w:hAnsi="Arial" w:cs="Arial"/>
          </w:rPr>
          <w:delText xml:space="preserve">vždy </w:delText>
        </w:r>
      </w:del>
      <w:r w:rsidR="00585FBC" w:rsidRPr="007F09F1">
        <w:rPr>
          <w:rFonts w:ascii="Arial" w:hAnsi="Arial" w:cs="Arial"/>
        </w:rPr>
        <w:t xml:space="preserve">návštěva </w:t>
      </w:r>
      <w:r w:rsidR="00796DAA" w:rsidRPr="007F09F1">
        <w:rPr>
          <w:rFonts w:ascii="Arial" w:hAnsi="Arial" w:cs="Arial"/>
        </w:rPr>
        <w:t>hodnocené výzkumné organizace</w:t>
      </w:r>
      <w:r w:rsidR="00585FBC" w:rsidRPr="007F09F1">
        <w:rPr>
          <w:rFonts w:ascii="Arial" w:hAnsi="Arial" w:cs="Arial"/>
        </w:rPr>
        <w:t xml:space="preserve"> </w:t>
      </w:r>
      <w:r w:rsidR="008417E9" w:rsidRPr="007F09F1">
        <w:rPr>
          <w:rFonts w:ascii="Arial" w:hAnsi="Arial" w:cs="Arial"/>
        </w:rPr>
        <w:t>(on-site</w:t>
      </w:r>
      <w:r w:rsidR="00A021C5" w:rsidRPr="007F09F1">
        <w:rPr>
          <w:rFonts w:ascii="Arial" w:hAnsi="Arial" w:cs="Arial"/>
        </w:rPr>
        <w:t xml:space="preserve"> visit</w:t>
      </w:r>
      <w:r w:rsidR="008417E9" w:rsidRPr="007F09F1">
        <w:rPr>
          <w:rFonts w:ascii="Arial" w:hAnsi="Arial" w:cs="Arial"/>
        </w:rPr>
        <w:t xml:space="preserve">) </w:t>
      </w:r>
      <w:r w:rsidR="00585FBC" w:rsidRPr="007F09F1">
        <w:rPr>
          <w:rFonts w:ascii="Arial" w:hAnsi="Arial" w:cs="Arial"/>
        </w:rPr>
        <w:t xml:space="preserve">a výstupem je </w:t>
      </w:r>
      <w:commentRangeStart w:id="1187"/>
      <w:r w:rsidR="00585FBC" w:rsidRPr="007F09F1">
        <w:rPr>
          <w:rFonts w:ascii="Arial" w:hAnsi="Arial" w:cs="Arial"/>
        </w:rPr>
        <w:t>evaluační zpráva</w:t>
      </w:r>
      <w:ins w:id="1188" w:author="Autor">
        <w:r w:rsidR="00F75C2C" w:rsidRPr="007F09F1">
          <w:rPr>
            <w:rStyle w:val="Znakapoznpodarou"/>
            <w:rFonts w:ascii="Arial" w:hAnsi="Arial" w:cs="Arial"/>
          </w:rPr>
          <w:footnoteReference w:id="19"/>
        </w:r>
      </w:ins>
      <w:r w:rsidR="00585FBC" w:rsidRPr="007F09F1">
        <w:rPr>
          <w:rFonts w:ascii="Arial" w:hAnsi="Arial" w:cs="Arial"/>
        </w:rPr>
        <w:t xml:space="preserve"> </w:t>
      </w:r>
      <w:commentRangeEnd w:id="1187"/>
      <w:r w:rsidR="00293DAB" w:rsidRPr="007F09F1">
        <w:rPr>
          <w:rStyle w:val="Odkaznakoment"/>
        </w:rPr>
        <w:commentReference w:id="1187"/>
      </w:r>
      <w:r w:rsidR="00585FBC" w:rsidRPr="007F09F1">
        <w:rPr>
          <w:rFonts w:ascii="Arial" w:hAnsi="Arial" w:cs="Arial"/>
        </w:rPr>
        <w:t xml:space="preserve">zpracovaná ve struktuře stanovené </w:t>
      </w:r>
      <w:commentRangeStart w:id="1190"/>
      <w:r w:rsidR="00585FBC" w:rsidRPr="007F09F1">
        <w:rPr>
          <w:rFonts w:ascii="Arial" w:hAnsi="Arial" w:cs="Arial"/>
        </w:rPr>
        <w:t>Metodikou</w:t>
      </w:r>
      <w:ins w:id="1191" w:author="Autor">
        <w:r w:rsidR="006C4BE5" w:rsidRPr="007F09F1">
          <w:rPr>
            <w:rFonts w:ascii="Arial" w:hAnsi="Arial" w:cs="Arial"/>
          </w:rPr>
          <w:t xml:space="preserve"> (viz dále kapitola 4.4</w:t>
        </w:r>
        <w:r w:rsidR="00624C0E" w:rsidRPr="007F09F1">
          <w:rPr>
            <w:rFonts w:ascii="Arial" w:hAnsi="Arial" w:cs="Arial"/>
          </w:rPr>
          <w:t xml:space="preserve"> a Příloha 2</w:t>
        </w:r>
        <w:r w:rsidR="006C4BE5" w:rsidRPr="007F09F1">
          <w:rPr>
            <w:rFonts w:ascii="Arial" w:hAnsi="Arial" w:cs="Arial"/>
          </w:rPr>
          <w:t>)</w:t>
        </w:r>
      </w:ins>
      <w:r w:rsidR="00585FBC" w:rsidRPr="007F09F1">
        <w:rPr>
          <w:rFonts w:ascii="Arial" w:hAnsi="Arial" w:cs="Arial"/>
        </w:rPr>
        <w:t xml:space="preserve"> a </w:t>
      </w:r>
      <w:commentRangeEnd w:id="1190"/>
      <w:r w:rsidR="00EB3EC4" w:rsidRPr="007F09F1">
        <w:rPr>
          <w:rStyle w:val="Odkaznakoment"/>
        </w:rPr>
        <w:commentReference w:id="1190"/>
      </w:r>
      <w:r w:rsidR="00585FBC" w:rsidRPr="007F09F1">
        <w:rPr>
          <w:rFonts w:ascii="Arial" w:hAnsi="Arial" w:cs="Arial"/>
        </w:rPr>
        <w:t xml:space="preserve">konkrétními pravidly poskytovatele. </w:t>
      </w:r>
    </w:p>
    <w:p w14:paraId="1C8E0B19" w14:textId="0546385D" w:rsidR="00A7303D" w:rsidRPr="007F09F1" w:rsidRDefault="006C54FA" w:rsidP="007A50EF">
      <w:pPr>
        <w:pStyle w:val="Nadpis2"/>
      </w:pPr>
      <w:bookmarkStart w:id="1192" w:name="_Toc195174965"/>
      <w:bookmarkStart w:id="1193" w:name="_Toc198129052"/>
      <w:r w:rsidRPr="007F09F1">
        <w:t xml:space="preserve">Společně sledované </w:t>
      </w:r>
      <w:del w:id="1194" w:author="Autor">
        <w:r w:rsidRPr="007F09F1" w:rsidDel="00F565A4">
          <w:delText>indikátory</w:delText>
        </w:r>
        <w:r w:rsidR="009B7BB1" w:rsidRPr="007F09F1" w:rsidDel="00F565A4">
          <w:delText xml:space="preserve"> </w:delText>
        </w:r>
      </w:del>
      <w:commentRangeStart w:id="1195"/>
      <w:ins w:id="1196" w:author="Autor">
        <w:r w:rsidR="00F565A4" w:rsidRPr="007F09F1">
          <w:t xml:space="preserve">oblasti </w:t>
        </w:r>
        <w:commentRangeEnd w:id="1195"/>
        <w:r w:rsidR="00F565A4" w:rsidRPr="007F09F1">
          <w:rPr>
            <w:rStyle w:val="Odkaznakoment"/>
            <w:rFonts w:asciiTheme="minorHAnsi" w:eastAsiaTheme="minorEastAsia" w:hAnsiTheme="minorHAnsi" w:cstheme="minorBidi"/>
            <w:b w:val="0"/>
            <w:bCs w:val="0"/>
            <w:color w:val="auto"/>
          </w:rPr>
          <w:commentReference w:id="1195"/>
        </w:r>
      </w:ins>
      <w:r w:rsidR="009B7BB1" w:rsidRPr="007F09F1">
        <w:t>a informace</w:t>
      </w:r>
      <w:bookmarkEnd w:id="1192"/>
      <w:bookmarkEnd w:id="1193"/>
      <w:r w:rsidR="009B7BB1" w:rsidRPr="007F09F1">
        <w:t xml:space="preserve"> </w:t>
      </w:r>
    </w:p>
    <w:p w14:paraId="3730C236" w14:textId="08BD78F0" w:rsidR="005F74F9" w:rsidRPr="007F09F1" w:rsidRDefault="004E2264" w:rsidP="005D33EA">
      <w:pPr>
        <w:jc w:val="both"/>
        <w:rPr>
          <w:rFonts w:ascii="Arial" w:hAnsi="Arial" w:cs="Arial"/>
        </w:rPr>
      </w:pPr>
      <w:r w:rsidRPr="007F09F1">
        <w:rPr>
          <w:rFonts w:ascii="Arial" w:hAnsi="Arial" w:cs="Arial"/>
        </w:rPr>
        <w:t xml:space="preserve">Níže jsou uvedeny základní </w:t>
      </w:r>
      <w:del w:id="1197" w:author="Autor">
        <w:r w:rsidR="003944F9" w:rsidRPr="007F09F1" w:rsidDel="00F565A4">
          <w:rPr>
            <w:rFonts w:ascii="Arial" w:hAnsi="Arial" w:cs="Arial"/>
          </w:rPr>
          <w:delText xml:space="preserve">indikátory </w:delText>
        </w:r>
      </w:del>
      <w:ins w:id="1198" w:author="Autor">
        <w:r w:rsidR="00F565A4" w:rsidRPr="007F09F1">
          <w:rPr>
            <w:rFonts w:ascii="Arial" w:hAnsi="Arial" w:cs="Arial"/>
          </w:rPr>
          <w:t xml:space="preserve">oblasti </w:t>
        </w:r>
      </w:ins>
      <w:r w:rsidR="003944F9" w:rsidRPr="007F09F1">
        <w:rPr>
          <w:rFonts w:ascii="Arial" w:hAnsi="Arial" w:cs="Arial"/>
        </w:rPr>
        <w:t>napříč segmenty pro M</w:t>
      </w:r>
      <w:r w:rsidR="00D73150" w:rsidRPr="007F09F1">
        <w:rPr>
          <w:rFonts w:ascii="Arial" w:hAnsi="Arial" w:cs="Arial"/>
        </w:rPr>
        <w:t>oduly 3 až 5. Cílem je získat základní průřezový soulad napříč segmenty a zároveň definovat tematický standard předmět</w:t>
      </w:r>
      <w:r w:rsidR="003A697B" w:rsidRPr="007F09F1">
        <w:rPr>
          <w:rFonts w:ascii="Arial" w:hAnsi="Arial" w:cs="Arial"/>
        </w:rPr>
        <w:t>u hodnocení pro jakoukoli VO. V</w:t>
      </w:r>
      <w:r w:rsidR="00D73150" w:rsidRPr="007F09F1">
        <w:rPr>
          <w:rFonts w:ascii="Arial" w:hAnsi="Arial" w:cs="Arial"/>
        </w:rPr>
        <w:t xml:space="preserve"> </w:t>
      </w:r>
      <w:r w:rsidR="003A697B" w:rsidRPr="007F09F1">
        <w:rPr>
          <w:rFonts w:ascii="Arial" w:hAnsi="Arial" w:cs="Arial"/>
        </w:rPr>
        <w:t xml:space="preserve">relevantních a </w:t>
      </w:r>
      <w:r w:rsidR="00D73150" w:rsidRPr="007F09F1">
        <w:rPr>
          <w:rFonts w:ascii="Arial" w:hAnsi="Arial" w:cs="Arial"/>
        </w:rPr>
        <w:t xml:space="preserve">odůvodněných případech může být </w:t>
      </w:r>
      <w:r w:rsidR="003A697B" w:rsidRPr="007F09F1">
        <w:rPr>
          <w:rFonts w:ascii="Arial" w:hAnsi="Arial" w:cs="Arial"/>
        </w:rPr>
        <w:t>dan</w:t>
      </w:r>
      <w:ins w:id="1199" w:author="Autor">
        <w:r w:rsidR="00F565A4" w:rsidRPr="007F09F1">
          <w:rPr>
            <w:rFonts w:ascii="Arial" w:hAnsi="Arial" w:cs="Arial"/>
          </w:rPr>
          <w:t>á</w:t>
        </w:r>
      </w:ins>
      <w:del w:id="1200" w:author="Autor">
        <w:r w:rsidR="003A697B" w:rsidRPr="007F09F1" w:rsidDel="00F565A4">
          <w:rPr>
            <w:rFonts w:ascii="Arial" w:hAnsi="Arial" w:cs="Arial"/>
          </w:rPr>
          <w:delText>ý</w:delText>
        </w:r>
      </w:del>
      <w:r w:rsidR="003A697B" w:rsidRPr="007F09F1">
        <w:rPr>
          <w:rFonts w:ascii="Arial" w:hAnsi="Arial" w:cs="Arial"/>
        </w:rPr>
        <w:t xml:space="preserve"> </w:t>
      </w:r>
      <w:ins w:id="1201" w:author="Autor">
        <w:r w:rsidR="00F565A4" w:rsidRPr="007F09F1">
          <w:rPr>
            <w:rFonts w:ascii="Arial" w:hAnsi="Arial" w:cs="Arial"/>
          </w:rPr>
          <w:t>oblast</w:t>
        </w:r>
      </w:ins>
      <w:del w:id="1202" w:author="Autor">
        <w:r w:rsidR="00D73150" w:rsidRPr="007F09F1" w:rsidDel="00F565A4">
          <w:rPr>
            <w:rFonts w:ascii="Arial" w:hAnsi="Arial" w:cs="Arial"/>
          </w:rPr>
          <w:delText>indikátor</w:delText>
        </w:r>
      </w:del>
      <w:r w:rsidR="00D73150" w:rsidRPr="007F09F1">
        <w:rPr>
          <w:rFonts w:ascii="Arial" w:hAnsi="Arial" w:cs="Arial"/>
        </w:rPr>
        <w:t xml:space="preserve"> </w:t>
      </w:r>
      <w:r w:rsidR="003A697B" w:rsidRPr="007F09F1">
        <w:rPr>
          <w:rFonts w:ascii="Arial" w:hAnsi="Arial" w:cs="Arial"/>
        </w:rPr>
        <w:t>hodnocen</w:t>
      </w:r>
      <w:ins w:id="1203" w:author="Autor">
        <w:r w:rsidR="00F565A4" w:rsidRPr="007F09F1">
          <w:rPr>
            <w:rFonts w:ascii="Arial" w:hAnsi="Arial" w:cs="Arial"/>
          </w:rPr>
          <w:t>a</w:t>
        </w:r>
      </w:ins>
      <w:r w:rsidR="003A697B" w:rsidRPr="007F09F1">
        <w:rPr>
          <w:rFonts w:ascii="Arial" w:hAnsi="Arial" w:cs="Arial"/>
        </w:rPr>
        <w:t xml:space="preserve"> v jiném modulu, než je uvedeno níže,</w:t>
      </w:r>
      <w:ins w:id="1204" w:author="Rulíková Lucie" w:date="2025-05-14T14:30:00Z" w16du:dateUtc="2025-05-14T12:30:00Z">
        <w:r w:rsidR="004B7656" w:rsidRPr="007F09F1">
          <w:rPr>
            <w:rFonts w:ascii="Arial" w:hAnsi="Arial" w:cs="Arial"/>
          </w:rPr>
          <w:t xml:space="preserve"> nebo může být</w:t>
        </w:r>
      </w:ins>
      <w:r w:rsidR="003A697B" w:rsidRPr="007F09F1">
        <w:rPr>
          <w:rFonts w:ascii="Arial" w:hAnsi="Arial" w:cs="Arial"/>
        </w:rPr>
        <w:t xml:space="preserve"> </w:t>
      </w:r>
      <w:del w:id="1205" w:author="Autor">
        <w:r w:rsidR="003A697B" w:rsidRPr="007F09F1" w:rsidDel="00835B9B">
          <w:rPr>
            <w:rFonts w:ascii="Arial" w:hAnsi="Arial" w:cs="Arial"/>
          </w:rPr>
          <w:delText xml:space="preserve">popř. </w:delText>
        </w:r>
      </w:del>
      <w:r w:rsidR="003A697B" w:rsidRPr="007F09F1">
        <w:rPr>
          <w:rFonts w:ascii="Arial" w:hAnsi="Arial" w:cs="Arial"/>
        </w:rPr>
        <w:t>hodnocen</w:t>
      </w:r>
      <w:ins w:id="1206" w:author="Autor">
        <w:r w:rsidR="00F565A4" w:rsidRPr="007F09F1">
          <w:rPr>
            <w:rFonts w:ascii="Arial" w:hAnsi="Arial" w:cs="Arial"/>
          </w:rPr>
          <w:t>a</w:t>
        </w:r>
      </w:ins>
      <w:r w:rsidR="003A697B" w:rsidRPr="007F09F1">
        <w:rPr>
          <w:rFonts w:ascii="Arial" w:hAnsi="Arial" w:cs="Arial"/>
        </w:rPr>
        <w:t xml:space="preserve"> ve vícero modulech</w:t>
      </w:r>
      <w:ins w:id="1207" w:author="Autor">
        <w:r w:rsidR="00835B9B" w:rsidRPr="007F09F1">
          <w:rPr>
            <w:rFonts w:ascii="Arial" w:hAnsi="Arial" w:cs="Arial"/>
          </w:rPr>
          <w:t xml:space="preserve"> případně </w:t>
        </w:r>
      </w:ins>
      <w:ins w:id="1208" w:author="Rulíková Lucie" w:date="2025-05-14T14:30:00Z" w16du:dateUtc="2025-05-14T12:30:00Z">
        <w:r w:rsidR="004B7656" w:rsidRPr="007F09F1">
          <w:rPr>
            <w:rFonts w:ascii="Arial" w:hAnsi="Arial" w:cs="Arial"/>
          </w:rPr>
          <w:t xml:space="preserve">nebude </w:t>
        </w:r>
      </w:ins>
      <w:commentRangeStart w:id="1209"/>
      <w:ins w:id="1210" w:author="Autor">
        <w:del w:id="1211" w:author="Rulíková Lucie" w:date="2025-05-14T14:30:00Z" w16du:dateUtc="2025-05-14T12:30:00Z">
          <w:r w:rsidR="00835B9B" w:rsidRPr="007F09F1" w:rsidDel="004B7656">
            <w:rPr>
              <w:rFonts w:ascii="Arial" w:hAnsi="Arial" w:cs="Arial"/>
            </w:rPr>
            <w:delText>ne</w:delText>
          </w:r>
        </w:del>
        <w:r w:rsidR="00835B9B" w:rsidRPr="007F09F1">
          <w:rPr>
            <w:rFonts w:ascii="Arial" w:hAnsi="Arial" w:cs="Arial"/>
          </w:rPr>
          <w:t>hodnocena vůbec</w:t>
        </w:r>
        <w:commentRangeEnd w:id="1209"/>
        <w:r w:rsidR="00835B9B" w:rsidRPr="007F09F1">
          <w:rPr>
            <w:rStyle w:val="Odkaznakoment"/>
          </w:rPr>
          <w:commentReference w:id="1209"/>
        </w:r>
        <w:r w:rsidR="00DA74EF" w:rsidRPr="007F09F1">
          <w:rPr>
            <w:rFonts w:ascii="Arial" w:hAnsi="Arial" w:cs="Arial"/>
          </w:rPr>
          <w:t>, je-li to v metodice poskytovatele adekvátně odůvodněno</w:t>
        </w:r>
      </w:ins>
      <w:r w:rsidR="00D73150" w:rsidRPr="007F09F1">
        <w:rPr>
          <w:rFonts w:ascii="Arial" w:hAnsi="Arial" w:cs="Arial"/>
        </w:rPr>
        <w:t>. V takovém případě poskytovatel toto uvede a zdůvodn</w:t>
      </w:r>
      <w:del w:id="1212" w:author="Rulíková Lucie" w:date="2025-05-14T14:30:00Z" w16du:dateUtc="2025-05-14T12:30:00Z">
        <w:r w:rsidR="00D73150" w:rsidRPr="007F09F1" w:rsidDel="004B7656">
          <w:rPr>
            <w:rFonts w:ascii="Arial" w:hAnsi="Arial" w:cs="Arial"/>
          </w:rPr>
          <w:delText>ěn</w:delText>
        </w:r>
      </w:del>
      <w:r w:rsidR="00D73150" w:rsidRPr="007F09F1">
        <w:rPr>
          <w:rFonts w:ascii="Arial" w:hAnsi="Arial" w:cs="Arial"/>
        </w:rPr>
        <w:t xml:space="preserve">í dle </w:t>
      </w:r>
      <w:r w:rsidR="00BF3A3C" w:rsidRPr="007F09F1">
        <w:rPr>
          <w:rFonts w:ascii="Arial" w:hAnsi="Arial" w:cs="Arial"/>
        </w:rPr>
        <w:t xml:space="preserve">části </w:t>
      </w:r>
      <w:r w:rsidR="00D73150" w:rsidRPr="007F09F1">
        <w:rPr>
          <w:rFonts w:ascii="Arial" w:hAnsi="Arial" w:cs="Arial"/>
        </w:rPr>
        <w:t>4.3 Metodiky</w:t>
      </w:r>
      <w:r w:rsidR="00E95CFF" w:rsidRPr="007F09F1">
        <w:rPr>
          <w:rFonts w:ascii="Arial" w:hAnsi="Arial" w:cs="Arial"/>
        </w:rPr>
        <w:t>. Poskytovatel může nad rámec společných</w:t>
      </w:r>
      <w:r w:rsidR="00A021C5" w:rsidRPr="007F09F1">
        <w:rPr>
          <w:rFonts w:ascii="Arial" w:hAnsi="Arial" w:cs="Arial"/>
        </w:rPr>
        <w:t xml:space="preserve"> </w:t>
      </w:r>
      <w:del w:id="1213" w:author="Autor">
        <w:r w:rsidR="00A021C5" w:rsidRPr="007F09F1" w:rsidDel="00F565A4">
          <w:rPr>
            <w:rFonts w:ascii="Arial" w:hAnsi="Arial" w:cs="Arial"/>
          </w:rPr>
          <w:delText>indikátorů</w:delText>
        </w:r>
        <w:r w:rsidR="00E95CFF" w:rsidRPr="007F09F1" w:rsidDel="00F565A4">
          <w:rPr>
            <w:rFonts w:ascii="Arial" w:hAnsi="Arial" w:cs="Arial"/>
          </w:rPr>
          <w:delText xml:space="preserve"> </w:delText>
        </w:r>
      </w:del>
      <w:ins w:id="1214" w:author="Autor">
        <w:r w:rsidR="00F565A4" w:rsidRPr="007F09F1">
          <w:rPr>
            <w:rFonts w:ascii="Arial" w:hAnsi="Arial" w:cs="Arial"/>
          </w:rPr>
          <w:t xml:space="preserve">oblastí </w:t>
        </w:r>
      </w:ins>
      <w:r w:rsidR="00E95CFF" w:rsidRPr="007F09F1">
        <w:rPr>
          <w:rFonts w:ascii="Arial" w:hAnsi="Arial" w:cs="Arial"/>
        </w:rPr>
        <w:t xml:space="preserve">zařadit </w:t>
      </w:r>
      <w:r w:rsidR="00BF3A3C" w:rsidRPr="007F09F1">
        <w:rPr>
          <w:rFonts w:ascii="Arial" w:hAnsi="Arial" w:cs="Arial"/>
        </w:rPr>
        <w:t xml:space="preserve">i </w:t>
      </w:r>
      <w:r w:rsidR="00E95CFF" w:rsidRPr="007F09F1">
        <w:rPr>
          <w:rFonts w:ascii="Arial" w:hAnsi="Arial" w:cs="Arial"/>
        </w:rPr>
        <w:t xml:space="preserve">další </w:t>
      </w:r>
      <w:del w:id="1215" w:author="Autor">
        <w:r w:rsidR="00E95CFF" w:rsidRPr="007F09F1" w:rsidDel="00F565A4">
          <w:rPr>
            <w:rFonts w:ascii="Arial" w:hAnsi="Arial" w:cs="Arial"/>
          </w:rPr>
          <w:delText xml:space="preserve">indikátory </w:delText>
        </w:r>
      </w:del>
      <w:r w:rsidR="00E95CFF" w:rsidRPr="007F09F1">
        <w:rPr>
          <w:rFonts w:ascii="Arial" w:hAnsi="Arial" w:cs="Arial"/>
        </w:rPr>
        <w:t>reflektující misi VO v daném segmentu. Poskytovatel v rámci modulů či souhrnně t</w:t>
      </w:r>
      <w:r w:rsidR="000B3BDD" w:rsidRPr="007F09F1">
        <w:rPr>
          <w:rFonts w:ascii="Arial" w:hAnsi="Arial" w:cs="Arial"/>
        </w:rPr>
        <w:t>ak</w:t>
      </w:r>
      <w:r w:rsidR="00E95CFF" w:rsidRPr="007F09F1">
        <w:rPr>
          <w:rFonts w:ascii="Arial" w:hAnsi="Arial" w:cs="Arial"/>
        </w:rPr>
        <w:t xml:space="preserve">é </w:t>
      </w:r>
      <w:r w:rsidR="00077E67" w:rsidRPr="007F09F1">
        <w:rPr>
          <w:rFonts w:ascii="Arial" w:hAnsi="Arial" w:cs="Arial"/>
        </w:rPr>
        <w:t xml:space="preserve">sleduje, </w:t>
      </w:r>
      <w:r w:rsidR="000B3BDD" w:rsidRPr="007F09F1">
        <w:rPr>
          <w:rFonts w:ascii="Arial" w:hAnsi="Arial" w:cs="Arial"/>
        </w:rPr>
        <w:t xml:space="preserve">zda a </w:t>
      </w:r>
      <w:r w:rsidR="00077E67" w:rsidRPr="007F09F1">
        <w:rPr>
          <w:rFonts w:ascii="Arial" w:hAnsi="Arial" w:cs="Arial"/>
        </w:rPr>
        <w:t>jak</w:t>
      </w:r>
      <w:r w:rsidR="00E95CFF" w:rsidRPr="007F09F1">
        <w:rPr>
          <w:rFonts w:ascii="Arial" w:hAnsi="Arial" w:cs="Arial"/>
        </w:rPr>
        <w:t xml:space="preserve"> došlo k reflexi či</w:t>
      </w:r>
      <w:r w:rsidR="005F74F9" w:rsidRPr="007F09F1">
        <w:rPr>
          <w:rFonts w:ascii="Arial" w:hAnsi="Arial" w:cs="Arial"/>
        </w:rPr>
        <w:t> </w:t>
      </w:r>
      <w:r w:rsidR="00E95CFF" w:rsidRPr="007F09F1">
        <w:rPr>
          <w:rFonts w:ascii="Arial" w:hAnsi="Arial" w:cs="Arial"/>
        </w:rPr>
        <w:t>implementaci předcho</w:t>
      </w:r>
      <w:del w:id="1216" w:author="Autor">
        <w:r w:rsidR="00E95CFF" w:rsidRPr="007F09F1" w:rsidDel="00182F18">
          <w:rPr>
            <w:rFonts w:ascii="Arial" w:hAnsi="Arial" w:cs="Arial"/>
          </w:rPr>
          <w:delText>z</w:delText>
        </w:r>
      </w:del>
      <w:ins w:id="1217" w:author="Autor">
        <w:r w:rsidR="002775AD" w:rsidRPr="007F09F1">
          <w:rPr>
            <w:rFonts w:ascii="Arial" w:hAnsi="Arial" w:cs="Arial"/>
          </w:rPr>
          <w:t>z</w:t>
        </w:r>
      </w:ins>
      <w:r w:rsidR="00E95CFF" w:rsidRPr="007F09F1">
        <w:rPr>
          <w:rFonts w:ascii="Arial" w:hAnsi="Arial" w:cs="Arial"/>
        </w:rPr>
        <w:t>ího celkového hodnocení VO.</w:t>
      </w:r>
    </w:p>
    <w:p w14:paraId="4916C3D9" w14:textId="0F50AB10" w:rsidR="00D73150" w:rsidRPr="007F09F1" w:rsidRDefault="003944F9" w:rsidP="004B7656">
      <w:pPr>
        <w:spacing w:after="0"/>
        <w:jc w:val="both"/>
        <w:rPr>
          <w:rFonts w:ascii="Arial" w:hAnsi="Arial" w:cs="Arial"/>
          <w:b/>
        </w:rPr>
      </w:pPr>
      <w:commentRangeStart w:id="1218"/>
      <w:r w:rsidRPr="007F09F1">
        <w:rPr>
          <w:rFonts w:ascii="Arial" w:hAnsi="Arial" w:cs="Arial"/>
          <w:b/>
        </w:rPr>
        <w:t>Pro M</w:t>
      </w:r>
      <w:r w:rsidR="00D73150" w:rsidRPr="007F09F1">
        <w:rPr>
          <w:rFonts w:ascii="Arial" w:hAnsi="Arial" w:cs="Arial"/>
          <w:b/>
        </w:rPr>
        <w:t>odul 3</w:t>
      </w:r>
      <w:r w:rsidR="00023CDD" w:rsidRPr="007F09F1">
        <w:rPr>
          <w:rFonts w:ascii="Arial" w:hAnsi="Arial" w:cs="Arial"/>
          <w:b/>
        </w:rPr>
        <w:t xml:space="preserve"> </w:t>
      </w:r>
      <w:commentRangeEnd w:id="1218"/>
      <w:r w:rsidR="000E43E9" w:rsidRPr="007F09F1">
        <w:rPr>
          <w:rStyle w:val="Odkaznakoment"/>
        </w:rPr>
        <w:commentReference w:id="1218"/>
      </w:r>
      <w:r w:rsidR="00023CDD" w:rsidRPr="007F09F1">
        <w:rPr>
          <w:rFonts w:ascii="Arial" w:hAnsi="Arial" w:cs="Arial"/>
          <w:b/>
        </w:rPr>
        <w:t xml:space="preserve">se jedná o </w:t>
      </w:r>
      <w:del w:id="1219" w:author="Autor">
        <w:r w:rsidR="00023CDD" w:rsidRPr="007F09F1" w:rsidDel="003433F2">
          <w:rPr>
            <w:rFonts w:ascii="Arial" w:hAnsi="Arial" w:cs="Arial"/>
            <w:b/>
          </w:rPr>
          <w:delText>indikátory</w:delText>
        </w:r>
      </w:del>
      <w:ins w:id="1220" w:author="Autor">
        <w:r w:rsidR="003433F2" w:rsidRPr="007F09F1">
          <w:rPr>
            <w:rFonts w:ascii="Arial" w:hAnsi="Arial" w:cs="Arial"/>
            <w:b/>
          </w:rPr>
          <w:t>oblasti</w:t>
        </w:r>
      </w:ins>
      <w:ins w:id="1221" w:author="Rulíková Lucie" w:date="2025-05-14T14:30:00Z" w16du:dateUtc="2025-05-14T12:30:00Z">
        <w:r w:rsidR="004B7656" w:rsidRPr="007F09F1">
          <w:rPr>
            <w:rFonts w:ascii="Arial" w:hAnsi="Arial" w:cs="Arial"/>
            <w:b/>
          </w:rPr>
          <w:t>:</w:t>
        </w:r>
      </w:ins>
    </w:p>
    <w:p w14:paraId="73C3B942" w14:textId="1AA2F2A2" w:rsidR="00D73150" w:rsidRPr="007F09F1" w:rsidRDefault="00151BA0" w:rsidP="005D33EA">
      <w:pPr>
        <w:pStyle w:val="Odstavecseseznamem"/>
        <w:numPr>
          <w:ilvl w:val="0"/>
          <w:numId w:val="4"/>
        </w:numPr>
        <w:jc w:val="both"/>
        <w:rPr>
          <w:rFonts w:ascii="Arial" w:hAnsi="Arial" w:cs="Arial"/>
        </w:rPr>
      </w:pPr>
      <w:r w:rsidRPr="007F09F1">
        <w:rPr>
          <w:rFonts w:ascii="Arial" w:hAnsi="Arial" w:cs="Arial"/>
        </w:rPr>
        <w:t>Společensk</w:t>
      </w:r>
      <w:ins w:id="1222" w:author="Autor">
        <w:r w:rsidR="00970186" w:rsidRPr="007F09F1">
          <w:rPr>
            <w:rFonts w:ascii="Arial" w:hAnsi="Arial" w:cs="Arial"/>
          </w:rPr>
          <w:t xml:space="preserve">ý </w:t>
        </w:r>
        <w:commentRangeStart w:id="1223"/>
        <w:r w:rsidR="00970186" w:rsidRPr="007F09F1">
          <w:rPr>
            <w:rFonts w:ascii="Arial" w:hAnsi="Arial" w:cs="Arial"/>
          </w:rPr>
          <w:t xml:space="preserve">význam </w:t>
        </w:r>
      </w:ins>
      <w:del w:id="1224" w:author="Autor">
        <w:r w:rsidRPr="007F09F1" w:rsidDel="00970186">
          <w:rPr>
            <w:rFonts w:ascii="Arial" w:hAnsi="Arial" w:cs="Arial"/>
          </w:rPr>
          <w:delText>á relevance</w:delText>
        </w:r>
      </w:del>
      <w:r w:rsidRPr="007F09F1">
        <w:rPr>
          <w:rFonts w:ascii="Arial" w:hAnsi="Arial" w:cs="Arial"/>
        </w:rPr>
        <w:t xml:space="preserve"> </w:t>
      </w:r>
      <w:commentRangeEnd w:id="1223"/>
      <w:r w:rsidR="00970186" w:rsidRPr="007F09F1">
        <w:rPr>
          <w:rStyle w:val="Odkaznakoment"/>
        </w:rPr>
        <w:commentReference w:id="1223"/>
      </w:r>
      <w:r w:rsidRPr="007F09F1">
        <w:rPr>
          <w:rFonts w:ascii="Arial" w:hAnsi="Arial" w:cs="Arial"/>
        </w:rPr>
        <w:t>ve vztahu k misi VO</w:t>
      </w:r>
      <w:r w:rsidR="00A021C5" w:rsidRPr="007F09F1">
        <w:rPr>
          <w:rFonts w:ascii="Arial" w:hAnsi="Arial" w:cs="Arial"/>
        </w:rPr>
        <w:t>.</w:t>
      </w:r>
    </w:p>
    <w:p w14:paraId="2402FA77" w14:textId="1CAF136A" w:rsidR="00151BA0" w:rsidRPr="007F09F1" w:rsidRDefault="003E2CF1" w:rsidP="005D33EA">
      <w:pPr>
        <w:pStyle w:val="Odstavecseseznamem"/>
        <w:numPr>
          <w:ilvl w:val="0"/>
          <w:numId w:val="4"/>
        </w:numPr>
        <w:jc w:val="both"/>
        <w:rPr>
          <w:ins w:id="1225" w:author="Autor"/>
          <w:rFonts w:ascii="Arial" w:hAnsi="Arial" w:cs="Arial"/>
        </w:rPr>
      </w:pPr>
      <w:r w:rsidRPr="007F09F1">
        <w:rPr>
          <w:rFonts w:ascii="Arial" w:hAnsi="Arial" w:cs="Arial"/>
        </w:rPr>
        <w:t>Výsledky uplatněné</w:t>
      </w:r>
      <w:r w:rsidR="00151BA0" w:rsidRPr="007F09F1">
        <w:rPr>
          <w:rFonts w:ascii="Arial" w:hAnsi="Arial" w:cs="Arial"/>
        </w:rPr>
        <w:t xml:space="preserve"> či uplatnitelné v praxi a jejich socioekonomický dopad</w:t>
      </w:r>
      <w:r w:rsidR="00A021C5" w:rsidRPr="007F09F1">
        <w:rPr>
          <w:rFonts w:ascii="Arial" w:hAnsi="Arial" w:cs="Arial"/>
        </w:rPr>
        <w:t>.</w:t>
      </w:r>
    </w:p>
    <w:p w14:paraId="4FCD979C" w14:textId="008D6E81" w:rsidR="000A71FA" w:rsidRPr="007F09F1" w:rsidRDefault="000A71FA" w:rsidP="005D33EA">
      <w:pPr>
        <w:pStyle w:val="Odstavecseseznamem"/>
        <w:numPr>
          <w:ilvl w:val="0"/>
          <w:numId w:val="4"/>
        </w:numPr>
        <w:jc w:val="both"/>
        <w:rPr>
          <w:rFonts w:ascii="Arial" w:hAnsi="Arial" w:cs="Arial"/>
        </w:rPr>
      </w:pPr>
      <w:commentRangeStart w:id="1226"/>
      <w:ins w:id="1227" w:author="Autor">
        <w:r w:rsidRPr="007F09F1">
          <w:rPr>
            <w:rFonts w:ascii="Arial" w:hAnsi="Arial" w:cs="Arial"/>
          </w:rPr>
          <w:t>Přenos výsledků výzkumu do vzdělávacího procesu.</w:t>
        </w:r>
        <w:commentRangeEnd w:id="1226"/>
        <w:r w:rsidRPr="007F09F1">
          <w:rPr>
            <w:rStyle w:val="Odkaznakoment"/>
          </w:rPr>
          <w:commentReference w:id="1226"/>
        </w:r>
      </w:ins>
    </w:p>
    <w:p w14:paraId="07639582" w14:textId="71C4F664" w:rsidR="009E7811" w:rsidRPr="007F09F1" w:rsidRDefault="003026C3" w:rsidP="005D33EA">
      <w:pPr>
        <w:pStyle w:val="Odstavecseseznamem"/>
        <w:numPr>
          <w:ilvl w:val="0"/>
          <w:numId w:val="4"/>
        </w:numPr>
        <w:jc w:val="both"/>
        <w:rPr>
          <w:rFonts w:ascii="Arial" w:hAnsi="Arial" w:cs="Arial"/>
        </w:rPr>
      </w:pPr>
      <w:r w:rsidRPr="007F09F1">
        <w:rPr>
          <w:rFonts w:ascii="Arial" w:hAnsi="Arial" w:cs="Arial"/>
        </w:rPr>
        <w:t>Prostředky</w:t>
      </w:r>
      <w:r w:rsidR="009E7811" w:rsidRPr="007F09F1">
        <w:rPr>
          <w:rFonts w:ascii="Arial" w:hAnsi="Arial" w:cs="Arial"/>
        </w:rPr>
        <w:t xml:space="preserve"> získané na výzkum a vývoj (granty národní, granty zahraniční, smluvní výzkum</w:t>
      </w:r>
      <w:ins w:id="1228" w:author="Autor">
        <w:r w:rsidR="000A71FA" w:rsidRPr="007F09F1">
          <w:rPr>
            <w:rFonts w:ascii="Arial" w:hAnsi="Arial" w:cs="Arial"/>
          </w:rPr>
          <w:t>,</w:t>
        </w:r>
        <w:r w:rsidR="000B3BDD" w:rsidRPr="007F09F1">
          <w:rPr>
            <w:rFonts w:ascii="Arial" w:hAnsi="Arial" w:cs="Arial"/>
          </w:rPr>
          <w:t xml:space="preserve"> </w:t>
        </w:r>
        <w:del w:id="1229" w:author="Autor">
          <w:r w:rsidR="00AC4202" w:rsidRPr="007F09F1" w:rsidDel="000A71FA">
            <w:rPr>
              <w:rFonts w:ascii="Arial" w:hAnsi="Arial" w:cs="Arial"/>
            </w:rPr>
            <w:delText xml:space="preserve"> </w:delText>
          </w:r>
        </w:del>
        <w:commentRangeStart w:id="1230"/>
        <w:r w:rsidR="000A71FA" w:rsidRPr="007F09F1">
          <w:rPr>
            <w:rFonts w:ascii="Arial" w:hAnsi="Arial" w:cs="Arial"/>
          </w:rPr>
          <w:t>licence z transferu technologií</w:t>
        </w:r>
        <w:commentRangeEnd w:id="1230"/>
        <w:r w:rsidR="000A71FA" w:rsidRPr="007F09F1">
          <w:rPr>
            <w:rStyle w:val="Odkaznakoment"/>
          </w:rPr>
          <w:commentReference w:id="1230"/>
        </w:r>
        <w:r w:rsidR="000A71FA" w:rsidRPr="007F09F1">
          <w:rPr>
            <w:rFonts w:ascii="Arial" w:hAnsi="Arial" w:cs="Arial"/>
          </w:rPr>
          <w:t xml:space="preserve">, </w:t>
        </w:r>
        <w:commentRangeStart w:id="1231"/>
        <w:del w:id="1232" w:author="Autor">
          <w:r w:rsidR="00AC4202" w:rsidRPr="007F09F1" w:rsidDel="000A71FA">
            <w:rPr>
              <w:rFonts w:ascii="Arial" w:hAnsi="Arial" w:cs="Arial"/>
            </w:rPr>
            <w:delText>a</w:delText>
          </w:r>
        </w:del>
        <w:del w:id="1233" w:author="Rulíková Lucie" w:date="2025-05-14T14:31:00Z" w16du:dateUtc="2025-05-14T12:31:00Z">
          <w:r w:rsidR="00AC4202" w:rsidRPr="007F09F1" w:rsidDel="004B7656">
            <w:rPr>
              <w:rFonts w:ascii="Arial" w:hAnsi="Arial" w:cs="Arial"/>
            </w:rPr>
            <w:delText xml:space="preserve"> </w:delText>
          </w:r>
        </w:del>
        <w:r w:rsidR="00AC4202" w:rsidRPr="007F09F1">
          <w:rPr>
            <w:rFonts w:ascii="Arial" w:hAnsi="Arial" w:cs="Arial"/>
          </w:rPr>
          <w:t>prostředky z komercializace výsledků VaV</w:t>
        </w:r>
        <w:commentRangeEnd w:id="1231"/>
        <w:r w:rsidR="00AC4202" w:rsidRPr="007F09F1">
          <w:rPr>
            <w:rStyle w:val="Odkaznakoment"/>
          </w:rPr>
          <w:commentReference w:id="1231"/>
        </w:r>
        <w:del w:id="1234" w:author="Rulíková Lucie" w:date="2025-05-14T14:29:00Z" w16du:dateUtc="2025-05-14T12:29:00Z">
          <w:r w:rsidR="000A71FA" w:rsidRPr="007F09F1" w:rsidDel="004B7656">
            <w:rPr>
              <w:rFonts w:ascii="Arial" w:hAnsi="Arial" w:cs="Arial"/>
            </w:rPr>
            <w:delText xml:space="preserve"> </w:delText>
          </w:r>
        </w:del>
      </w:ins>
      <w:ins w:id="1235" w:author="Rulíková Lucie" w:date="2025-05-14T14:29:00Z" w16du:dateUtc="2025-05-14T12:29:00Z">
        <w:r w:rsidR="004B7656" w:rsidRPr="007F09F1">
          <w:rPr>
            <w:rFonts w:ascii="Arial" w:hAnsi="Arial" w:cs="Arial"/>
          </w:rPr>
          <w:t xml:space="preserve">aI </w:t>
        </w:r>
      </w:ins>
      <w:ins w:id="1236" w:author="Autor">
        <w:r w:rsidR="000A71FA" w:rsidRPr="007F09F1">
          <w:rPr>
            <w:rFonts w:ascii="Arial" w:hAnsi="Arial" w:cs="Arial"/>
          </w:rPr>
          <w:t>apod.</w:t>
        </w:r>
      </w:ins>
      <w:r w:rsidR="009E7811" w:rsidRPr="007F09F1">
        <w:rPr>
          <w:rFonts w:ascii="Arial" w:hAnsi="Arial" w:cs="Arial"/>
        </w:rPr>
        <w:t>).</w:t>
      </w:r>
    </w:p>
    <w:p w14:paraId="0E9D4D4D" w14:textId="00BE9128" w:rsidR="00A04AFC" w:rsidRPr="007F09F1" w:rsidRDefault="00151BA0" w:rsidP="005D33EA">
      <w:pPr>
        <w:pStyle w:val="Odstavecseseznamem"/>
        <w:numPr>
          <w:ilvl w:val="0"/>
          <w:numId w:val="4"/>
        </w:numPr>
        <w:jc w:val="both"/>
        <w:rPr>
          <w:rFonts w:ascii="Arial" w:hAnsi="Arial" w:cs="Arial"/>
        </w:rPr>
      </w:pPr>
      <w:r w:rsidRPr="007F09F1">
        <w:rPr>
          <w:rFonts w:ascii="Arial" w:hAnsi="Arial" w:cs="Arial"/>
        </w:rPr>
        <w:t>Služba vědecké komunitě</w:t>
      </w:r>
      <w:r w:rsidR="00A04AFC" w:rsidRPr="007F09F1">
        <w:rPr>
          <w:rFonts w:ascii="Arial" w:hAnsi="Arial" w:cs="Arial"/>
        </w:rPr>
        <w:t>.</w:t>
      </w:r>
    </w:p>
    <w:p w14:paraId="038B87A0" w14:textId="42F14022" w:rsidR="000E43E9" w:rsidRPr="007F09F1" w:rsidRDefault="00A04AFC" w:rsidP="005D33EA">
      <w:pPr>
        <w:pStyle w:val="Odstavecseseznamem"/>
        <w:numPr>
          <w:ilvl w:val="0"/>
          <w:numId w:val="4"/>
        </w:numPr>
        <w:jc w:val="both"/>
        <w:rPr>
          <w:ins w:id="1237" w:author="Autor"/>
          <w:rFonts w:ascii="Arial" w:hAnsi="Arial" w:cs="Arial"/>
        </w:rPr>
      </w:pPr>
      <w:r w:rsidRPr="007F09F1">
        <w:rPr>
          <w:rFonts w:ascii="Arial" w:hAnsi="Arial" w:cs="Arial"/>
        </w:rPr>
        <w:t>T</w:t>
      </w:r>
      <w:ins w:id="1238" w:author="Autor">
        <w:r w:rsidR="000E43E9" w:rsidRPr="007F09F1">
          <w:rPr>
            <w:rFonts w:ascii="Arial" w:hAnsi="Arial" w:cs="Arial"/>
          </w:rPr>
          <w:t>ransfer, spolupráce s podnikatelskou sférou</w:t>
        </w:r>
      </w:ins>
      <w:r w:rsidRPr="007F09F1">
        <w:rPr>
          <w:rFonts w:ascii="Arial" w:hAnsi="Arial" w:cs="Arial"/>
        </w:rPr>
        <w:t>.</w:t>
      </w:r>
      <w:del w:id="1239" w:author="Autor">
        <w:r w:rsidR="00CD1EAA" w:rsidRPr="007F09F1" w:rsidDel="000E43E9">
          <w:rPr>
            <w:rFonts w:ascii="Arial" w:hAnsi="Arial" w:cs="Arial"/>
          </w:rPr>
          <w:delText xml:space="preserve"> </w:delText>
        </w:r>
      </w:del>
    </w:p>
    <w:p w14:paraId="51474425" w14:textId="01426BCB" w:rsidR="00E2112A" w:rsidRPr="007F09F1" w:rsidRDefault="000E43E9" w:rsidP="005D33EA">
      <w:pPr>
        <w:pStyle w:val="Odstavecseseznamem"/>
        <w:numPr>
          <w:ilvl w:val="0"/>
          <w:numId w:val="4"/>
        </w:numPr>
        <w:jc w:val="both"/>
        <w:rPr>
          <w:rFonts w:ascii="Arial" w:hAnsi="Arial" w:cs="Arial"/>
        </w:rPr>
      </w:pPr>
      <w:ins w:id="1240" w:author="Autor">
        <w:r w:rsidRPr="007F09F1">
          <w:rPr>
            <w:rFonts w:ascii="Arial" w:hAnsi="Arial" w:cs="Arial"/>
          </w:rPr>
          <w:t xml:space="preserve">Služba společnosti, </w:t>
        </w:r>
      </w:ins>
      <w:r w:rsidR="00CD1EAA" w:rsidRPr="007F09F1">
        <w:rPr>
          <w:rFonts w:ascii="Arial" w:hAnsi="Arial" w:cs="Arial"/>
        </w:rPr>
        <w:t>popř. regionu</w:t>
      </w:r>
      <w:ins w:id="1241" w:author="Autor">
        <w:r w:rsidRPr="007F09F1">
          <w:rPr>
            <w:rFonts w:ascii="Arial" w:hAnsi="Arial" w:cs="Arial"/>
          </w:rPr>
          <w:t xml:space="preserve"> (znalecká a konzultační činnost, spolupráce s místní samosprávou </w:t>
        </w:r>
      </w:ins>
      <w:del w:id="1242" w:author="Autor">
        <w:r w:rsidR="00796DAA" w:rsidRPr="007F09F1" w:rsidDel="00917B32">
          <w:rPr>
            <w:rFonts w:ascii="Arial" w:hAnsi="Arial" w:cs="Arial"/>
          </w:rPr>
          <w:delText xml:space="preserve">, </w:delText>
        </w:r>
        <w:commentRangeStart w:id="1243"/>
        <w:r w:rsidR="00E2112A" w:rsidRPr="007F09F1" w:rsidDel="00917B32">
          <w:rPr>
            <w:rFonts w:ascii="Arial" w:hAnsi="Arial" w:cs="Arial"/>
          </w:rPr>
          <w:delText>genderová dimenze</w:delText>
        </w:r>
      </w:del>
      <w:ins w:id="1244" w:author="Autor">
        <w:r w:rsidR="00917B32" w:rsidRPr="007F09F1">
          <w:rPr>
            <w:rFonts w:ascii="Arial" w:hAnsi="Arial" w:cs="Arial"/>
          </w:rPr>
          <w:t xml:space="preserve"> </w:t>
        </w:r>
      </w:ins>
      <w:del w:id="1245" w:author="Autor">
        <w:r w:rsidR="00E2112A" w:rsidRPr="007F09F1" w:rsidDel="00917B32">
          <w:rPr>
            <w:rFonts w:ascii="Arial" w:hAnsi="Arial" w:cs="Arial"/>
          </w:rPr>
          <w:delText xml:space="preserve"> </w:delText>
        </w:r>
      </w:del>
      <w:commentRangeEnd w:id="1243"/>
      <w:r w:rsidR="00917B32" w:rsidRPr="007F09F1">
        <w:rPr>
          <w:rStyle w:val="Odkaznakoment"/>
        </w:rPr>
        <w:commentReference w:id="1243"/>
      </w:r>
      <w:r w:rsidR="00E2112A" w:rsidRPr="007F09F1">
        <w:rPr>
          <w:rFonts w:ascii="Arial" w:hAnsi="Arial" w:cs="Arial"/>
        </w:rPr>
        <w:t>apod.</w:t>
      </w:r>
      <w:ins w:id="1246" w:author="Autor">
        <w:r w:rsidRPr="007F09F1">
          <w:rPr>
            <w:rFonts w:ascii="Arial" w:hAnsi="Arial" w:cs="Arial"/>
          </w:rPr>
          <w:t>)</w:t>
        </w:r>
      </w:ins>
    </w:p>
    <w:p w14:paraId="6101EDEA" w14:textId="73DD3CC1" w:rsidR="00151BA0" w:rsidRPr="007F09F1" w:rsidRDefault="00151BA0" w:rsidP="000E43E9">
      <w:pPr>
        <w:pStyle w:val="Odstavecseseznamem"/>
        <w:numPr>
          <w:ilvl w:val="0"/>
          <w:numId w:val="4"/>
        </w:numPr>
        <w:jc w:val="both"/>
        <w:rPr>
          <w:rFonts w:ascii="Arial" w:hAnsi="Arial" w:cs="Arial"/>
        </w:rPr>
      </w:pPr>
      <w:r w:rsidRPr="007F09F1">
        <w:rPr>
          <w:rFonts w:ascii="Arial" w:hAnsi="Arial" w:cs="Arial"/>
        </w:rPr>
        <w:t>Popularizace a komunikace výzkumu</w:t>
      </w:r>
      <w:r w:rsidR="00A021C5" w:rsidRPr="007F09F1">
        <w:rPr>
          <w:rFonts w:ascii="Arial" w:hAnsi="Arial" w:cs="Arial"/>
        </w:rPr>
        <w:t>.</w:t>
      </w:r>
    </w:p>
    <w:p w14:paraId="21A1AB61" w14:textId="7ED3B8C1" w:rsidR="00151BA0" w:rsidRPr="007F09F1" w:rsidRDefault="00151BA0" w:rsidP="004B7656">
      <w:pPr>
        <w:spacing w:after="0"/>
        <w:jc w:val="both"/>
        <w:rPr>
          <w:rFonts w:ascii="Arial" w:hAnsi="Arial" w:cs="Arial"/>
          <w:b/>
        </w:rPr>
      </w:pPr>
      <w:r w:rsidRPr="007F09F1">
        <w:rPr>
          <w:rFonts w:ascii="Arial" w:hAnsi="Arial" w:cs="Arial"/>
          <w:b/>
        </w:rPr>
        <w:lastRenderedPageBreak/>
        <w:t xml:space="preserve">Pro </w:t>
      </w:r>
      <w:r w:rsidR="003944F9" w:rsidRPr="007F09F1">
        <w:rPr>
          <w:rFonts w:ascii="Arial" w:hAnsi="Arial" w:cs="Arial"/>
          <w:b/>
        </w:rPr>
        <w:t>M</w:t>
      </w:r>
      <w:r w:rsidRPr="007F09F1">
        <w:rPr>
          <w:rFonts w:ascii="Arial" w:hAnsi="Arial" w:cs="Arial"/>
          <w:b/>
        </w:rPr>
        <w:t>odul 4</w:t>
      </w:r>
      <w:r w:rsidR="00023CDD" w:rsidRPr="007F09F1">
        <w:rPr>
          <w:rFonts w:ascii="Arial" w:hAnsi="Arial" w:cs="Arial"/>
          <w:b/>
        </w:rPr>
        <w:t xml:space="preserve"> se jedná o tyto </w:t>
      </w:r>
      <w:del w:id="1247" w:author="Autor">
        <w:r w:rsidR="00023CDD" w:rsidRPr="007F09F1" w:rsidDel="003433F2">
          <w:rPr>
            <w:rFonts w:ascii="Arial" w:hAnsi="Arial" w:cs="Arial"/>
            <w:b/>
          </w:rPr>
          <w:delText>indikátory</w:delText>
        </w:r>
      </w:del>
      <w:ins w:id="1248" w:author="Autor">
        <w:r w:rsidR="003433F2" w:rsidRPr="007F09F1">
          <w:rPr>
            <w:rFonts w:ascii="Arial" w:hAnsi="Arial" w:cs="Arial"/>
            <w:b/>
          </w:rPr>
          <w:t>oblasti</w:t>
        </w:r>
      </w:ins>
      <w:ins w:id="1249" w:author="Rulíková Lucie" w:date="2025-05-14T14:32:00Z" w16du:dateUtc="2025-05-14T12:32:00Z">
        <w:r w:rsidR="004B7656" w:rsidRPr="007F09F1">
          <w:rPr>
            <w:rFonts w:ascii="Arial" w:hAnsi="Arial" w:cs="Arial"/>
            <w:b/>
          </w:rPr>
          <w:t>:</w:t>
        </w:r>
      </w:ins>
    </w:p>
    <w:p w14:paraId="3704A151" w14:textId="6505C5F2" w:rsidR="00151BA0" w:rsidRPr="007F09F1" w:rsidRDefault="00151BA0" w:rsidP="005D33EA">
      <w:pPr>
        <w:pStyle w:val="Odstavecseseznamem"/>
        <w:numPr>
          <w:ilvl w:val="0"/>
          <w:numId w:val="4"/>
        </w:numPr>
        <w:jc w:val="both"/>
        <w:rPr>
          <w:rFonts w:ascii="Arial" w:hAnsi="Arial" w:cs="Arial"/>
        </w:rPr>
      </w:pPr>
      <w:r w:rsidRPr="007F09F1">
        <w:rPr>
          <w:rFonts w:ascii="Arial" w:hAnsi="Arial" w:cs="Arial"/>
        </w:rPr>
        <w:t>Organizace a řízení VO</w:t>
      </w:r>
      <w:r w:rsidR="00A021C5" w:rsidRPr="007F09F1">
        <w:rPr>
          <w:rFonts w:ascii="Arial" w:hAnsi="Arial" w:cs="Arial"/>
        </w:rPr>
        <w:t>.</w:t>
      </w:r>
      <w:ins w:id="1250" w:author="Autor">
        <w:del w:id="1251" w:author="Autor">
          <w:r w:rsidR="00A622B9" w:rsidRPr="007F09F1" w:rsidDel="000B3BDD">
            <w:rPr>
              <w:rFonts w:ascii="Arial" w:hAnsi="Arial" w:cs="Arial"/>
            </w:rPr>
            <w:delText>,</w:delText>
          </w:r>
        </w:del>
      </w:ins>
    </w:p>
    <w:p w14:paraId="6B2A581D" w14:textId="0849AC3A" w:rsidR="00151BA0" w:rsidRPr="007F09F1" w:rsidRDefault="00151BA0" w:rsidP="005D33EA">
      <w:pPr>
        <w:pStyle w:val="Odstavecseseznamem"/>
        <w:numPr>
          <w:ilvl w:val="0"/>
          <w:numId w:val="4"/>
        </w:numPr>
        <w:jc w:val="both"/>
        <w:rPr>
          <w:rFonts w:ascii="Arial" w:hAnsi="Arial" w:cs="Arial"/>
        </w:rPr>
      </w:pPr>
      <w:r w:rsidRPr="007F09F1">
        <w:rPr>
          <w:rFonts w:ascii="Arial" w:hAnsi="Arial" w:cs="Arial"/>
        </w:rPr>
        <w:t>Personální politika – zejména podmínky pro kvalifikační růst, podpora prospektivních lidských zdrojů, politika rovných příležitostí</w:t>
      </w:r>
      <w:r w:rsidR="00796DAA" w:rsidRPr="007F09F1">
        <w:rPr>
          <w:rFonts w:ascii="Arial" w:hAnsi="Arial" w:cs="Arial"/>
        </w:rPr>
        <w:t xml:space="preserve"> včetně otázek spojených s genderovou rovností</w:t>
      </w:r>
      <w:r w:rsidR="00331BE0" w:rsidRPr="007F09F1">
        <w:rPr>
          <w:rFonts w:ascii="Arial" w:hAnsi="Arial" w:cs="Arial"/>
        </w:rPr>
        <w:t>.</w:t>
      </w:r>
    </w:p>
    <w:p w14:paraId="7CEC4364" w14:textId="2C032A7D" w:rsidR="00151BA0" w:rsidRPr="007F09F1" w:rsidRDefault="00151BA0" w:rsidP="005D33EA">
      <w:pPr>
        <w:pStyle w:val="Odstavecseseznamem"/>
        <w:numPr>
          <w:ilvl w:val="0"/>
          <w:numId w:val="4"/>
        </w:numPr>
        <w:rPr>
          <w:rFonts w:ascii="Arial" w:hAnsi="Arial" w:cs="Arial"/>
        </w:rPr>
      </w:pPr>
      <w:r w:rsidRPr="007F09F1">
        <w:rPr>
          <w:rFonts w:ascii="Arial" w:hAnsi="Arial" w:cs="Arial"/>
        </w:rPr>
        <w:t>Mechanismy vnitřní evaluace kvality výzkumu</w:t>
      </w:r>
      <w:r w:rsidR="001F61F3" w:rsidRPr="007F09F1">
        <w:rPr>
          <w:rFonts w:ascii="Arial" w:hAnsi="Arial" w:cs="Arial"/>
        </w:rPr>
        <w:t xml:space="preserve"> a jejich soulad s mezinárodní dobrou praxí (CoARA apod.).</w:t>
      </w:r>
    </w:p>
    <w:p w14:paraId="2D6721A5" w14:textId="6327448D" w:rsidR="00151BA0" w:rsidRPr="007F09F1" w:rsidRDefault="00151BA0" w:rsidP="005D33EA">
      <w:pPr>
        <w:pStyle w:val="Odstavecseseznamem"/>
        <w:numPr>
          <w:ilvl w:val="0"/>
          <w:numId w:val="4"/>
        </w:numPr>
        <w:jc w:val="both"/>
        <w:rPr>
          <w:rFonts w:ascii="Arial" w:hAnsi="Arial" w:cs="Arial"/>
        </w:rPr>
      </w:pPr>
      <w:r w:rsidRPr="007F09F1">
        <w:rPr>
          <w:rFonts w:ascii="Arial" w:hAnsi="Arial" w:cs="Arial"/>
        </w:rPr>
        <w:t xml:space="preserve">Systém projektové podpory </w:t>
      </w:r>
      <w:r w:rsidR="00E95CFF" w:rsidRPr="007F09F1">
        <w:rPr>
          <w:rFonts w:ascii="Arial" w:hAnsi="Arial" w:cs="Arial"/>
        </w:rPr>
        <w:t>a transferu znalostí</w:t>
      </w:r>
      <w:r w:rsidR="00A021C5" w:rsidRPr="007F09F1">
        <w:rPr>
          <w:rFonts w:ascii="Arial" w:hAnsi="Arial" w:cs="Arial"/>
        </w:rPr>
        <w:t>.</w:t>
      </w:r>
    </w:p>
    <w:p w14:paraId="59AF7815" w14:textId="5FDA4904" w:rsidR="00151BA0" w:rsidRPr="007F09F1" w:rsidRDefault="00151BA0" w:rsidP="005D33EA">
      <w:pPr>
        <w:pStyle w:val="Odstavecseseznamem"/>
        <w:numPr>
          <w:ilvl w:val="0"/>
          <w:numId w:val="4"/>
        </w:numPr>
        <w:jc w:val="both"/>
        <w:rPr>
          <w:rFonts w:ascii="Arial" w:hAnsi="Arial" w:cs="Arial"/>
        </w:rPr>
      </w:pPr>
      <w:r w:rsidRPr="007F09F1">
        <w:rPr>
          <w:rFonts w:ascii="Arial" w:hAnsi="Arial" w:cs="Arial"/>
        </w:rPr>
        <w:t>Mezinárodní spolupráce ve výzkumu</w:t>
      </w:r>
      <w:r w:rsidR="00A021C5" w:rsidRPr="007F09F1">
        <w:rPr>
          <w:rFonts w:ascii="Arial" w:hAnsi="Arial" w:cs="Arial"/>
        </w:rPr>
        <w:t>.</w:t>
      </w:r>
    </w:p>
    <w:p w14:paraId="2206A98A" w14:textId="275E2C0F" w:rsidR="00151BA0" w:rsidRPr="007F09F1" w:rsidRDefault="00151BA0" w:rsidP="005D33EA">
      <w:pPr>
        <w:pStyle w:val="Odstavecseseznamem"/>
        <w:numPr>
          <w:ilvl w:val="0"/>
          <w:numId w:val="4"/>
        </w:numPr>
        <w:jc w:val="both"/>
        <w:rPr>
          <w:rFonts w:ascii="Arial" w:hAnsi="Arial" w:cs="Arial"/>
        </w:rPr>
      </w:pPr>
      <w:r w:rsidRPr="007F09F1">
        <w:rPr>
          <w:rFonts w:ascii="Arial" w:hAnsi="Arial" w:cs="Arial"/>
        </w:rPr>
        <w:t>Strategie přístupu k informacím a správě výzkumných dat</w:t>
      </w:r>
      <w:r w:rsidR="00A021C5" w:rsidRPr="007F09F1">
        <w:rPr>
          <w:rFonts w:ascii="Arial" w:hAnsi="Arial" w:cs="Arial"/>
        </w:rPr>
        <w:t>.</w:t>
      </w:r>
    </w:p>
    <w:p w14:paraId="1EABF1A9" w14:textId="0C174E5E" w:rsidR="00151BA0" w:rsidRPr="007F09F1" w:rsidRDefault="00E95CFF" w:rsidP="005D33EA">
      <w:pPr>
        <w:pStyle w:val="Odstavecseseznamem"/>
        <w:numPr>
          <w:ilvl w:val="0"/>
          <w:numId w:val="4"/>
        </w:numPr>
        <w:jc w:val="both"/>
        <w:rPr>
          <w:rFonts w:ascii="Arial" w:hAnsi="Arial" w:cs="Arial"/>
        </w:rPr>
      </w:pPr>
      <w:r w:rsidRPr="007F09F1">
        <w:rPr>
          <w:rFonts w:ascii="Arial" w:hAnsi="Arial" w:cs="Arial"/>
        </w:rPr>
        <w:t>Správa výzkumné infrastruktury</w:t>
      </w:r>
      <w:r w:rsidR="00A021C5" w:rsidRPr="007F09F1">
        <w:rPr>
          <w:rFonts w:ascii="Arial" w:hAnsi="Arial" w:cs="Arial"/>
        </w:rPr>
        <w:t>.</w:t>
      </w:r>
      <w:r w:rsidRPr="007F09F1">
        <w:rPr>
          <w:rFonts w:ascii="Arial" w:hAnsi="Arial" w:cs="Arial"/>
        </w:rPr>
        <w:t xml:space="preserve"> </w:t>
      </w:r>
    </w:p>
    <w:p w14:paraId="241E6DB7" w14:textId="1081BFCD" w:rsidR="00301EBC" w:rsidRPr="007F09F1" w:rsidRDefault="00EB0027" w:rsidP="005D33EA">
      <w:pPr>
        <w:pStyle w:val="Odstavecseseznamem"/>
        <w:numPr>
          <w:ilvl w:val="0"/>
          <w:numId w:val="4"/>
        </w:numPr>
        <w:jc w:val="both"/>
        <w:rPr>
          <w:rFonts w:ascii="Arial" w:hAnsi="Arial" w:cs="Arial"/>
        </w:rPr>
      </w:pPr>
      <w:r w:rsidRPr="007F09F1">
        <w:rPr>
          <w:rFonts w:ascii="Arial" w:hAnsi="Arial" w:cs="Arial"/>
        </w:rPr>
        <w:t xml:space="preserve">Smysluplnost vazby </w:t>
      </w:r>
      <w:r w:rsidR="00301EBC" w:rsidRPr="007F09F1">
        <w:rPr>
          <w:rFonts w:ascii="Arial" w:hAnsi="Arial" w:cs="Arial"/>
        </w:rPr>
        <w:t>hodnocení na vnitřní financování</w:t>
      </w:r>
      <w:r w:rsidR="00A021C5" w:rsidRPr="007F09F1">
        <w:rPr>
          <w:rFonts w:ascii="Arial" w:hAnsi="Arial" w:cs="Arial"/>
        </w:rPr>
        <w:t>.</w:t>
      </w:r>
    </w:p>
    <w:p w14:paraId="1DF43098" w14:textId="2EEAA105" w:rsidR="003F660E" w:rsidRPr="007F09F1" w:rsidRDefault="003944F9" w:rsidP="004B7656">
      <w:pPr>
        <w:keepNext/>
        <w:spacing w:after="0"/>
        <w:jc w:val="both"/>
        <w:rPr>
          <w:rFonts w:ascii="Arial" w:hAnsi="Arial" w:cs="Arial"/>
          <w:b/>
        </w:rPr>
      </w:pPr>
      <w:r w:rsidRPr="007F09F1">
        <w:rPr>
          <w:rFonts w:ascii="Arial" w:hAnsi="Arial" w:cs="Arial"/>
          <w:b/>
        </w:rPr>
        <w:t>Pro M</w:t>
      </w:r>
      <w:r w:rsidR="00E95CFF" w:rsidRPr="007F09F1">
        <w:rPr>
          <w:rFonts w:ascii="Arial" w:hAnsi="Arial" w:cs="Arial"/>
          <w:b/>
        </w:rPr>
        <w:t>odul 5</w:t>
      </w:r>
      <w:r w:rsidR="00023CDD" w:rsidRPr="007F09F1">
        <w:rPr>
          <w:rFonts w:ascii="Arial" w:hAnsi="Arial" w:cs="Arial"/>
          <w:b/>
        </w:rPr>
        <w:t xml:space="preserve"> se jedná o tyto </w:t>
      </w:r>
      <w:del w:id="1252" w:author="Autor">
        <w:r w:rsidR="00023CDD" w:rsidRPr="007F09F1" w:rsidDel="003433F2">
          <w:rPr>
            <w:rFonts w:ascii="Arial" w:hAnsi="Arial" w:cs="Arial"/>
            <w:b/>
          </w:rPr>
          <w:delText>indikátory</w:delText>
        </w:r>
      </w:del>
      <w:ins w:id="1253" w:author="Autor">
        <w:r w:rsidR="003433F2" w:rsidRPr="007F09F1">
          <w:rPr>
            <w:rFonts w:ascii="Arial" w:hAnsi="Arial" w:cs="Arial"/>
            <w:b/>
          </w:rPr>
          <w:t>oblasti</w:t>
        </w:r>
      </w:ins>
      <w:ins w:id="1254" w:author="Rulíková Lucie" w:date="2025-05-14T14:33:00Z" w16du:dateUtc="2025-05-14T12:33:00Z">
        <w:r w:rsidR="004B7656" w:rsidRPr="007F09F1">
          <w:rPr>
            <w:rFonts w:ascii="Arial" w:hAnsi="Arial" w:cs="Arial"/>
            <w:b/>
          </w:rPr>
          <w:t>:</w:t>
        </w:r>
      </w:ins>
    </w:p>
    <w:p w14:paraId="1694E38C" w14:textId="33734862" w:rsidR="00E95CFF" w:rsidRPr="007F09F1" w:rsidRDefault="00E95CFF" w:rsidP="005D33EA">
      <w:pPr>
        <w:pStyle w:val="Odstavecseseznamem"/>
        <w:numPr>
          <w:ilvl w:val="0"/>
          <w:numId w:val="4"/>
        </w:numPr>
        <w:jc w:val="both"/>
        <w:rPr>
          <w:rFonts w:ascii="Arial" w:hAnsi="Arial" w:cs="Arial"/>
        </w:rPr>
      </w:pPr>
      <w:r w:rsidRPr="007F09F1">
        <w:rPr>
          <w:rFonts w:ascii="Arial" w:hAnsi="Arial" w:cs="Arial"/>
        </w:rPr>
        <w:t>Vize a výzkumné cíle ve vztahu k misi VO</w:t>
      </w:r>
      <w:r w:rsidR="000E4642" w:rsidRPr="007F09F1">
        <w:rPr>
          <w:rFonts w:ascii="Arial" w:hAnsi="Arial" w:cs="Arial"/>
        </w:rPr>
        <w:t>.</w:t>
      </w:r>
    </w:p>
    <w:p w14:paraId="3F321A68" w14:textId="4E13C606" w:rsidR="00E95CFF" w:rsidRPr="007F09F1" w:rsidRDefault="00E95CFF" w:rsidP="000B3BDD">
      <w:pPr>
        <w:pStyle w:val="Odstavecseseznamem"/>
        <w:numPr>
          <w:ilvl w:val="0"/>
          <w:numId w:val="4"/>
        </w:numPr>
        <w:jc w:val="both"/>
        <w:rPr>
          <w:rFonts w:ascii="Arial" w:hAnsi="Arial" w:cs="Arial"/>
        </w:rPr>
      </w:pPr>
      <w:r w:rsidRPr="007F09F1">
        <w:rPr>
          <w:rFonts w:ascii="Arial" w:hAnsi="Arial" w:cs="Arial"/>
        </w:rPr>
        <w:t>Strategické nástroje rozvoje</w:t>
      </w:r>
      <w:r w:rsidR="000E4642" w:rsidRPr="007F09F1">
        <w:rPr>
          <w:rFonts w:ascii="Arial" w:hAnsi="Arial" w:cs="Arial"/>
        </w:rPr>
        <w:t>.</w:t>
      </w:r>
    </w:p>
    <w:p w14:paraId="07AB2367" w14:textId="0F367EB2" w:rsidR="008C278C" w:rsidRPr="007F09F1" w:rsidRDefault="00712655" w:rsidP="007A50EF">
      <w:pPr>
        <w:pStyle w:val="Nadpis2"/>
      </w:pPr>
      <w:bookmarkStart w:id="1255" w:name="_Toc195174966"/>
      <w:bookmarkStart w:id="1256" w:name="_Toc198129053"/>
      <w:r w:rsidRPr="007F09F1">
        <w:t>Stanovisko k souladu metodik poskytovatelů</w:t>
      </w:r>
      <w:bookmarkEnd w:id="1255"/>
      <w:bookmarkEnd w:id="1256"/>
    </w:p>
    <w:p w14:paraId="4B79E8E1" w14:textId="34EFBDBF" w:rsidR="008C278C" w:rsidRPr="007F09F1" w:rsidRDefault="003F660E" w:rsidP="005D33EA">
      <w:pPr>
        <w:jc w:val="both"/>
        <w:rPr>
          <w:rFonts w:ascii="Arial" w:hAnsi="Arial" w:cs="Arial"/>
        </w:rPr>
      </w:pPr>
      <w:r w:rsidRPr="007F09F1">
        <w:rPr>
          <w:rFonts w:ascii="Arial" w:hAnsi="Arial" w:cs="Arial"/>
        </w:rPr>
        <w:t xml:space="preserve">Metodika je </w:t>
      </w:r>
      <w:r w:rsidR="00077E67" w:rsidRPr="007F09F1">
        <w:rPr>
          <w:rFonts w:ascii="Arial" w:hAnsi="Arial" w:cs="Arial"/>
        </w:rPr>
        <w:t>společným základem</w:t>
      </w:r>
      <w:r w:rsidRPr="007F09F1">
        <w:rPr>
          <w:rFonts w:ascii="Arial" w:hAnsi="Arial" w:cs="Arial"/>
        </w:rPr>
        <w:t xml:space="preserve">, </w:t>
      </w:r>
      <w:r w:rsidR="0016538A" w:rsidRPr="007F09F1">
        <w:rPr>
          <w:rFonts w:ascii="Arial" w:hAnsi="Arial" w:cs="Arial"/>
        </w:rPr>
        <w:t>který</w:t>
      </w:r>
      <w:r w:rsidRPr="007F09F1">
        <w:rPr>
          <w:rFonts w:ascii="Arial" w:hAnsi="Arial" w:cs="Arial"/>
        </w:rPr>
        <w:t xml:space="preserve"> </w:t>
      </w:r>
      <w:r w:rsidR="00B974BC" w:rsidRPr="007F09F1">
        <w:rPr>
          <w:rFonts w:ascii="Arial" w:hAnsi="Arial" w:cs="Arial"/>
        </w:rPr>
        <w:t xml:space="preserve">poskytovatelé </w:t>
      </w:r>
      <w:r w:rsidR="00077E67" w:rsidRPr="007F09F1">
        <w:rPr>
          <w:rFonts w:ascii="Arial" w:hAnsi="Arial" w:cs="Arial"/>
        </w:rPr>
        <w:t xml:space="preserve">na své </w:t>
      </w:r>
      <w:r w:rsidR="001232A3" w:rsidRPr="007F09F1">
        <w:rPr>
          <w:rFonts w:ascii="Arial" w:hAnsi="Arial" w:cs="Arial"/>
        </w:rPr>
        <w:t xml:space="preserve">úrovni </w:t>
      </w:r>
      <w:r w:rsidR="00E211EB" w:rsidRPr="007F09F1">
        <w:rPr>
          <w:rFonts w:ascii="Arial" w:hAnsi="Arial" w:cs="Arial"/>
        </w:rPr>
        <w:t>roz</w:t>
      </w:r>
      <w:r w:rsidRPr="007F09F1">
        <w:rPr>
          <w:rFonts w:ascii="Arial" w:hAnsi="Arial" w:cs="Arial"/>
        </w:rPr>
        <w:t xml:space="preserve">pracují a specifikují dle svého zaměření a potřeb s tím, že principy hodnocení </w:t>
      </w:r>
      <w:r w:rsidR="001232A3" w:rsidRPr="007F09F1">
        <w:rPr>
          <w:rFonts w:ascii="Arial" w:hAnsi="Arial" w:cs="Arial"/>
        </w:rPr>
        <w:t>dle Metodiky musí být zachovány</w:t>
      </w:r>
      <w:r w:rsidR="00077E67" w:rsidRPr="007F09F1">
        <w:rPr>
          <w:rFonts w:ascii="Arial" w:hAnsi="Arial" w:cs="Arial"/>
        </w:rPr>
        <w:t>. Zároveň RVVI/</w:t>
      </w:r>
      <w:r w:rsidR="00774898" w:rsidRPr="007F09F1">
        <w:rPr>
          <w:rFonts w:ascii="Arial" w:hAnsi="Arial" w:cs="Arial"/>
        </w:rPr>
        <w:t>ÚV</w:t>
      </w:r>
      <w:r w:rsidR="00CD0B69" w:rsidRPr="007F09F1">
        <w:rPr>
          <w:rFonts w:ascii="Arial" w:hAnsi="Arial" w:cs="Arial"/>
        </w:rPr>
        <w:t xml:space="preserve"> metodicky zajišťuje </w:t>
      </w:r>
      <w:r w:rsidR="00077E67" w:rsidRPr="007F09F1">
        <w:rPr>
          <w:rFonts w:ascii="Arial" w:hAnsi="Arial" w:cs="Arial"/>
        </w:rPr>
        <w:t>nezbytné společné parametry metodik</w:t>
      </w:r>
      <w:r w:rsidR="00B22913" w:rsidRPr="007F09F1">
        <w:rPr>
          <w:rFonts w:ascii="Arial" w:hAnsi="Arial" w:cs="Arial"/>
        </w:rPr>
        <w:t xml:space="preserve"> poskytovatelů</w:t>
      </w:r>
      <w:r w:rsidR="00023CDD" w:rsidRPr="007F09F1">
        <w:rPr>
          <w:rFonts w:ascii="Arial" w:hAnsi="Arial" w:cs="Arial"/>
        </w:rPr>
        <w:t xml:space="preserve">. </w:t>
      </w:r>
      <w:r w:rsidR="00791114" w:rsidRPr="007F09F1">
        <w:rPr>
          <w:rFonts w:ascii="Arial" w:hAnsi="Arial" w:cs="Arial"/>
        </w:rPr>
        <w:t>Proto p</w:t>
      </w:r>
      <w:r w:rsidR="008C278C" w:rsidRPr="007F09F1">
        <w:rPr>
          <w:rFonts w:ascii="Arial" w:hAnsi="Arial" w:cs="Arial"/>
        </w:rPr>
        <w:t xml:space="preserve">oskytovatel </w:t>
      </w:r>
      <w:r w:rsidR="00023CDD" w:rsidRPr="007F09F1">
        <w:rPr>
          <w:rFonts w:ascii="Arial" w:hAnsi="Arial" w:cs="Arial"/>
        </w:rPr>
        <w:t xml:space="preserve">nejpozději 6 </w:t>
      </w:r>
      <w:r w:rsidR="001F3AA3" w:rsidRPr="007F09F1">
        <w:rPr>
          <w:rFonts w:ascii="Arial" w:hAnsi="Arial" w:cs="Arial"/>
        </w:rPr>
        <w:t>měsíců</w:t>
      </w:r>
      <w:r w:rsidRPr="007F09F1">
        <w:rPr>
          <w:rFonts w:ascii="Arial" w:hAnsi="Arial" w:cs="Arial"/>
        </w:rPr>
        <w:t xml:space="preserve"> před </w:t>
      </w:r>
      <w:r w:rsidR="00D425D4" w:rsidRPr="007F09F1">
        <w:rPr>
          <w:rFonts w:ascii="Arial" w:hAnsi="Arial" w:cs="Arial"/>
        </w:rPr>
        <w:t xml:space="preserve">zahájením </w:t>
      </w:r>
      <w:r w:rsidRPr="007F09F1">
        <w:rPr>
          <w:rFonts w:ascii="Arial" w:hAnsi="Arial" w:cs="Arial"/>
        </w:rPr>
        <w:t>hodnocení</w:t>
      </w:r>
      <w:r w:rsidR="00B974BC" w:rsidRPr="007F09F1">
        <w:rPr>
          <w:rFonts w:ascii="Arial" w:hAnsi="Arial" w:cs="Arial"/>
        </w:rPr>
        <w:t xml:space="preserve"> VO</w:t>
      </w:r>
      <w:r w:rsidRPr="007F09F1">
        <w:rPr>
          <w:rFonts w:ascii="Arial" w:hAnsi="Arial" w:cs="Arial"/>
        </w:rPr>
        <w:t xml:space="preserve"> předloží </w:t>
      </w:r>
      <w:r w:rsidR="00B974BC" w:rsidRPr="007F09F1">
        <w:rPr>
          <w:rFonts w:ascii="Arial" w:hAnsi="Arial" w:cs="Arial"/>
        </w:rPr>
        <w:t>návrh</w:t>
      </w:r>
      <w:r w:rsidR="009D6665" w:rsidRPr="007F09F1">
        <w:rPr>
          <w:rFonts w:ascii="Arial" w:hAnsi="Arial" w:cs="Arial"/>
        </w:rPr>
        <w:t xml:space="preserve"> </w:t>
      </w:r>
      <w:r w:rsidR="00B974BC" w:rsidRPr="007F09F1">
        <w:rPr>
          <w:rFonts w:ascii="Arial" w:hAnsi="Arial" w:cs="Arial"/>
        </w:rPr>
        <w:t xml:space="preserve">metodiky </w:t>
      </w:r>
      <w:r w:rsidRPr="007F09F1">
        <w:rPr>
          <w:rFonts w:ascii="Arial" w:hAnsi="Arial" w:cs="Arial"/>
        </w:rPr>
        <w:t>k</w:t>
      </w:r>
      <w:r w:rsidR="00B46BE7" w:rsidRPr="007F09F1">
        <w:rPr>
          <w:rFonts w:ascii="Arial" w:hAnsi="Arial" w:cs="Arial"/>
        </w:rPr>
        <w:t xml:space="preserve"> </w:t>
      </w:r>
      <w:ins w:id="1257" w:author="Autor">
        <w:r w:rsidR="00644006" w:rsidRPr="007F09F1">
          <w:rPr>
            <w:rFonts w:ascii="Arial" w:hAnsi="Arial" w:cs="Arial"/>
          </w:rPr>
          <w:t>ověření souladu</w:t>
        </w:r>
        <w:commentRangeStart w:id="1258"/>
        <w:commentRangeEnd w:id="1258"/>
        <w:del w:id="1259" w:author="Autor">
          <w:r w:rsidR="00E40DF8" w:rsidRPr="007F09F1" w:rsidDel="00BC0E0A">
            <w:rPr>
              <w:rStyle w:val="Odkaznakoment"/>
            </w:rPr>
            <w:commentReference w:id="1258"/>
          </w:r>
        </w:del>
      </w:ins>
      <w:r w:rsidR="00BC0E0A" w:rsidRPr="007F09F1">
        <w:rPr>
          <w:rFonts w:ascii="Arial" w:hAnsi="Arial" w:cs="Arial"/>
        </w:rPr>
        <w:t xml:space="preserve"> </w:t>
      </w:r>
      <w:r w:rsidRPr="007F09F1">
        <w:rPr>
          <w:rFonts w:ascii="Arial" w:hAnsi="Arial" w:cs="Arial"/>
        </w:rPr>
        <w:t>RVVI, přičemž uvede</w:t>
      </w:r>
      <w:ins w:id="1260" w:author="Rulíková Lucie" w:date="2025-05-14T14:33:00Z" w16du:dateUtc="2025-05-14T12:33:00Z">
        <w:r w:rsidR="004B7656" w:rsidRPr="007F09F1">
          <w:rPr>
            <w:rFonts w:ascii="Arial" w:hAnsi="Arial" w:cs="Arial"/>
          </w:rPr>
          <w:t>:</w:t>
        </w:r>
      </w:ins>
    </w:p>
    <w:p w14:paraId="67E9E094" w14:textId="7AC8778A" w:rsidR="00C56387" w:rsidRPr="007F09F1" w:rsidRDefault="00C56387" w:rsidP="005D33EA">
      <w:pPr>
        <w:pStyle w:val="Odstavecseseznamem"/>
        <w:numPr>
          <w:ilvl w:val="0"/>
          <w:numId w:val="6"/>
        </w:numPr>
        <w:jc w:val="both"/>
        <w:rPr>
          <w:rFonts w:ascii="Arial" w:hAnsi="Arial" w:cs="Arial"/>
        </w:rPr>
      </w:pPr>
      <w:r w:rsidRPr="007F09F1">
        <w:rPr>
          <w:rFonts w:ascii="Arial" w:hAnsi="Arial" w:cs="Arial"/>
        </w:rPr>
        <w:t>Základní parametrické údaje o VO</w:t>
      </w:r>
      <w:r w:rsidRPr="007F09F1">
        <w:rPr>
          <w:rFonts w:ascii="Arial" w:hAnsi="Arial" w:cs="Arial"/>
          <w:color w:val="000000"/>
        </w:rPr>
        <w:t xml:space="preserve"> dle části B </w:t>
      </w:r>
      <w:ins w:id="1261" w:author="Rulíková Lucie" w:date="2025-05-14T14:33:00Z" w16du:dateUtc="2025-05-14T12:33:00Z">
        <w:r w:rsidR="004B7656" w:rsidRPr="007F09F1">
          <w:rPr>
            <w:rFonts w:ascii="Arial" w:hAnsi="Arial" w:cs="Arial"/>
            <w:color w:val="000000"/>
          </w:rPr>
          <w:t>P</w:t>
        </w:r>
      </w:ins>
      <w:del w:id="1262" w:author="Rulíková Lucie" w:date="2025-05-14T14:33:00Z" w16du:dateUtc="2025-05-14T12:33:00Z">
        <w:r w:rsidRPr="007F09F1" w:rsidDel="004B7656">
          <w:rPr>
            <w:rFonts w:ascii="Arial" w:hAnsi="Arial" w:cs="Arial"/>
            <w:color w:val="000000"/>
          </w:rPr>
          <w:delText>p</w:delText>
        </w:r>
      </w:del>
      <w:r w:rsidRPr="007F09F1">
        <w:rPr>
          <w:rFonts w:ascii="Arial" w:hAnsi="Arial" w:cs="Arial"/>
          <w:color w:val="000000"/>
        </w:rPr>
        <w:t>řílohy č. 2</w:t>
      </w:r>
      <w:ins w:id="1263" w:author="Rulíková Lucie" w:date="2025-05-14T14:33:00Z" w16du:dateUtc="2025-05-14T12:33:00Z">
        <w:r w:rsidR="004B7656" w:rsidRPr="007F09F1">
          <w:rPr>
            <w:rFonts w:ascii="Arial" w:hAnsi="Arial" w:cs="Arial"/>
            <w:color w:val="000000"/>
          </w:rPr>
          <w:t>.</w:t>
        </w:r>
      </w:ins>
    </w:p>
    <w:p w14:paraId="31C2762B" w14:textId="6E3D9479" w:rsidR="003F660E" w:rsidRPr="007F09F1" w:rsidRDefault="00381FB8" w:rsidP="005D33EA">
      <w:pPr>
        <w:pStyle w:val="Odstavecseseznamem"/>
        <w:numPr>
          <w:ilvl w:val="0"/>
          <w:numId w:val="6"/>
        </w:numPr>
        <w:jc w:val="both"/>
        <w:rPr>
          <w:rFonts w:ascii="Arial" w:hAnsi="Arial" w:cs="Arial"/>
        </w:rPr>
      </w:pPr>
      <w:r w:rsidRPr="007F09F1">
        <w:rPr>
          <w:rFonts w:ascii="Arial" w:hAnsi="Arial" w:cs="Arial"/>
        </w:rPr>
        <w:t>Způsob hodnocení</w:t>
      </w:r>
      <w:r w:rsidR="003F660E" w:rsidRPr="007F09F1">
        <w:rPr>
          <w:rFonts w:ascii="Arial" w:hAnsi="Arial" w:cs="Arial"/>
        </w:rPr>
        <w:t xml:space="preserve"> sledovaných</w:t>
      </w:r>
      <w:ins w:id="1264" w:author="Rulíková Lucie" w:date="2025-05-14T14:33:00Z" w16du:dateUtc="2025-05-14T12:33:00Z">
        <w:r w:rsidR="004B7656" w:rsidRPr="007F09F1">
          <w:rPr>
            <w:rFonts w:ascii="Arial" w:hAnsi="Arial" w:cs="Arial"/>
          </w:rPr>
          <w:t xml:space="preserve"> </w:t>
        </w:r>
      </w:ins>
      <w:del w:id="1265" w:author="Autor">
        <w:r w:rsidR="003F660E" w:rsidRPr="007F09F1" w:rsidDel="003A571C">
          <w:rPr>
            <w:rFonts w:ascii="Arial" w:hAnsi="Arial" w:cs="Arial"/>
          </w:rPr>
          <w:delText xml:space="preserve"> indikátor</w:delText>
        </w:r>
        <w:r w:rsidRPr="007F09F1" w:rsidDel="003A571C">
          <w:rPr>
            <w:rFonts w:ascii="Arial" w:hAnsi="Arial" w:cs="Arial"/>
          </w:rPr>
          <w:delText>ů</w:delText>
        </w:r>
      </w:del>
      <w:ins w:id="1266" w:author="Autor">
        <w:r w:rsidR="003A571C" w:rsidRPr="007F09F1">
          <w:rPr>
            <w:rFonts w:ascii="Arial" w:hAnsi="Arial" w:cs="Arial"/>
          </w:rPr>
          <w:t>oblastí</w:t>
        </w:r>
      </w:ins>
      <w:r w:rsidR="00B974BC" w:rsidRPr="007F09F1">
        <w:rPr>
          <w:rFonts w:ascii="Arial" w:hAnsi="Arial" w:cs="Arial"/>
        </w:rPr>
        <w:t>.</w:t>
      </w:r>
    </w:p>
    <w:p w14:paraId="68990AC5" w14:textId="1167498F" w:rsidR="003F660E" w:rsidRPr="007F09F1" w:rsidRDefault="003F660E" w:rsidP="005D33EA">
      <w:pPr>
        <w:pStyle w:val="Odstavecseseznamem"/>
        <w:numPr>
          <w:ilvl w:val="0"/>
          <w:numId w:val="6"/>
        </w:numPr>
        <w:jc w:val="both"/>
        <w:rPr>
          <w:rFonts w:ascii="Arial" w:hAnsi="Arial" w:cs="Arial"/>
        </w:rPr>
      </w:pPr>
      <w:r w:rsidRPr="007F09F1">
        <w:rPr>
          <w:rFonts w:ascii="Arial" w:hAnsi="Arial" w:cs="Arial"/>
        </w:rPr>
        <w:t>Hodnocenou jednotku</w:t>
      </w:r>
      <w:r w:rsidR="00381FB8" w:rsidRPr="007F09F1">
        <w:rPr>
          <w:rFonts w:ascii="Arial" w:hAnsi="Arial" w:cs="Arial"/>
        </w:rPr>
        <w:t xml:space="preserve"> ve </w:t>
      </w:r>
      <w:commentRangeStart w:id="1267"/>
      <w:r w:rsidR="00381FB8" w:rsidRPr="007F09F1">
        <w:rPr>
          <w:rFonts w:ascii="Arial" w:hAnsi="Arial" w:cs="Arial"/>
        </w:rPr>
        <w:t>všech modulech</w:t>
      </w:r>
      <w:ins w:id="1268" w:author="Rulíková Lucie" w:date="2025-05-14T14:33:00Z" w16du:dateUtc="2025-05-14T12:33:00Z">
        <w:r w:rsidR="004B7656" w:rsidRPr="007F09F1">
          <w:rPr>
            <w:rFonts w:ascii="Arial" w:hAnsi="Arial" w:cs="Arial"/>
          </w:rPr>
          <w:t>.</w:t>
        </w:r>
      </w:ins>
      <w:ins w:id="1269" w:author="Autor">
        <w:r w:rsidR="000A71FA" w:rsidRPr="007F09F1">
          <w:rPr>
            <w:rStyle w:val="Znakapoznpodarou"/>
            <w:rFonts w:ascii="Arial" w:hAnsi="Arial" w:cs="Arial"/>
          </w:rPr>
          <w:footnoteReference w:id="20"/>
        </w:r>
      </w:ins>
      <w:del w:id="1271" w:author="Rulíková Lucie" w:date="2025-05-14T14:33:00Z" w16du:dateUtc="2025-05-14T12:33:00Z">
        <w:r w:rsidR="00B974BC" w:rsidRPr="007F09F1" w:rsidDel="004B7656">
          <w:rPr>
            <w:rFonts w:ascii="Arial" w:hAnsi="Arial" w:cs="Arial"/>
          </w:rPr>
          <w:delText>.</w:delText>
        </w:r>
      </w:del>
      <w:r w:rsidR="00381FB8" w:rsidRPr="007F09F1">
        <w:rPr>
          <w:rFonts w:ascii="Arial" w:hAnsi="Arial" w:cs="Arial"/>
        </w:rPr>
        <w:t xml:space="preserve"> </w:t>
      </w:r>
      <w:commentRangeEnd w:id="1267"/>
      <w:r w:rsidR="000A71FA" w:rsidRPr="007F09F1">
        <w:rPr>
          <w:rStyle w:val="Odkaznakoment"/>
        </w:rPr>
        <w:commentReference w:id="1267"/>
      </w:r>
    </w:p>
    <w:p w14:paraId="70FF1FD3" w14:textId="1E9D1D8D" w:rsidR="002F61C3" w:rsidRPr="007F09F1" w:rsidRDefault="00381FB8" w:rsidP="005D33EA">
      <w:pPr>
        <w:pStyle w:val="Odstavecseseznamem"/>
        <w:numPr>
          <w:ilvl w:val="0"/>
          <w:numId w:val="6"/>
        </w:numPr>
        <w:jc w:val="both"/>
        <w:rPr>
          <w:rFonts w:ascii="Arial" w:hAnsi="Arial" w:cs="Arial"/>
        </w:rPr>
      </w:pPr>
      <w:r w:rsidRPr="007F09F1">
        <w:rPr>
          <w:rFonts w:ascii="Arial" w:hAnsi="Arial" w:cs="Arial"/>
        </w:rPr>
        <w:t xml:space="preserve">Mechanismy jmenování </w:t>
      </w:r>
      <w:r w:rsidR="00585FBC" w:rsidRPr="007F09F1">
        <w:rPr>
          <w:rFonts w:ascii="Arial" w:hAnsi="Arial" w:cs="Arial"/>
        </w:rPr>
        <w:t>EP</w:t>
      </w:r>
      <w:r w:rsidRPr="007F09F1">
        <w:rPr>
          <w:rFonts w:ascii="Arial" w:hAnsi="Arial" w:cs="Arial"/>
        </w:rPr>
        <w:t>, včetně ošetření stře</w:t>
      </w:r>
      <w:r w:rsidR="00585FBC" w:rsidRPr="007F09F1">
        <w:rPr>
          <w:rFonts w:ascii="Arial" w:hAnsi="Arial" w:cs="Arial"/>
        </w:rPr>
        <w:t>tu zájmů</w:t>
      </w:r>
      <w:r w:rsidR="00B974BC" w:rsidRPr="007F09F1">
        <w:rPr>
          <w:rFonts w:ascii="Arial" w:hAnsi="Arial" w:cs="Arial"/>
        </w:rPr>
        <w:t>.</w:t>
      </w:r>
    </w:p>
    <w:p w14:paraId="627973A1" w14:textId="176AB0D9" w:rsidR="00023CDD" w:rsidRPr="007F09F1" w:rsidRDefault="00895A8C" w:rsidP="005D33EA">
      <w:pPr>
        <w:pStyle w:val="Odstavecseseznamem"/>
        <w:numPr>
          <w:ilvl w:val="0"/>
          <w:numId w:val="6"/>
        </w:numPr>
        <w:jc w:val="both"/>
        <w:rPr>
          <w:rFonts w:ascii="Arial" w:hAnsi="Arial" w:cs="Arial"/>
        </w:rPr>
      </w:pPr>
      <w:commentRangeStart w:id="1272"/>
      <w:r w:rsidRPr="007F09F1">
        <w:rPr>
          <w:rFonts w:ascii="Arial" w:hAnsi="Arial" w:cs="Arial"/>
        </w:rPr>
        <w:t>M</w:t>
      </w:r>
      <w:r w:rsidR="003F660E" w:rsidRPr="007F09F1">
        <w:rPr>
          <w:rFonts w:ascii="Arial" w:hAnsi="Arial" w:cs="Arial"/>
        </w:rPr>
        <w:t>etody</w:t>
      </w:r>
      <w:commentRangeEnd w:id="1272"/>
      <w:r w:rsidR="001C3C1C" w:rsidRPr="007F09F1">
        <w:rPr>
          <w:rStyle w:val="Odkaznakoment"/>
        </w:rPr>
        <w:commentReference w:id="1272"/>
      </w:r>
      <w:r w:rsidR="00C413A3" w:rsidRPr="007F09F1">
        <w:rPr>
          <w:rFonts w:ascii="Arial" w:hAnsi="Arial" w:cs="Arial"/>
        </w:rPr>
        <w:t xml:space="preserve"> </w:t>
      </w:r>
      <w:r w:rsidR="001F3AA3" w:rsidRPr="007F09F1">
        <w:rPr>
          <w:rFonts w:ascii="Arial" w:hAnsi="Arial" w:cs="Arial"/>
        </w:rPr>
        <w:t xml:space="preserve">agregování celkového hodnocení a </w:t>
      </w:r>
      <w:r w:rsidR="00643E9A" w:rsidRPr="007F09F1">
        <w:rPr>
          <w:rFonts w:ascii="Arial" w:hAnsi="Arial" w:cs="Arial"/>
        </w:rPr>
        <w:t xml:space="preserve">využití výsledků hodnocení jako klíčového podkladu </w:t>
      </w:r>
      <w:r w:rsidR="001F3AA3" w:rsidRPr="007F09F1">
        <w:rPr>
          <w:rFonts w:ascii="Arial" w:hAnsi="Arial" w:cs="Arial"/>
        </w:rPr>
        <w:t>řízení a financování VaVaI ve své působnosti</w:t>
      </w:r>
      <w:r w:rsidR="00B974BC" w:rsidRPr="007F09F1">
        <w:rPr>
          <w:rFonts w:ascii="Arial" w:hAnsi="Arial" w:cs="Arial"/>
        </w:rPr>
        <w:t>.</w:t>
      </w:r>
      <w:r w:rsidR="001F3AA3" w:rsidRPr="007F09F1">
        <w:rPr>
          <w:rFonts w:ascii="Arial" w:hAnsi="Arial" w:cs="Arial"/>
        </w:rPr>
        <w:t xml:space="preserve"> </w:t>
      </w:r>
    </w:p>
    <w:p w14:paraId="20522A6C" w14:textId="6BCFC4E9" w:rsidR="003F660E" w:rsidRPr="007F09F1" w:rsidRDefault="00381FB8" w:rsidP="005D33EA">
      <w:pPr>
        <w:pStyle w:val="Odstavecseseznamem"/>
        <w:numPr>
          <w:ilvl w:val="0"/>
          <w:numId w:val="6"/>
        </w:numPr>
        <w:jc w:val="both"/>
        <w:rPr>
          <w:rFonts w:ascii="Arial" w:hAnsi="Arial" w:cs="Arial"/>
        </w:rPr>
      </w:pPr>
      <w:r w:rsidRPr="007F09F1">
        <w:rPr>
          <w:rFonts w:ascii="Arial" w:hAnsi="Arial" w:cs="Arial"/>
        </w:rPr>
        <w:t>Způsob vyhodnocování reflexe či implementaci předchozího celkového hodnocení VO</w:t>
      </w:r>
      <w:r w:rsidR="00B974BC" w:rsidRPr="007F09F1">
        <w:rPr>
          <w:rFonts w:ascii="Arial" w:hAnsi="Arial" w:cs="Arial"/>
        </w:rPr>
        <w:t>.</w:t>
      </w:r>
    </w:p>
    <w:p w14:paraId="260A8008" w14:textId="63DE10B4" w:rsidR="00381FB8" w:rsidRPr="007F09F1" w:rsidRDefault="00381FB8" w:rsidP="005D33EA">
      <w:pPr>
        <w:pStyle w:val="Odstavecseseznamem"/>
        <w:numPr>
          <w:ilvl w:val="0"/>
          <w:numId w:val="6"/>
        </w:numPr>
        <w:jc w:val="both"/>
        <w:rPr>
          <w:rFonts w:ascii="Arial" w:hAnsi="Arial" w:cs="Arial"/>
        </w:rPr>
      </w:pPr>
      <w:r w:rsidRPr="007F09F1">
        <w:rPr>
          <w:rFonts w:ascii="Arial" w:hAnsi="Arial" w:cs="Arial"/>
        </w:rPr>
        <w:t xml:space="preserve">Podpůrné informační a datové zdroje sloužící jako podklad pro samotné hodnocení v uvedených </w:t>
      </w:r>
      <w:del w:id="1273" w:author="Autor">
        <w:r w:rsidRPr="007F09F1" w:rsidDel="003A571C">
          <w:rPr>
            <w:rFonts w:ascii="Arial" w:hAnsi="Arial" w:cs="Arial"/>
          </w:rPr>
          <w:delText>indikátorech</w:delText>
        </w:r>
      </w:del>
      <w:ins w:id="1274" w:author="Autor">
        <w:r w:rsidR="003A571C" w:rsidRPr="007F09F1">
          <w:rPr>
            <w:rFonts w:ascii="Arial" w:hAnsi="Arial" w:cs="Arial"/>
          </w:rPr>
          <w:t>oblastech</w:t>
        </w:r>
      </w:ins>
      <w:r w:rsidR="00B974BC" w:rsidRPr="007F09F1">
        <w:rPr>
          <w:rFonts w:ascii="Arial" w:hAnsi="Arial" w:cs="Arial"/>
        </w:rPr>
        <w:t>.</w:t>
      </w:r>
      <w:r w:rsidRPr="007F09F1">
        <w:rPr>
          <w:rFonts w:ascii="Arial" w:hAnsi="Arial" w:cs="Arial"/>
        </w:rPr>
        <w:t xml:space="preserve"> </w:t>
      </w:r>
    </w:p>
    <w:p w14:paraId="25C92263" w14:textId="081B6DB1" w:rsidR="00CD0B69" w:rsidRPr="007F09F1" w:rsidRDefault="00CD0B69" w:rsidP="005D33EA">
      <w:pPr>
        <w:jc w:val="both"/>
        <w:rPr>
          <w:rFonts w:ascii="Arial" w:hAnsi="Arial" w:cs="Arial"/>
        </w:rPr>
      </w:pPr>
      <w:r w:rsidRPr="007F09F1">
        <w:rPr>
          <w:rFonts w:ascii="Arial" w:hAnsi="Arial" w:cs="Arial"/>
        </w:rPr>
        <w:t>RVVI/</w:t>
      </w:r>
      <w:r w:rsidR="00774898" w:rsidRPr="007F09F1">
        <w:rPr>
          <w:rFonts w:ascii="Arial" w:hAnsi="Arial" w:cs="Arial"/>
        </w:rPr>
        <w:t>ÚV</w:t>
      </w:r>
      <w:r w:rsidRPr="007F09F1">
        <w:rPr>
          <w:rFonts w:ascii="Arial" w:hAnsi="Arial" w:cs="Arial"/>
        </w:rPr>
        <w:t xml:space="preserve"> si pro účely přípravy stanoviska </w:t>
      </w:r>
      <w:r w:rsidR="006839F5" w:rsidRPr="007F09F1">
        <w:rPr>
          <w:rFonts w:ascii="Arial" w:hAnsi="Arial" w:cs="Arial"/>
        </w:rPr>
        <w:t>může vyžádat vyjádření</w:t>
      </w:r>
      <w:r w:rsidRPr="007F09F1">
        <w:rPr>
          <w:rFonts w:ascii="Arial" w:hAnsi="Arial" w:cs="Arial"/>
        </w:rPr>
        <w:t xml:space="preserve"> KHV.</w:t>
      </w:r>
    </w:p>
    <w:p w14:paraId="66BB3204" w14:textId="78B74787" w:rsidR="00643E9A" w:rsidRPr="007F09F1" w:rsidRDefault="00643E9A" w:rsidP="007A50EF">
      <w:pPr>
        <w:pStyle w:val="Nadpis2"/>
      </w:pPr>
      <w:bookmarkStart w:id="1275" w:name="_Toc195174967"/>
      <w:bookmarkStart w:id="1276" w:name="_Toc198129054"/>
      <w:r w:rsidRPr="007F09F1">
        <w:t>Výstupy z hodnocení poskytovatelů pro jednání tripartit</w:t>
      </w:r>
      <w:bookmarkEnd w:id="1275"/>
      <w:bookmarkEnd w:id="1276"/>
    </w:p>
    <w:p w14:paraId="679E2F3E" w14:textId="49CD328B" w:rsidR="00444BD8" w:rsidRPr="007F09F1" w:rsidRDefault="004B4ADB" w:rsidP="005D33EA">
      <w:pPr>
        <w:jc w:val="both"/>
        <w:rPr>
          <w:rFonts w:ascii="Arial" w:hAnsi="Arial" w:cs="Arial"/>
        </w:rPr>
      </w:pPr>
      <w:r w:rsidRPr="007F09F1">
        <w:rPr>
          <w:rFonts w:ascii="Arial" w:hAnsi="Arial" w:cs="Arial"/>
        </w:rPr>
        <w:t xml:space="preserve">Výstupem z úrovně poskytovatele je </w:t>
      </w:r>
      <w:r w:rsidR="00ED2F3D" w:rsidRPr="007F09F1">
        <w:rPr>
          <w:rFonts w:ascii="Arial" w:hAnsi="Arial" w:cs="Arial"/>
        </w:rPr>
        <w:t xml:space="preserve">evaluační </w:t>
      </w:r>
      <w:r w:rsidRPr="007F09F1">
        <w:rPr>
          <w:rFonts w:ascii="Arial" w:hAnsi="Arial" w:cs="Arial"/>
        </w:rPr>
        <w:t>zpráva pro VO</w:t>
      </w:r>
      <w:r w:rsidR="00ED2F3D" w:rsidRPr="007F09F1">
        <w:rPr>
          <w:rFonts w:ascii="Arial" w:hAnsi="Arial" w:cs="Arial"/>
        </w:rPr>
        <w:t xml:space="preserve"> obsahující agregova</w:t>
      </w:r>
      <w:r w:rsidR="003944F9" w:rsidRPr="007F09F1">
        <w:rPr>
          <w:rFonts w:ascii="Arial" w:hAnsi="Arial" w:cs="Arial"/>
        </w:rPr>
        <w:t xml:space="preserve">né informace z hodnocení podle Modulů </w:t>
      </w:r>
      <w:r w:rsidR="00ED2F3D" w:rsidRPr="007F09F1">
        <w:rPr>
          <w:rFonts w:ascii="Arial" w:hAnsi="Arial" w:cs="Arial"/>
        </w:rPr>
        <w:t>3 až</w:t>
      </w:r>
      <w:r w:rsidR="00A37479" w:rsidRPr="007F09F1">
        <w:rPr>
          <w:rFonts w:ascii="Arial" w:hAnsi="Arial" w:cs="Arial"/>
        </w:rPr>
        <w:t xml:space="preserve"> </w:t>
      </w:r>
      <w:commentRangeStart w:id="1277"/>
      <w:r w:rsidR="00ED2F3D" w:rsidRPr="007F09F1">
        <w:rPr>
          <w:rFonts w:ascii="Arial" w:hAnsi="Arial" w:cs="Arial"/>
        </w:rPr>
        <w:t>5</w:t>
      </w:r>
      <w:ins w:id="1278" w:author="Rulíková Lucie" w:date="2025-05-14T14:34:00Z" w16du:dateUtc="2025-05-14T12:34:00Z">
        <w:r w:rsidR="004B7656" w:rsidRPr="007F09F1">
          <w:rPr>
            <w:rFonts w:ascii="Arial" w:hAnsi="Arial" w:cs="Arial"/>
          </w:rPr>
          <w:t>.</w:t>
        </w:r>
      </w:ins>
      <w:ins w:id="1279" w:author="Autor">
        <w:r w:rsidR="00B00672" w:rsidRPr="007F09F1">
          <w:rPr>
            <w:rStyle w:val="Znakapoznpodarou"/>
            <w:rFonts w:ascii="Arial" w:hAnsi="Arial" w:cs="Arial"/>
          </w:rPr>
          <w:footnoteReference w:id="21"/>
        </w:r>
      </w:ins>
      <w:del w:id="1281" w:author="Rulíková Lucie" w:date="2025-05-14T14:34:00Z" w16du:dateUtc="2025-05-14T12:34:00Z">
        <w:r w:rsidR="009F0CAC" w:rsidRPr="007F09F1" w:rsidDel="004B7656">
          <w:rPr>
            <w:rFonts w:ascii="Arial" w:hAnsi="Arial" w:cs="Arial"/>
          </w:rPr>
          <w:delText>.</w:delText>
        </w:r>
      </w:del>
      <w:commentRangeEnd w:id="1277"/>
      <w:r w:rsidR="00B00672" w:rsidRPr="007F09F1">
        <w:rPr>
          <w:rStyle w:val="Odkaznakoment"/>
        </w:rPr>
        <w:commentReference w:id="1277"/>
      </w:r>
      <w:r w:rsidR="009F0CAC" w:rsidRPr="007F09F1">
        <w:rPr>
          <w:rFonts w:ascii="Arial" w:hAnsi="Arial" w:cs="Arial"/>
        </w:rPr>
        <w:t xml:space="preserve"> Obsahuje také </w:t>
      </w:r>
      <w:r w:rsidR="00ED2F3D" w:rsidRPr="007F09F1">
        <w:rPr>
          <w:rFonts w:ascii="Arial" w:hAnsi="Arial" w:cs="Arial"/>
        </w:rPr>
        <w:t>jak</w:t>
      </w:r>
      <w:del w:id="1282" w:author="Autor">
        <w:r w:rsidR="00ED2F3D" w:rsidRPr="007F09F1" w:rsidDel="00E407B5">
          <w:rPr>
            <w:rFonts w:ascii="Arial" w:hAnsi="Arial" w:cs="Arial"/>
          </w:rPr>
          <w:delText xml:space="preserve"> </w:delText>
        </w:r>
        <w:commentRangeStart w:id="1283"/>
        <w:r w:rsidR="009F0CAC" w:rsidRPr="007F09F1" w:rsidDel="00E407B5">
          <w:rPr>
            <w:rFonts w:ascii="Arial" w:hAnsi="Arial" w:cs="Arial"/>
          </w:rPr>
          <w:delText xml:space="preserve">popis </w:delText>
        </w:r>
        <w:r w:rsidR="00C413A3" w:rsidRPr="007F09F1" w:rsidDel="00E407B5">
          <w:rPr>
            <w:rFonts w:ascii="Arial" w:hAnsi="Arial" w:cs="Arial"/>
          </w:rPr>
          <w:delText xml:space="preserve">nastavení </w:delText>
        </w:r>
        <w:r w:rsidR="00ED2F3D" w:rsidRPr="007F09F1" w:rsidDel="00E407B5">
          <w:rPr>
            <w:rFonts w:ascii="Arial" w:hAnsi="Arial" w:cs="Arial"/>
          </w:rPr>
          <w:delText>procesů</w:delText>
        </w:r>
      </w:del>
      <w:ins w:id="1284" w:author="Autor">
        <w:r w:rsidR="00E407B5" w:rsidRPr="007F09F1">
          <w:t xml:space="preserve"> </w:t>
        </w:r>
        <w:r w:rsidR="00E407B5" w:rsidRPr="007F09F1">
          <w:rPr>
            <w:rFonts w:ascii="Arial" w:hAnsi="Arial" w:cs="Arial"/>
          </w:rPr>
          <w:t>informaci o dodržení nastavených procesů</w:t>
        </w:r>
      </w:ins>
      <w:r w:rsidR="00ED2F3D" w:rsidRPr="007F09F1">
        <w:rPr>
          <w:rFonts w:ascii="Arial" w:hAnsi="Arial" w:cs="Arial"/>
        </w:rPr>
        <w:t xml:space="preserve">, </w:t>
      </w:r>
      <w:commentRangeEnd w:id="1283"/>
      <w:r w:rsidR="00BC4F8B" w:rsidRPr="007F09F1">
        <w:rPr>
          <w:rStyle w:val="Odkaznakoment"/>
        </w:rPr>
        <w:commentReference w:id="1283"/>
      </w:r>
      <w:r w:rsidR="00ED2F3D" w:rsidRPr="007F09F1">
        <w:rPr>
          <w:rFonts w:ascii="Arial" w:hAnsi="Arial" w:cs="Arial"/>
        </w:rPr>
        <w:t>tak vlastní výsledky hodnocení VO s dostatečným odůvodněním</w:t>
      </w:r>
      <w:r w:rsidRPr="007F09F1">
        <w:rPr>
          <w:rFonts w:ascii="Arial" w:hAnsi="Arial" w:cs="Arial"/>
        </w:rPr>
        <w:t xml:space="preserve">. </w:t>
      </w:r>
      <w:r w:rsidR="00ED2F3D" w:rsidRPr="007F09F1">
        <w:rPr>
          <w:rFonts w:ascii="Arial" w:hAnsi="Arial" w:cs="Arial"/>
        </w:rPr>
        <w:t>Další p</w:t>
      </w:r>
      <w:r w:rsidR="00643E9A" w:rsidRPr="007F09F1">
        <w:rPr>
          <w:rFonts w:ascii="Arial" w:hAnsi="Arial" w:cs="Arial"/>
        </w:rPr>
        <w:t>odobu výstupů ze své úrovně hodnocení specifik</w:t>
      </w:r>
      <w:r w:rsidR="00ED2F3D" w:rsidRPr="007F09F1">
        <w:rPr>
          <w:rFonts w:ascii="Arial" w:hAnsi="Arial" w:cs="Arial"/>
        </w:rPr>
        <w:t>uje poskytovatel, přičemž j</w:t>
      </w:r>
      <w:r w:rsidR="00643E9A" w:rsidRPr="007F09F1">
        <w:rPr>
          <w:rFonts w:ascii="Arial" w:hAnsi="Arial" w:cs="Arial"/>
        </w:rPr>
        <w:t>ejich nutnou součástí jsou</w:t>
      </w:r>
      <w:r w:rsidRPr="007F09F1">
        <w:rPr>
          <w:rFonts w:ascii="Arial" w:hAnsi="Arial" w:cs="Arial"/>
        </w:rPr>
        <w:t xml:space="preserve"> parametry dle 4.3 a dle přílohy č. </w:t>
      </w:r>
      <w:r w:rsidR="004D2764" w:rsidRPr="007F09F1">
        <w:rPr>
          <w:rFonts w:ascii="Arial" w:hAnsi="Arial" w:cs="Arial"/>
        </w:rPr>
        <w:t xml:space="preserve">2 </w:t>
      </w:r>
      <w:r w:rsidRPr="007F09F1">
        <w:rPr>
          <w:rFonts w:ascii="Arial" w:hAnsi="Arial" w:cs="Arial"/>
        </w:rPr>
        <w:t>Metodiky</w:t>
      </w:r>
      <w:r w:rsidR="00ED2F3D" w:rsidRPr="007F09F1">
        <w:rPr>
          <w:rFonts w:ascii="Arial" w:hAnsi="Arial" w:cs="Arial"/>
        </w:rPr>
        <w:t xml:space="preserve">. </w:t>
      </w:r>
      <w:r w:rsidR="00643E9A" w:rsidRPr="007F09F1">
        <w:rPr>
          <w:rFonts w:ascii="Arial" w:hAnsi="Arial" w:cs="Arial"/>
          <w:iCs/>
        </w:rPr>
        <w:t>Výstupy hodnocení z</w:t>
      </w:r>
      <w:r w:rsidR="009D6665" w:rsidRPr="007F09F1">
        <w:rPr>
          <w:rFonts w:ascii="Arial" w:hAnsi="Arial" w:cs="Arial"/>
          <w:iCs/>
        </w:rPr>
        <w:t xml:space="preserve"> </w:t>
      </w:r>
      <w:r w:rsidR="00643E9A" w:rsidRPr="007F09F1">
        <w:rPr>
          <w:rFonts w:ascii="Arial" w:hAnsi="Arial" w:cs="Arial"/>
          <w:iCs/>
        </w:rPr>
        <w:t xml:space="preserve">úrovně poskytovatele </w:t>
      </w:r>
      <w:r w:rsidR="00D425D4" w:rsidRPr="007F09F1">
        <w:rPr>
          <w:rFonts w:ascii="Arial" w:hAnsi="Arial" w:cs="Arial"/>
          <w:iCs/>
        </w:rPr>
        <w:t xml:space="preserve">v podobě evaluační zprávy </w:t>
      </w:r>
      <w:r w:rsidR="00643E9A" w:rsidRPr="007F09F1">
        <w:rPr>
          <w:rFonts w:ascii="Arial" w:hAnsi="Arial" w:cs="Arial"/>
          <w:iCs/>
        </w:rPr>
        <w:t>slouží jako podklad k projednání výsle</w:t>
      </w:r>
      <w:r w:rsidR="00CD1EAA" w:rsidRPr="007F09F1">
        <w:rPr>
          <w:rFonts w:ascii="Arial" w:hAnsi="Arial" w:cs="Arial"/>
          <w:iCs/>
        </w:rPr>
        <w:t>dků hodnocení formou tripartit dle kapitoly 5</w:t>
      </w:r>
      <w:r w:rsidR="00643E9A" w:rsidRPr="007F09F1">
        <w:rPr>
          <w:rFonts w:ascii="Arial" w:hAnsi="Arial" w:cs="Arial"/>
          <w:iCs/>
        </w:rPr>
        <w:t xml:space="preserve">. </w:t>
      </w:r>
      <w:r w:rsidR="00643E9A" w:rsidRPr="007F09F1">
        <w:rPr>
          <w:rFonts w:ascii="Arial" w:hAnsi="Arial" w:cs="Arial"/>
        </w:rPr>
        <w:t xml:space="preserve">Tyto výstupy </w:t>
      </w:r>
      <w:r w:rsidR="00206861" w:rsidRPr="007F09F1">
        <w:rPr>
          <w:rFonts w:ascii="Arial" w:hAnsi="Arial" w:cs="Arial"/>
        </w:rPr>
        <w:t xml:space="preserve">včetně odůvodnění </w:t>
      </w:r>
      <w:r w:rsidR="009F0CAC" w:rsidRPr="007F09F1">
        <w:rPr>
          <w:rFonts w:ascii="Arial" w:hAnsi="Arial" w:cs="Arial"/>
        </w:rPr>
        <w:t xml:space="preserve">jsou </w:t>
      </w:r>
      <w:r w:rsidR="00643E9A" w:rsidRPr="007F09F1">
        <w:rPr>
          <w:rFonts w:ascii="Arial" w:hAnsi="Arial" w:cs="Arial"/>
        </w:rPr>
        <w:t xml:space="preserve">po provedení hodnocení </w:t>
      </w:r>
      <w:r w:rsidR="006839F5" w:rsidRPr="007F09F1">
        <w:rPr>
          <w:rFonts w:ascii="Arial" w:hAnsi="Arial" w:cs="Arial"/>
        </w:rPr>
        <w:t>zveřejněny</w:t>
      </w:r>
      <w:r w:rsidR="00ED2F3D" w:rsidRPr="007F09F1">
        <w:rPr>
          <w:rFonts w:ascii="Arial" w:hAnsi="Arial" w:cs="Arial"/>
        </w:rPr>
        <w:t>.</w:t>
      </w:r>
    </w:p>
    <w:p w14:paraId="6BEA46F2" w14:textId="77777777" w:rsidR="00444BD8" w:rsidRPr="007F09F1" w:rsidRDefault="00444BD8" w:rsidP="005D33EA">
      <w:pPr>
        <w:rPr>
          <w:rFonts w:ascii="Arial" w:hAnsi="Arial" w:cs="Arial"/>
        </w:rPr>
      </w:pPr>
      <w:r w:rsidRPr="007F09F1">
        <w:rPr>
          <w:rFonts w:ascii="Arial" w:hAnsi="Arial" w:cs="Arial"/>
        </w:rPr>
        <w:lastRenderedPageBreak/>
        <w:br w:type="page"/>
      </w:r>
    </w:p>
    <w:p w14:paraId="6D7EAAEE" w14:textId="7190BDDB" w:rsidR="005D6D91" w:rsidRPr="007F09F1" w:rsidRDefault="005D6D91" w:rsidP="007A50EF">
      <w:pPr>
        <w:pStyle w:val="Nadpis1"/>
      </w:pPr>
      <w:bookmarkStart w:id="1285" w:name="_Toc195174968"/>
      <w:bookmarkStart w:id="1286" w:name="_Toc198129055"/>
      <w:bookmarkStart w:id="1287" w:name="_Toc160113322"/>
      <w:r w:rsidRPr="007F09F1">
        <w:lastRenderedPageBreak/>
        <w:t>Projednání výsledků hodnocení formou tripartit</w:t>
      </w:r>
      <w:bookmarkEnd w:id="1285"/>
      <w:bookmarkEnd w:id="1286"/>
      <w:r w:rsidRPr="007F09F1">
        <w:t xml:space="preserve"> </w:t>
      </w:r>
      <w:bookmarkEnd w:id="1287"/>
    </w:p>
    <w:p w14:paraId="58D07298" w14:textId="77777777" w:rsidR="00D22A31" w:rsidRPr="007F09F1" w:rsidRDefault="00D22A31" w:rsidP="005D33EA">
      <w:pPr>
        <w:rPr>
          <w:rFonts w:ascii="Arial" w:hAnsi="Arial" w:cs="Arial"/>
        </w:rPr>
      </w:pPr>
    </w:p>
    <w:p w14:paraId="58D8003D" w14:textId="77777777" w:rsidR="00D425D4" w:rsidRPr="007F09F1" w:rsidRDefault="00D425D4" w:rsidP="007A50EF">
      <w:pPr>
        <w:pStyle w:val="Nadpis2"/>
      </w:pPr>
      <w:bookmarkStart w:id="1288" w:name="_Toc195174969"/>
      <w:bookmarkStart w:id="1289" w:name="_Toc198129056"/>
      <w:r w:rsidRPr="007F09F1">
        <w:t>Formát jednání</w:t>
      </w:r>
      <w:bookmarkEnd w:id="1288"/>
      <w:bookmarkEnd w:id="1289"/>
      <w:r w:rsidRPr="007F09F1">
        <w:t xml:space="preserve"> </w:t>
      </w:r>
    </w:p>
    <w:p w14:paraId="718DF7B4" w14:textId="01D8CC0F" w:rsidR="00D425D4" w:rsidRPr="007F09F1" w:rsidRDefault="00073999" w:rsidP="005D33EA">
      <w:pPr>
        <w:spacing w:after="0"/>
        <w:jc w:val="both"/>
        <w:rPr>
          <w:rFonts w:ascii="Arial" w:hAnsi="Arial" w:cs="Arial"/>
          <w:iCs/>
        </w:rPr>
      </w:pPr>
      <w:r w:rsidRPr="007F09F1">
        <w:rPr>
          <w:rFonts w:ascii="Arial" w:hAnsi="Arial" w:cs="Arial"/>
          <w:iCs/>
        </w:rPr>
        <w:t>P</w:t>
      </w:r>
      <w:r w:rsidR="00D425D4" w:rsidRPr="007F09F1">
        <w:rPr>
          <w:rFonts w:ascii="Arial" w:hAnsi="Arial" w:cs="Arial"/>
          <w:iCs/>
        </w:rPr>
        <w:t>rojednání výsledků hodnocení se vždy účastní tři strany (tripartita):</w:t>
      </w:r>
    </w:p>
    <w:p w14:paraId="6E64A288" w14:textId="25DD2710" w:rsidR="00D425D4" w:rsidRPr="007F09F1" w:rsidRDefault="00D425D4" w:rsidP="005D33EA">
      <w:pPr>
        <w:numPr>
          <w:ilvl w:val="0"/>
          <w:numId w:val="22"/>
        </w:numPr>
        <w:spacing w:after="0"/>
        <w:jc w:val="both"/>
        <w:rPr>
          <w:rFonts w:ascii="Arial" w:hAnsi="Arial" w:cs="Arial"/>
          <w:iCs/>
        </w:rPr>
      </w:pPr>
      <w:r w:rsidRPr="007F09F1">
        <w:rPr>
          <w:rFonts w:ascii="Arial" w:hAnsi="Arial" w:cs="Arial"/>
          <w:iCs/>
        </w:rPr>
        <w:t>zástupci poskytovatele</w:t>
      </w:r>
      <w:r w:rsidRPr="007F09F1">
        <w:rPr>
          <w:rStyle w:val="Znakapoznpodarou"/>
          <w:rFonts w:ascii="Arial" w:hAnsi="Arial" w:cs="Arial"/>
          <w:iCs/>
        </w:rPr>
        <w:footnoteReference w:id="22"/>
      </w:r>
      <w:r w:rsidRPr="007F09F1">
        <w:rPr>
          <w:rFonts w:ascii="Arial" w:hAnsi="Arial" w:cs="Arial"/>
          <w:iCs/>
        </w:rPr>
        <w:t xml:space="preserve"> a jím přizvaní odborníci (např. zástupci odborného poradního orgánu poskytovatele/zřizovatele)</w:t>
      </w:r>
      <w:ins w:id="1290" w:author="Rulíková Lucie" w:date="2025-05-14T14:35:00Z" w16du:dateUtc="2025-05-14T12:35:00Z">
        <w:r w:rsidR="004B7656" w:rsidRPr="007F09F1">
          <w:rPr>
            <w:rFonts w:ascii="Arial" w:hAnsi="Arial" w:cs="Arial"/>
            <w:iCs/>
          </w:rPr>
          <w:t>,</w:t>
        </w:r>
      </w:ins>
      <w:del w:id="1291" w:author="Rulíková Lucie" w:date="2025-05-14T14:35:00Z" w16du:dateUtc="2025-05-14T12:35:00Z">
        <w:r w:rsidRPr="007F09F1" w:rsidDel="004B7656">
          <w:rPr>
            <w:rFonts w:ascii="Arial" w:hAnsi="Arial" w:cs="Arial"/>
            <w:iCs/>
          </w:rPr>
          <w:delText>;</w:delText>
        </w:r>
      </w:del>
    </w:p>
    <w:p w14:paraId="25BC3C36" w14:textId="0286E159" w:rsidR="00D425D4" w:rsidRPr="007F09F1" w:rsidRDefault="00D425D4" w:rsidP="005D33EA">
      <w:pPr>
        <w:numPr>
          <w:ilvl w:val="0"/>
          <w:numId w:val="22"/>
        </w:numPr>
        <w:spacing w:after="0"/>
        <w:jc w:val="both"/>
        <w:rPr>
          <w:rFonts w:ascii="Arial" w:hAnsi="Arial" w:cs="Arial"/>
          <w:iCs/>
        </w:rPr>
      </w:pPr>
      <w:r w:rsidRPr="007F09F1">
        <w:rPr>
          <w:rFonts w:ascii="Arial" w:hAnsi="Arial" w:cs="Arial"/>
          <w:iCs/>
        </w:rPr>
        <w:t xml:space="preserve">zástupci </w:t>
      </w:r>
      <w:commentRangeStart w:id="1292"/>
      <w:r w:rsidRPr="007F09F1">
        <w:rPr>
          <w:rFonts w:ascii="Arial" w:hAnsi="Arial" w:cs="Arial"/>
          <w:iCs/>
        </w:rPr>
        <w:t>R</w:t>
      </w:r>
      <w:ins w:id="1293" w:author="Autor">
        <w:r w:rsidR="00970186" w:rsidRPr="007F09F1">
          <w:rPr>
            <w:rFonts w:ascii="Arial" w:hAnsi="Arial" w:cs="Arial"/>
            <w:iCs/>
          </w:rPr>
          <w:t>VVI</w:t>
        </w:r>
      </w:ins>
      <w:del w:id="1294" w:author="Autor">
        <w:r w:rsidRPr="007F09F1" w:rsidDel="00970186">
          <w:rPr>
            <w:rFonts w:ascii="Arial" w:hAnsi="Arial" w:cs="Arial"/>
            <w:iCs/>
          </w:rPr>
          <w:delText>ad</w:delText>
        </w:r>
      </w:del>
      <w:commentRangeEnd w:id="1292"/>
      <w:r w:rsidR="00970186" w:rsidRPr="007F09F1">
        <w:rPr>
          <w:rStyle w:val="Odkaznakoment"/>
        </w:rPr>
        <w:commentReference w:id="1292"/>
      </w:r>
      <w:del w:id="1295" w:author="Autor">
        <w:r w:rsidRPr="007F09F1" w:rsidDel="00970186">
          <w:rPr>
            <w:rFonts w:ascii="Arial" w:hAnsi="Arial" w:cs="Arial"/>
            <w:iCs/>
          </w:rPr>
          <w:delText>y</w:delText>
        </w:r>
      </w:del>
      <w:r w:rsidRPr="007F09F1">
        <w:rPr>
          <w:rFonts w:ascii="Arial" w:hAnsi="Arial" w:cs="Arial"/>
          <w:iCs/>
        </w:rPr>
        <w:t>/</w:t>
      </w:r>
      <w:r w:rsidR="00774898" w:rsidRPr="007F09F1">
        <w:rPr>
          <w:rFonts w:ascii="Arial" w:hAnsi="Arial" w:cs="Arial"/>
          <w:iCs/>
        </w:rPr>
        <w:t>ÚV</w:t>
      </w:r>
      <w:ins w:id="1296" w:author="Rulíková Lucie" w:date="2025-05-14T14:35:00Z" w16du:dateUtc="2025-05-14T12:35:00Z">
        <w:r w:rsidR="004B7656" w:rsidRPr="007F09F1">
          <w:rPr>
            <w:rFonts w:ascii="Arial" w:hAnsi="Arial" w:cs="Arial"/>
            <w:iCs/>
          </w:rPr>
          <w:t>,</w:t>
        </w:r>
      </w:ins>
      <w:del w:id="1297" w:author="Rulíková Lucie" w:date="2025-05-14T14:35:00Z" w16du:dateUtc="2025-05-14T12:35:00Z">
        <w:r w:rsidRPr="007F09F1" w:rsidDel="004B7656">
          <w:rPr>
            <w:rFonts w:ascii="Arial" w:hAnsi="Arial" w:cs="Arial"/>
            <w:iCs/>
          </w:rPr>
          <w:delText>;</w:delText>
        </w:r>
      </w:del>
    </w:p>
    <w:p w14:paraId="415EA062" w14:textId="694A0362" w:rsidR="00D425D4" w:rsidRPr="007F09F1" w:rsidRDefault="00D425D4" w:rsidP="005D33EA">
      <w:pPr>
        <w:numPr>
          <w:ilvl w:val="0"/>
          <w:numId w:val="22"/>
        </w:numPr>
        <w:spacing w:after="0"/>
        <w:ind w:left="714" w:hanging="357"/>
        <w:jc w:val="both"/>
        <w:rPr>
          <w:rFonts w:ascii="Arial" w:hAnsi="Arial" w:cs="Arial"/>
          <w:iCs/>
        </w:rPr>
      </w:pPr>
      <w:r w:rsidRPr="007F09F1">
        <w:rPr>
          <w:rFonts w:ascii="Arial" w:hAnsi="Arial" w:cs="Arial"/>
          <w:iCs/>
        </w:rPr>
        <w:t>(místo)předsedové Odborných panelů.</w:t>
      </w:r>
    </w:p>
    <w:p w14:paraId="33FA8664" w14:textId="433CC77B" w:rsidR="006839F5" w:rsidRPr="007F09F1" w:rsidRDefault="005D6D91" w:rsidP="007A50EF">
      <w:pPr>
        <w:pStyle w:val="Nadpis2"/>
      </w:pPr>
      <w:bookmarkStart w:id="1298" w:name="_Toc195174970"/>
      <w:bookmarkStart w:id="1299" w:name="_Toc198129057"/>
      <w:r w:rsidRPr="007F09F1">
        <w:t xml:space="preserve">Předmět </w:t>
      </w:r>
      <w:r w:rsidR="00291F96" w:rsidRPr="007F09F1">
        <w:t xml:space="preserve">a výstupy </w:t>
      </w:r>
      <w:r w:rsidRPr="007F09F1">
        <w:t>jednání</w:t>
      </w:r>
      <w:r w:rsidR="00291F96" w:rsidRPr="007F09F1">
        <w:t xml:space="preserve"> </w:t>
      </w:r>
      <w:r w:rsidR="00037E2B" w:rsidRPr="007F09F1">
        <w:t xml:space="preserve">kompletní </w:t>
      </w:r>
      <w:r w:rsidR="00291F96" w:rsidRPr="007F09F1">
        <w:t>tripartity</w:t>
      </w:r>
      <w:bookmarkEnd w:id="1298"/>
      <w:bookmarkEnd w:id="1299"/>
      <w:r w:rsidR="00291F96" w:rsidRPr="007F09F1">
        <w:t xml:space="preserve"> </w:t>
      </w:r>
    </w:p>
    <w:p w14:paraId="0C9B2D96" w14:textId="4179B80E" w:rsidR="00037E2B" w:rsidRPr="007F09F1" w:rsidRDefault="006839F5" w:rsidP="005D33EA">
      <w:pPr>
        <w:jc w:val="both"/>
        <w:rPr>
          <w:rFonts w:ascii="Arial" w:hAnsi="Arial" w:cs="Arial"/>
        </w:rPr>
      </w:pPr>
      <w:r w:rsidRPr="007F09F1">
        <w:rPr>
          <w:rFonts w:ascii="Arial" w:hAnsi="Arial" w:cs="Arial"/>
        </w:rPr>
        <w:t>Návazně na pravidelné kompletní pětileté hodnocení (dále jen „kompletní hodnocení“) na</w:t>
      </w:r>
      <w:r w:rsidR="00086A7A" w:rsidRPr="007F09F1">
        <w:rPr>
          <w:rFonts w:ascii="Arial" w:hAnsi="Arial" w:cs="Arial"/>
        </w:rPr>
        <w:t> </w:t>
      </w:r>
      <w:r w:rsidRPr="007F09F1">
        <w:rPr>
          <w:rFonts w:ascii="Arial" w:hAnsi="Arial" w:cs="Arial"/>
        </w:rPr>
        <w:t>národní úrovni a úrovni poskytovatele probíhá jednání</w:t>
      </w:r>
      <w:r w:rsidR="00671A57" w:rsidRPr="007F09F1">
        <w:rPr>
          <w:rFonts w:ascii="Arial" w:hAnsi="Arial" w:cs="Arial"/>
        </w:rPr>
        <w:t xml:space="preserve"> </w:t>
      </w:r>
      <w:r w:rsidR="00037E2B" w:rsidRPr="007F09F1">
        <w:rPr>
          <w:rFonts w:ascii="Arial" w:hAnsi="Arial" w:cs="Arial"/>
        </w:rPr>
        <w:t>kompletní tripartity v daném segmentu.</w:t>
      </w:r>
    </w:p>
    <w:p w14:paraId="75E4E17E" w14:textId="4C1ECC85" w:rsidR="006839F5" w:rsidRPr="007F09F1" w:rsidRDefault="006839F5" w:rsidP="005D33EA">
      <w:pPr>
        <w:jc w:val="both"/>
        <w:rPr>
          <w:rFonts w:ascii="Arial" w:hAnsi="Arial" w:cs="Arial"/>
        </w:rPr>
      </w:pPr>
      <w:r w:rsidRPr="007F09F1">
        <w:rPr>
          <w:rFonts w:ascii="Arial" w:hAnsi="Arial" w:cs="Arial"/>
        </w:rPr>
        <w:t>Tripartita představuje formát, kdy všechny zúčastněné strany mají příležitost uplatnit své pohledy na kompletní hodnocení VO a umožňuje sdílení informací, konsolidace pohledu na</w:t>
      </w:r>
      <w:r w:rsidR="00086A7A" w:rsidRPr="007F09F1">
        <w:rPr>
          <w:rFonts w:ascii="Arial" w:hAnsi="Arial" w:cs="Arial"/>
        </w:rPr>
        <w:t> </w:t>
      </w:r>
      <w:r w:rsidRPr="007F09F1">
        <w:rPr>
          <w:rFonts w:ascii="Arial" w:hAnsi="Arial" w:cs="Arial"/>
        </w:rPr>
        <w:t>hodnocení VO na základě hodnocení ve všech modulech, do nichž přispívají vstupy z</w:t>
      </w:r>
      <w:r w:rsidR="000B3BDD" w:rsidRPr="007F09F1">
        <w:rPr>
          <w:rFonts w:ascii="Arial" w:hAnsi="Arial" w:cs="Arial"/>
        </w:rPr>
        <w:t> </w:t>
      </w:r>
      <w:r w:rsidRPr="007F09F1">
        <w:rPr>
          <w:rFonts w:ascii="Arial" w:hAnsi="Arial" w:cs="Arial"/>
        </w:rPr>
        <w:t xml:space="preserve">národní úrovně a z úrovně poskytovatele. </w:t>
      </w:r>
    </w:p>
    <w:p w14:paraId="68AB98AE" w14:textId="6D82437B" w:rsidR="006839F5" w:rsidRPr="007F09F1" w:rsidRDefault="006839F5" w:rsidP="005D33EA">
      <w:pPr>
        <w:jc w:val="both"/>
        <w:rPr>
          <w:rFonts w:ascii="Arial" w:hAnsi="Arial" w:cs="Arial"/>
        </w:rPr>
      </w:pPr>
      <w:del w:id="1300" w:author="Autor">
        <w:r w:rsidRPr="007F09F1" w:rsidDel="001F4B78">
          <w:rPr>
            <w:rFonts w:ascii="Arial" w:hAnsi="Arial" w:cs="Arial"/>
          </w:rPr>
          <w:delText xml:space="preserve">Hlavním </w:delText>
        </w:r>
      </w:del>
      <w:ins w:id="1301" w:author="Autor">
        <w:r w:rsidR="001F4B78" w:rsidRPr="007F09F1">
          <w:rPr>
            <w:rFonts w:ascii="Arial" w:hAnsi="Arial" w:cs="Arial"/>
          </w:rPr>
          <w:t>C</w:t>
        </w:r>
      </w:ins>
      <w:del w:id="1302" w:author="Autor">
        <w:r w:rsidRPr="007F09F1" w:rsidDel="001F4B78">
          <w:rPr>
            <w:rFonts w:ascii="Arial" w:hAnsi="Arial" w:cs="Arial"/>
          </w:rPr>
          <w:delText>c</w:delText>
        </w:r>
      </w:del>
      <w:r w:rsidRPr="007F09F1">
        <w:rPr>
          <w:rFonts w:ascii="Arial" w:hAnsi="Arial" w:cs="Arial"/>
        </w:rPr>
        <w:t xml:space="preserve">ílem </w:t>
      </w:r>
      <w:r w:rsidR="00037E2B" w:rsidRPr="007F09F1">
        <w:rPr>
          <w:rFonts w:ascii="Arial" w:hAnsi="Arial" w:cs="Arial"/>
        </w:rPr>
        <w:t xml:space="preserve">kompletní tripartity </w:t>
      </w:r>
      <w:r w:rsidRPr="007F09F1">
        <w:rPr>
          <w:rFonts w:ascii="Arial" w:hAnsi="Arial" w:cs="Arial"/>
        </w:rPr>
        <w:t xml:space="preserve">je zakončení procesu </w:t>
      </w:r>
      <w:commentRangeStart w:id="1303"/>
      <w:r w:rsidRPr="007F09F1">
        <w:rPr>
          <w:rFonts w:ascii="Arial" w:hAnsi="Arial" w:cs="Arial"/>
        </w:rPr>
        <w:t>hodnocení</w:t>
      </w:r>
      <w:commentRangeEnd w:id="1303"/>
      <w:r w:rsidR="00EC7607" w:rsidRPr="007F09F1">
        <w:rPr>
          <w:rStyle w:val="Odkaznakoment"/>
        </w:rPr>
        <w:commentReference w:id="1303"/>
      </w:r>
      <w:r w:rsidRPr="007F09F1">
        <w:rPr>
          <w:rFonts w:ascii="Arial" w:hAnsi="Arial" w:cs="Arial"/>
        </w:rPr>
        <w:t xml:space="preserve">. Výstupem </w:t>
      </w:r>
      <w:r w:rsidR="00AC671A" w:rsidRPr="007F09F1">
        <w:rPr>
          <w:rFonts w:ascii="Arial" w:hAnsi="Arial" w:cs="Arial"/>
        </w:rPr>
        <w:t xml:space="preserve">kompletní </w:t>
      </w:r>
      <w:r w:rsidRPr="007F09F1">
        <w:rPr>
          <w:rFonts w:ascii="Arial" w:hAnsi="Arial" w:cs="Arial"/>
        </w:rPr>
        <w:t xml:space="preserve">tripartity je rozhodnutí </w:t>
      </w:r>
      <w:r w:rsidR="00A80591" w:rsidRPr="007F09F1">
        <w:rPr>
          <w:rFonts w:ascii="Arial" w:hAnsi="Arial" w:cs="Arial"/>
        </w:rPr>
        <w:t xml:space="preserve">o </w:t>
      </w:r>
      <w:r w:rsidRPr="007F09F1">
        <w:rPr>
          <w:rFonts w:ascii="Arial" w:hAnsi="Arial" w:cs="Arial"/>
        </w:rPr>
        <w:t>zařazení VO na hodnoticí škále. Podkladem jednání jsou výsledky hodnocení na národní úrovni tak</w:t>
      </w:r>
      <w:r w:rsidR="00671A57" w:rsidRPr="007F09F1">
        <w:rPr>
          <w:rFonts w:ascii="Arial" w:hAnsi="Arial" w:cs="Arial"/>
        </w:rPr>
        <w:t>,</w:t>
      </w:r>
      <w:r w:rsidRPr="007F09F1">
        <w:rPr>
          <w:rFonts w:ascii="Arial" w:hAnsi="Arial" w:cs="Arial"/>
        </w:rPr>
        <w:t xml:space="preserve"> jak jsou veřejně přís</w:t>
      </w:r>
      <w:r w:rsidR="00AC671A" w:rsidRPr="007F09F1">
        <w:rPr>
          <w:rFonts w:ascii="Arial" w:hAnsi="Arial" w:cs="Arial"/>
        </w:rPr>
        <w:t xml:space="preserve">tupné z webových stránek RVVI, </w:t>
      </w:r>
      <w:r w:rsidRPr="007F09F1">
        <w:rPr>
          <w:rFonts w:ascii="Arial" w:hAnsi="Arial" w:cs="Arial"/>
        </w:rPr>
        <w:t>a</w:t>
      </w:r>
      <w:r w:rsidR="00086A7A" w:rsidRPr="007F09F1">
        <w:rPr>
          <w:rFonts w:ascii="Arial" w:hAnsi="Arial" w:cs="Arial"/>
        </w:rPr>
        <w:t> </w:t>
      </w:r>
      <w:r w:rsidRPr="007F09F1">
        <w:rPr>
          <w:rFonts w:ascii="Arial" w:hAnsi="Arial" w:cs="Arial"/>
        </w:rPr>
        <w:t>výsledky hodnocení prováděného na úrovni poskytovatele</w:t>
      </w:r>
      <w:r w:rsidR="009D2A07" w:rsidRPr="007F09F1">
        <w:rPr>
          <w:rFonts w:ascii="Arial" w:hAnsi="Arial" w:cs="Arial"/>
        </w:rPr>
        <w:t>, které jsou zveřejněny poskytovatelem</w:t>
      </w:r>
      <w:ins w:id="1304" w:author="Rulíková Lucie" w:date="2025-05-14T14:37:00Z" w16du:dateUtc="2025-05-14T12:37:00Z">
        <w:r w:rsidR="004B7656" w:rsidRPr="007F09F1">
          <w:rPr>
            <w:rFonts w:ascii="Arial" w:hAnsi="Arial" w:cs="Arial"/>
          </w:rPr>
          <w:t xml:space="preserve"> </w:t>
        </w:r>
      </w:ins>
      <w:del w:id="1305" w:author="Rulíková Lucie" w:date="2025-05-14T14:37:00Z" w16du:dateUtc="2025-05-14T12:37:00Z">
        <w:r w:rsidRPr="007F09F1" w:rsidDel="004B7656">
          <w:rPr>
            <w:rFonts w:ascii="Arial" w:hAnsi="Arial" w:cs="Arial"/>
          </w:rPr>
          <w:delText xml:space="preserve">. Jedná se o výstupy specifikované </w:delText>
        </w:r>
      </w:del>
      <w:ins w:id="1306" w:author="Rulíková Lucie" w:date="2025-05-14T14:37:00Z" w16du:dateUtc="2025-05-14T12:37:00Z">
        <w:r w:rsidR="004B7656" w:rsidRPr="007F09F1">
          <w:rPr>
            <w:rFonts w:ascii="Arial" w:hAnsi="Arial" w:cs="Arial"/>
          </w:rPr>
          <w:t>(</w:t>
        </w:r>
      </w:ins>
      <w:r w:rsidRPr="007F09F1">
        <w:rPr>
          <w:rFonts w:ascii="Arial" w:hAnsi="Arial" w:cs="Arial"/>
        </w:rPr>
        <w:t>v</w:t>
      </w:r>
      <w:ins w:id="1307" w:author="Rulíková Lucie" w:date="2025-05-14T14:37:00Z" w16du:dateUtc="2025-05-14T12:37:00Z">
        <w:r w:rsidR="004B7656" w:rsidRPr="007F09F1">
          <w:rPr>
            <w:rFonts w:ascii="Arial" w:hAnsi="Arial" w:cs="Arial"/>
          </w:rPr>
          <w:t>iz</w:t>
        </w:r>
      </w:ins>
      <w:r w:rsidRPr="007F09F1">
        <w:rPr>
          <w:rFonts w:ascii="Arial" w:hAnsi="Arial" w:cs="Arial"/>
        </w:rPr>
        <w:t xml:space="preserve"> </w:t>
      </w:r>
      <w:ins w:id="1308" w:author="Rulíková Lucie" w:date="2025-05-14T14:37:00Z" w16du:dateUtc="2025-05-14T12:37:00Z">
        <w:r w:rsidR="004B7656" w:rsidRPr="007F09F1">
          <w:rPr>
            <w:rFonts w:ascii="Arial" w:hAnsi="Arial" w:cs="Arial"/>
          </w:rPr>
          <w:t>k</w:t>
        </w:r>
      </w:ins>
      <w:del w:id="1309" w:author="Rulíková Lucie" w:date="2025-05-14T14:37:00Z" w16du:dateUtc="2025-05-14T12:37:00Z">
        <w:r w:rsidRPr="007F09F1" w:rsidDel="004B7656">
          <w:rPr>
            <w:rFonts w:ascii="Arial" w:hAnsi="Arial" w:cs="Arial"/>
          </w:rPr>
          <w:delText>k</w:delText>
        </w:r>
      </w:del>
      <w:r w:rsidRPr="007F09F1">
        <w:rPr>
          <w:rFonts w:ascii="Arial" w:hAnsi="Arial" w:cs="Arial"/>
        </w:rPr>
        <w:t>apitol</w:t>
      </w:r>
      <w:del w:id="1310" w:author="Rulíková Lucie" w:date="2025-05-14T14:37:00Z" w16du:dateUtc="2025-05-14T12:37:00Z">
        <w:r w:rsidRPr="007F09F1" w:rsidDel="004B7656">
          <w:rPr>
            <w:rFonts w:ascii="Arial" w:hAnsi="Arial" w:cs="Arial"/>
          </w:rPr>
          <w:delText>e</w:delText>
        </w:r>
      </w:del>
      <w:ins w:id="1311" w:author="Rulíková Lucie" w:date="2025-05-14T14:37:00Z" w16du:dateUtc="2025-05-14T12:37:00Z">
        <w:r w:rsidR="004B7656" w:rsidRPr="007F09F1">
          <w:rPr>
            <w:rFonts w:ascii="Arial" w:hAnsi="Arial" w:cs="Arial"/>
          </w:rPr>
          <w:t>a</w:t>
        </w:r>
      </w:ins>
      <w:r w:rsidRPr="007F09F1">
        <w:rPr>
          <w:rFonts w:ascii="Arial" w:hAnsi="Arial" w:cs="Arial"/>
        </w:rPr>
        <w:t xml:space="preserve"> 4</w:t>
      </w:r>
      <w:ins w:id="1312" w:author="Rulíková Lucie" w:date="2025-05-14T14:37:00Z" w16du:dateUtc="2025-05-14T12:37:00Z">
        <w:r w:rsidR="004B7656" w:rsidRPr="007F09F1">
          <w:rPr>
            <w:rFonts w:ascii="Arial" w:hAnsi="Arial" w:cs="Arial"/>
          </w:rPr>
          <w:t>)</w:t>
        </w:r>
      </w:ins>
      <w:r w:rsidRPr="007F09F1">
        <w:rPr>
          <w:rFonts w:ascii="Arial" w:hAnsi="Arial" w:cs="Arial"/>
        </w:rPr>
        <w:t>.</w:t>
      </w:r>
      <w:r w:rsidR="009D6665" w:rsidRPr="007F09F1">
        <w:rPr>
          <w:rFonts w:ascii="Arial" w:hAnsi="Arial" w:cs="Arial"/>
        </w:rPr>
        <w:t xml:space="preserve"> </w:t>
      </w:r>
      <w:r w:rsidRPr="007F09F1">
        <w:rPr>
          <w:rFonts w:ascii="Arial" w:hAnsi="Arial" w:cs="Arial"/>
        </w:rPr>
        <w:t>Hodnocení prováděn</w:t>
      </w:r>
      <w:ins w:id="1313" w:author="Rulíková Lucie" w:date="2025-05-14T14:37:00Z" w16du:dateUtc="2025-05-14T12:37:00Z">
        <w:r w:rsidR="004B7656" w:rsidRPr="007F09F1">
          <w:rPr>
            <w:rFonts w:ascii="Arial" w:hAnsi="Arial" w:cs="Arial"/>
          </w:rPr>
          <w:t>á</w:t>
        </w:r>
      </w:ins>
      <w:del w:id="1314" w:author="Rulíková Lucie" w:date="2025-05-14T14:37:00Z" w16du:dateUtc="2025-05-14T12:37:00Z">
        <w:r w:rsidRPr="007F09F1" w:rsidDel="004B7656">
          <w:rPr>
            <w:rFonts w:ascii="Arial" w:hAnsi="Arial" w:cs="Arial"/>
          </w:rPr>
          <w:delText>é</w:delText>
        </w:r>
      </w:del>
      <w:r w:rsidRPr="007F09F1">
        <w:rPr>
          <w:rFonts w:ascii="Arial" w:hAnsi="Arial" w:cs="Arial"/>
        </w:rPr>
        <w:t xml:space="preserve"> podle Metodiky na národní úrovni a na úrovni poskytovatele jsou komplementární. </w:t>
      </w:r>
    </w:p>
    <w:p w14:paraId="7CDF7746" w14:textId="77777777" w:rsidR="00C12885" w:rsidRPr="007F09F1" w:rsidRDefault="006839F5" w:rsidP="005D33EA">
      <w:pPr>
        <w:jc w:val="both"/>
        <w:rPr>
          <w:ins w:id="1315" w:author="Autor"/>
          <w:rFonts w:ascii="Arial" w:hAnsi="Arial" w:cs="Arial"/>
        </w:rPr>
      </w:pPr>
      <w:r w:rsidRPr="007F09F1">
        <w:rPr>
          <w:rFonts w:ascii="Arial" w:hAnsi="Arial" w:cs="Arial"/>
        </w:rPr>
        <w:t>Za účelem zajištění efektivního jednání dojde s předstihem minimálně 14 dní před jednáním k</w:t>
      </w:r>
      <w:r w:rsidR="00086A7A" w:rsidRPr="007F09F1">
        <w:rPr>
          <w:rFonts w:ascii="Arial" w:hAnsi="Arial" w:cs="Arial"/>
        </w:rPr>
        <w:t> </w:t>
      </w:r>
      <w:r w:rsidRPr="007F09F1">
        <w:rPr>
          <w:rFonts w:ascii="Arial" w:hAnsi="Arial" w:cs="Arial"/>
        </w:rPr>
        <w:t>výměně všech podkladů k hodnocení mezi zúčastněný</w:t>
      </w:r>
      <w:r w:rsidR="00671A57" w:rsidRPr="007F09F1">
        <w:rPr>
          <w:rFonts w:ascii="Arial" w:hAnsi="Arial" w:cs="Arial"/>
        </w:rPr>
        <w:t>mi</w:t>
      </w:r>
      <w:r w:rsidRPr="007F09F1">
        <w:rPr>
          <w:rFonts w:ascii="Arial" w:hAnsi="Arial" w:cs="Arial"/>
        </w:rPr>
        <w:t xml:space="preserve"> stranami tripartity. Součástí podkladů </w:t>
      </w:r>
      <w:r w:rsidR="00ED1820" w:rsidRPr="007F09F1">
        <w:rPr>
          <w:rFonts w:ascii="Arial" w:hAnsi="Arial" w:cs="Arial"/>
        </w:rPr>
        <w:t xml:space="preserve">ze strany </w:t>
      </w:r>
      <w:r w:rsidRPr="007F09F1">
        <w:rPr>
          <w:rFonts w:ascii="Arial" w:hAnsi="Arial" w:cs="Arial"/>
        </w:rPr>
        <w:t>poskytovatele je i návrh na zařazení</w:t>
      </w:r>
      <w:r w:rsidR="009D2A07" w:rsidRPr="007F09F1">
        <w:rPr>
          <w:rFonts w:ascii="Arial" w:hAnsi="Arial" w:cs="Arial"/>
        </w:rPr>
        <w:t xml:space="preserve"> VO na hodnoti</w:t>
      </w:r>
      <w:r w:rsidRPr="007F09F1">
        <w:rPr>
          <w:rFonts w:ascii="Arial" w:hAnsi="Arial" w:cs="Arial"/>
        </w:rPr>
        <w:t xml:space="preserve">cí škále dle části 5.4, </w:t>
      </w:r>
      <w:del w:id="1316" w:author="Autor">
        <w:r w:rsidRPr="007F09F1" w:rsidDel="00ED1820">
          <w:rPr>
            <w:rFonts w:ascii="Arial" w:hAnsi="Arial" w:cs="Arial"/>
          </w:rPr>
          <w:delText xml:space="preserve">který obsahuje </w:delText>
        </w:r>
      </w:del>
      <w:ins w:id="1317" w:author="Autor">
        <w:r w:rsidR="00ED1820" w:rsidRPr="007F09F1">
          <w:rPr>
            <w:rFonts w:ascii="Arial" w:hAnsi="Arial" w:cs="Arial"/>
          </w:rPr>
          <w:t xml:space="preserve"> a </w:t>
        </w:r>
      </w:ins>
      <w:r w:rsidRPr="007F09F1">
        <w:rPr>
          <w:rFonts w:ascii="Arial" w:hAnsi="Arial" w:cs="Arial"/>
        </w:rPr>
        <w:t xml:space="preserve">informace o způsobu </w:t>
      </w:r>
      <w:ins w:id="1318" w:author="Autor">
        <w:r w:rsidR="00ED1820" w:rsidRPr="007F09F1">
          <w:rPr>
            <w:rFonts w:ascii="Arial" w:hAnsi="Arial" w:cs="Arial"/>
          </w:rPr>
          <w:t xml:space="preserve">stanovení tohoto návrhu </w:t>
        </w:r>
      </w:ins>
      <w:del w:id="1319" w:author="Autor">
        <w:r w:rsidRPr="007F09F1" w:rsidDel="00ED1820">
          <w:rPr>
            <w:rFonts w:ascii="Arial" w:hAnsi="Arial" w:cs="Arial"/>
          </w:rPr>
          <w:delText xml:space="preserve">určení výsledného stupně hodnocení (týkající se </w:delText>
        </w:r>
      </w:del>
      <w:ins w:id="1320" w:author="Autor">
        <w:r w:rsidR="00ED1820" w:rsidRPr="007F09F1">
          <w:rPr>
            <w:rFonts w:ascii="Arial" w:hAnsi="Arial" w:cs="Arial"/>
          </w:rPr>
          <w:t xml:space="preserve">tj. </w:t>
        </w:r>
        <w:r w:rsidR="00EC7607" w:rsidRPr="007F09F1">
          <w:rPr>
            <w:rFonts w:ascii="Arial" w:hAnsi="Arial" w:cs="Arial"/>
          </w:rPr>
          <w:t xml:space="preserve">o </w:t>
        </w:r>
        <w:r w:rsidR="00ED1820" w:rsidRPr="007F09F1">
          <w:rPr>
            <w:rFonts w:ascii="Arial" w:hAnsi="Arial" w:cs="Arial"/>
          </w:rPr>
          <w:t>způsob</w:t>
        </w:r>
        <w:r w:rsidR="00EC7607" w:rsidRPr="007F09F1">
          <w:rPr>
            <w:rFonts w:ascii="Arial" w:hAnsi="Arial" w:cs="Arial"/>
          </w:rPr>
          <w:t>u</w:t>
        </w:r>
        <w:r w:rsidR="00ED1820" w:rsidRPr="007F09F1">
          <w:rPr>
            <w:rFonts w:ascii="Arial" w:hAnsi="Arial" w:cs="Arial"/>
          </w:rPr>
          <w:t xml:space="preserve"> </w:t>
        </w:r>
      </w:ins>
      <w:r w:rsidRPr="007F09F1">
        <w:rPr>
          <w:rFonts w:ascii="Arial" w:hAnsi="Arial" w:cs="Arial"/>
        </w:rPr>
        <w:t>agregace jednotlivých modulů realizovaných poskytovatelem</w:t>
      </w:r>
      <w:del w:id="1321" w:author="Autor">
        <w:r w:rsidRPr="007F09F1" w:rsidDel="00ED1820">
          <w:rPr>
            <w:rFonts w:ascii="Arial" w:hAnsi="Arial" w:cs="Arial"/>
          </w:rPr>
          <w:delText>)</w:delText>
        </w:r>
      </w:del>
      <w:r w:rsidRPr="007F09F1">
        <w:rPr>
          <w:rFonts w:ascii="Arial" w:hAnsi="Arial" w:cs="Arial"/>
        </w:rPr>
        <w:t xml:space="preserve"> společně se </w:t>
      </w:r>
      <w:commentRangeStart w:id="1322"/>
      <w:r w:rsidRPr="007F09F1">
        <w:rPr>
          <w:rFonts w:ascii="Arial" w:hAnsi="Arial" w:cs="Arial"/>
        </w:rPr>
        <w:t>zdůvodněním</w:t>
      </w:r>
      <w:commentRangeEnd w:id="1322"/>
      <w:r w:rsidR="00ED1820" w:rsidRPr="007F09F1">
        <w:rPr>
          <w:rStyle w:val="Odkaznakoment"/>
        </w:rPr>
        <w:commentReference w:id="1322"/>
      </w:r>
      <w:r w:rsidRPr="007F09F1">
        <w:rPr>
          <w:rFonts w:ascii="Arial" w:hAnsi="Arial" w:cs="Arial"/>
        </w:rPr>
        <w:t>. Tripartita projedná</w:t>
      </w:r>
      <w:ins w:id="1323" w:author="Autor">
        <w:r w:rsidR="00C12885" w:rsidRPr="007F09F1">
          <w:rPr>
            <w:rFonts w:ascii="Arial" w:hAnsi="Arial" w:cs="Arial"/>
          </w:rPr>
          <w:t>vá</w:t>
        </w:r>
      </w:ins>
      <w:r w:rsidRPr="007F09F1">
        <w:rPr>
          <w:rFonts w:ascii="Arial" w:hAnsi="Arial" w:cs="Arial"/>
        </w:rPr>
        <w:t xml:space="preserve"> návrh poskytovatele na zařazení VO na hodnoticí škále dle části 5.4.</w:t>
      </w:r>
      <w:r w:rsidR="009D6665" w:rsidRPr="007F09F1">
        <w:rPr>
          <w:rFonts w:ascii="Arial" w:hAnsi="Arial" w:cs="Arial"/>
        </w:rPr>
        <w:t xml:space="preserve"> </w:t>
      </w:r>
    </w:p>
    <w:p w14:paraId="1A0D396F" w14:textId="3169691F" w:rsidR="006839F5" w:rsidRPr="007F09F1" w:rsidRDefault="009D2A07" w:rsidP="005D33EA">
      <w:pPr>
        <w:jc w:val="both"/>
        <w:rPr>
          <w:rFonts w:ascii="Arial" w:hAnsi="Arial" w:cs="Arial"/>
        </w:rPr>
      </w:pPr>
      <w:r w:rsidRPr="007F09F1">
        <w:rPr>
          <w:rFonts w:ascii="Arial" w:hAnsi="Arial" w:cs="Arial"/>
        </w:rPr>
        <w:t>Výsledné</w:t>
      </w:r>
      <w:r w:rsidR="006839F5" w:rsidRPr="007F09F1">
        <w:rPr>
          <w:rFonts w:ascii="Arial" w:hAnsi="Arial" w:cs="Arial"/>
        </w:rPr>
        <w:t xml:space="preserve"> </w:t>
      </w:r>
      <w:del w:id="1324" w:author="Autor">
        <w:r w:rsidR="006839F5" w:rsidRPr="007F09F1" w:rsidDel="00C12885">
          <w:rPr>
            <w:rFonts w:ascii="Arial" w:hAnsi="Arial" w:cs="Arial"/>
          </w:rPr>
          <w:delText xml:space="preserve">zařazení </w:delText>
        </w:r>
      </w:del>
      <w:ins w:id="1325" w:author="Autor">
        <w:r w:rsidR="00C12885" w:rsidRPr="007F09F1">
          <w:rPr>
            <w:rFonts w:ascii="Arial" w:hAnsi="Arial" w:cs="Arial"/>
          </w:rPr>
          <w:t xml:space="preserve">zaškálování </w:t>
        </w:r>
      </w:ins>
      <w:r w:rsidR="006839F5" w:rsidRPr="007F09F1">
        <w:rPr>
          <w:rFonts w:ascii="Arial" w:hAnsi="Arial" w:cs="Arial"/>
        </w:rPr>
        <w:t>VO zohledňuje oborový pohled v národním i mezinárodní</w:t>
      </w:r>
      <w:ins w:id="1326" w:author="Autor">
        <w:r w:rsidR="00C12885" w:rsidRPr="007F09F1">
          <w:rPr>
            <w:rFonts w:ascii="Arial" w:hAnsi="Arial" w:cs="Arial"/>
          </w:rPr>
          <w:t>m</w:t>
        </w:r>
      </w:ins>
      <w:r w:rsidR="006839F5" w:rsidRPr="007F09F1">
        <w:rPr>
          <w:rFonts w:ascii="Arial" w:hAnsi="Arial" w:cs="Arial"/>
        </w:rPr>
        <w:t xml:space="preserve"> srovnání, specifika </w:t>
      </w:r>
      <w:r w:rsidR="00037E2B" w:rsidRPr="007F09F1">
        <w:rPr>
          <w:rFonts w:ascii="Arial" w:hAnsi="Arial" w:cs="Arial"/>
        </w:rPr>
        <w:t xml:space="preserve">VO </w:t>
      </w:r>
      <w:r w:rsidR="006839F5" w:rsidRPr="007F09F1">
        <w:rPr>
          <w:rFonts w:ascii="Arial" w:hAnsi="Arial" w:cs="Arial"/>
        </w:rPr>
        <w:t xml:space="preserve">v rámci jednotlivých segmentů, její misi a roli v systému VaVaI. </w:t>
      </w:r>
      <w:r w:rsidR="00037E2B" w:rsidRPr="007F09F1">
        <w:rPr>
          <w:rFonts w:ascii="Arial" w:hAnsi="Arial" w:cs="Arial"/>
        </w:rPr>
        <w:t>Výsledné z</w:t>
      </w:r>
      <w:r w:rsidR="006839F5" w:rsidRPr="007F09F1">
        <w:rPr>
          <w:rFonts w:ascii="Arial" w:hAnsi="Arial" w:cs="Arial"/>
        </w:rPr>
        <w:t>ařazení VO na hodnot</w:t>
      </w:r>
      <w:del w:id="1327" w:author="Autor">
        <w:r w:rsidR="00331BE0" w:rsidRPr="007F09F1" w:rsidDel="00EC7607">
          <w:rPr>
            <w:rFonts w:ascii="Arial" w:hAnsi="Arial" w:cs="Arial"/>
          </w:rPr>
          <w:delText>í</w:delText>
        </w:r>
      </w:del>
      <w:ins w:id="1328" w:author="Autor">
        <w:r w:rsidR="00EC7607" w:rsidRPr="007F09F1">
          <w:rPr>
            <w:rFonts w:ascii="Arial" w:hAnsi="Arial" w:cs="Arial"/>
          </w:rPr>
          <w:t>i</w:t>
        </w:r>
      </w:ins>
      <w:r w:rsidR="006839F5" w:rsidRPr="007F09F1">
        <w:rPr>
          <w:rFonts w:ascii="Arial" w:hAnsi="Arial" w:cs="Arial"/>
        </w:rPr>
        <w:t xml:space="preserve">cí škále předpokládá konsensus </w:t>
      </w:r>
      <w:r w:rsidR="00037E2B" w:rsidRPr="007F09F1">
        <w:rPr>
          <w:rFonts w:ascii="Arial" w:hAnsi="Arial" w:cs="Arial"/>
        </w:rPr>
        <w:t>všech</w:t>
      </w:r>
      <w:r w:rsidR="00671A57" w:rsidRPr="007F09F1">
        <w:rPr>
          <w:rFonts w:ascii="Arial" w:hAnsi="Arial" w:cs="Arial"/>
        </w:rPr>
        <w:t xml:space="preserve"> </w:t>
      </w:r>
      <w:r w:rsidR="006839F5" w:rsidRPr="007F09F1">
        <w:rPr>
          <w:rFonts w:ascii="Arial" w:hAnsi="Arial" w:cs="Arial"/>
        </w:rPr>
        <w:t>zúčastněných stran.</w:t>
      </w:r>
    </w:p>
    <w:p w14:paraId="731FB1CC" w14:textId="664A6566" w:rsidR="00037E2B" w:rsidRPr="007F09F1" w:rsidRDefault="00037E2B" w:rsidP="005D33EA">
      <w:pPr>
        <w:jc w:val="both"/>
        <w:rPr>
          <w:rFonts w:ascii="Arial" w:hAnsi="Arial" w:cs="Arial"/>
        </w:rPr>
      </w:pPr>
      <w:r w:rsidRPr="007F09F1">
        <w:rPr>
          <w:rFonts w:ascii="Arial" w:hAnsi="Arial" w:cs="Arial"/>
        </w:rPr>
        <w:t>Dalším výstupem jednání tripartit jsou strukturované protokoly, které podrobně popisují průběh jednání i na místě vznesené argumenty jeho účastníků zdůvodňující výslednou agregaci.</w:t>
      </w:r>
      <w:r w:rsidR="009D6665" w:rsidRPr="007F09F1">
        <w:rPr>
          <w:rFonts w:ascii="Arial" w:hAnsi="Arial" w:cs="Arial"/>
        </w:rPr>
        <w:t xml:space="preserve"> </w:t>
      </w:r>
      <w:r w:rsidRPr="007F09F1">
        <w:rPr>
          <w:rFonts w:ascii="Arial" w:hAnsi="Arial" w:cs="Arial"/>
        </w:rPr>
        <w:t xml:space="preserve">Strukturované protokoly jsou po schválení všemi účastníky jednání a po projednání RVVI zveřejňovány. </w:t>
      </w:r>
    </w:p>
    <w:p w14:paraId="21F4DFD7" w14:textId="4C505D83" w:rsidR="00037E2B" w:rsidRPr="007F09F1" w:rsidRDefault="00037E2B" w:rsidP="005D33EA">
      <w:pPr>
        <w:jc w:val="both"/>
        <w:rPr>
          <w:rFonts w:ascii="Arial" w:hAnsi="Arial" w:cs="Arial"/>
        </w:rPr>
      </w:pPr>
      <w:r w:rsidRPr="007F09F1">
        <w:rPr>
          <w:rFonts w:ascii="Arial" w:hAnsi="Arial" w:cs="Arial"/>
        </w:rPr>
        <w:t xml:space="preserve">Nedílnou součástí strukturovaných protokolů jsou přiložené souhrnné zprávy za jednotlivé VO dle přílohy č. </w:t>
      </w:r>
      <w:r w:rsidR="000C71E7" w:rsidRPr="007F09F1">
        <w:rPr>
          <w:rFonts w:ascii="Arial" w:hAnsi="Arial" w:cs="Arial"/>
        </w:rPr>
        <w:t>2</w:t>
      </w:r>
      <w:r w:rsidRPr="007F09F1">
        <w:rPr>
          <w:rFonts w:ascii="Arial" w:hAnsi="Arial" w:cs="Arial"/>
        </w:rPr>
        <w:t xml:space="preserve">. Souhrnné zprávy připravuje ÚV propojením výstupů úrovně národní, úrovně poskytovatele a dalších informací poskytnutých poskytovatelem dle přílohy č. </w:t>
      </w:r>
      <w:r w:rsidR="000C71E7" w:rsidRPr="007F09F1">
        <w:rPr>
          <w:rFonts w:ascii="Arial" w:hAnsi="Arial" w:cs="Arial"/>
        </w:rPr>
        <w:t>2</w:t>
      </w:r>
      <w:r w:rsidRPr="007F09F1">
        <w:rPr>
          <w:rFonts w:ascii="Arial" w:hAnsi="Arial" w:cs="Arial"/>
        </w:rPr>
        <w:t xml:space="preserve">. Schválením strukturovaného protokolu všemi účastníky jednání je proces hodnocení v daném roce </w:t>
      </w:r>
      <w:r w:rsidRPr="007F09F1">
        <w:rPr>
          <w:rFonts w:ascii="Arial" w:hAnsi="Arial" w:cs="Arial"/>
        </w:rPr>
        <w:lastRenderedPageBreak/>
        <w:t>a</w:t>
      </w:r>
      <w:r w:rsidR="00086A7A" w:rsidRPr="007F09F1">
        <w:rPr>
          <w:rFonts w:ascii="Arial" w:hAnsi="Arial" w:cs="Arial"/>
        </w:rPr>
        <w:t> </w:t>
      </w:r>
      <w:r w:rsidRPr="007F09F1">
        <w:rPr>
          <w:rFonts w:ascii="Arial" w:hAnsi="Arial" w:cs="Arial"/>
        </w:rPr>
        <w:t>segmentu ukončen. Po ukončení procesu hodnocení se výstupy, po schválení RVVI,</w:t>
      </w:r>
      <w:r w:rsidR="009D6665" w:rsidRPr="007F09F1">
        <w:rPr>
          <w:rFonts w:ascii="Arial" w:hAnsi="Arial" w:cs="Arial"/>
        </w:rPr>
        <w:t xml:space="preserve"> </w:t>
      </w:r>
      <w:r w:rsidRPr="007F09F1">
        <w:rPr>
          <w:rFonts w:ascii="Arial" w:hAnsi="Arial" w:cs="Arial"/>
        </w:rPr>
        <w:t xml:space="preserve">zveřejňují, přičemž zveřejnění se vztahuje </w:t>
      </w:r>
      <w:r w:rsidR="000B3BDD" w:rsidRPr="007F09F1">
        <w:rPr>
          <w:rFonts w:ascii="Arial" w:hAnsi="Arial" w:cs="Arial"/>
        </w:rPr>
        <w:t xml:space="preserve">i </w:t>
      </w:r>
      <w:r w:rsidRPr="007F09F1">
        <w:rPr>
          <w:rFonts w:ascii="Arial" w:hAnsi="Arial" w:cs="Arial"/>
        </w:rPr>
        <w:t xml:space="preserve">na strukturovaný protokol a </w:t>
      </w:r>
      <w:ins w:id="1329" w:author="Autor">
        <w:r w:rsidR="00462899" w:rsidRPr="007F09F1">
          <w:rPr>
            <w:rFonts w:ascii="Arial" w:hAnsi="Arial" w:cs="Arial"/>
          </w:rPr>
          <w:t xml:space="preserve">výše specifikované </w:t>
        </w:r>
      </w:ins>
      <w:r w:rsidRPr="007F09F1">
        <w:rPr>
          <w:rFonts w:ascii="Arial" w:hAnsi="Arial" w:cs="Arial"/>
        </w:rPr>
        <w:t>souhrnné zprávy VO.</w:t>
      </w:r>
    </w:p>
    <w:p w14:paraId="442D5402" w14:textId="77777777" w:rsidR="006839F5" w:rsidRPr="007F09F1" w:rsidRDefault="006839F5" w:rsidP="005D33EA">
      <w:pPr>
        <w:jc w:val="both"/>
        <w:rPr>
          <w:rFonts w:ascii="Arial" w:hAnsi="Arial" w:cs="Arial"/>
        </w:rPr>
      </w:pPr>
      <w:r w:rsidRPr="007F09F1">
        <w:rPr>
          <w:rFonts w:ascii="Arial" w:hAnsi="Arial" w:cs="Arial"/>
        </w:rPr>
        <w:t>Informace o průběhu a výsledcích kompletního hodnocení VO následně přednesou pověření zástupci poskytovatele na zasedání RVVI dedikovaném tomuto účelu. Případné připomínky RVVI bude poskytovatel povinen projednat, vydat k nim stanovisko a zohlednit je při přípravě následujícího hodnocení.</w:t>
      </w:r>
    </w:p>
    <w:p w14:paraId="4E3B8603" w14:textId="77777777" w:rsidR="00291F96" w:rsidRPr="007F09F1" w:rsidRDefault="00291F96" w:rsidP="005D33EA">
      <w:pPr>
        <w:jc w:val="both"/>
        <w:rPr>
          <w:rFonts w:ascii="Arial" w:hAnsi="Arial" w:cs="Arial"/>
        </w:rPr>
      </w:pPr>
    </w:p>
    <w:p w14:paraId="37F3FDBC" w14:textId="67C56935" w:rsidR="005D6D91" w:rsidRPr="007F09F1" w:rsidRDefault="0086730C" w:rsidP="005D33EA">
      <w:pPr>
        <w:spacing w:after="0"/>
        <w:jc w:val="both"/>
        <w:rPr>
          <w:rFonts w:ascii="Arial" w:hAnsi="Arial" w:cs="Arial"/>
          <w:i/>
          <w:iCs/>
        </w:rPr>
      </w:pPr>
      <w:r w:rsidRPr="007F09F1">
        <w:rPr>
          <w:rFonts w:ascii="Arial" w:hAnsi="Arial" w:cs="Arial"/>
          <w:i/>
          <w:iCs/>
        </w:rPr>
        <w:t>Obr</w:t>
      </w:r>
      <w:r w:rsidR="000B3BDD" w:rsidRPr="007F09F1">
        <w:rPr>
          <w:rFonts w:ascii="Arial" w:hAnsi="Arial" w:cs="Arial"/>
          <w:i/>
          <w:iCs/>
        </w:rPr>
        <w:t>ázek</w:t>
      </w:r>
      <w:r w:rsidRPr="007F09F1">
        <w:rPr>
          <w:rFonts w:ascii="Arial" w:hAnsi="Arial" w:cs="Arial"/>
          <w:i/>
          <w:iCs/>
        </w:rPr>
        <w:t>: schéma jednání</w:t>
      </w:r>
    </w:p>
    <w:p w14:paraId="6D39226E" w14:textId="07DD0B99" w:rsidR="0086730C" w:rsidRPr="007F09F1" w:rsidRDefault="00740DFB" w:rsidP="005D33EA">
      <w:pPr>
        <w:spacing w:after="0"/>
        <w:jc w:val="both"/>
        <w:rPr>
          <w:rFonts w:ascii="Arial" w:hAnsi="Arial" w:cs="Arial"/>
          <w:iCs/>
        </w:rPr>
      </w:pPr>
      <w:r w:rsidRPr="007F09F1">
        <w:rPr>
          <w:rFonts w:ascii="Arial" w:hAnsi="Arial" w:cs="Arial"/>
          <w:i/>
          <w:iCs/>
          <w:noProof/>
        </w:rPr>
        <mc:AlternateContent>
          <mc:Choice Requires="wpg">
            <w:drawing>
              <wp:anchor distT="0" distB="0" distL="114300" distR="114300" simplePos="0" relativeHeight="251659264" behindDoc="0" locked="0" layoutInCell="1" allowOverlap="1" wp14:anchorId="44CC0D51" wp14:editId="19515C14">
                <wp:simplePos x="0" y="0"/>
                <wp:positionH relativeFrom="margin">
                  <wp:posOffset>-125990</wp:posOffset>
                </wp:positionH>
                <wp:positionV relativeFrom="paragraph">
                  <wp:posOffset>209459</wp:posOffset>
                </wp:positionV>
                <wp:extent cx="5924939" cy="5607698"/>
                <wp:effectExtent l="0" t="0" r="19050" b="12065"/>
                <wp:wrapNone/>
                <wp:docPr id="2" name="Skupina 1"/>
                <wp:cNvGraphicFramePr/>
                <a:graphic xmlns:a="http://schemas.openxmlformats.org/drawingml/2006/main">
                  <a:graphicData uri="http://schemas.microsoft.com/office/word/2010/wordprocessingGroup">
                    <wpg:wgp>
                      <wpg:cNvGrpSpPr/>
                      <wpg:grpSpPr>
                        <a:xfrm>
                          <a:off x="0" y="0"/>
                          <a:ext cx="5924939" cy="5607698"/>
                          <a:chOff x="0" y="0"/>
                          <a:chExt cx="5875332" cy="5480506"/>
                        </a:xfrm>
                      </wpg:grpSpPr>
                      <wps:wsp>
                        <wps:cNvPr id="3" name="Obdélník 3"/>
                        <wps:cNvSpPr/>
                        <wps:spPr>
                          <a:xfrm>
                            <a:off x="0" y="896620"/>
                            <a:ext cx="2424276" cy="3364344"/>
                          </a:xfrm>
                          <a:prstGeom prst="rect">
                            <a:avLst/>
                          </a:prstGeom>
                          <a:pattFill prst="pct20">
                            <a:fgClr>
                              <a:srgbClr val="92D050"/>
                            </a:fgClr>
                            <a:bgClr>
                              <a:schemeClr val="bg1"/>
                            </a:bgClr>
                          </a:pattFill>
                          <a:ln w="22225">
                            <a:solidFill>
                              <a:srgbClr val="92D050"/>
                            </a:solidFill>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 name="Ovál 4"/>
                        <wps:cNvSpPr/>
                        <wps:spPr>
                          <a:xfrm>
                            <a:off x="711614" y="1037714"/>
                            <a:ext cx="1368152" cy="1274440"/>
                          </a:xfrm>
                          <a:prstGeom prst="ellipse">
                            <a:avLst/>
                          </a:prstGeom>
                          <a:solidFill>
                            <a:schemeClr val="accent3">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800F83"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Hodnocení vybraných</w:t>
                              </w:r>
                            </w:p>
                            <w:p w14:paraId="17DFF912"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výsledků</w:t>
                              </w:r>
                            </w:p>
                            <w:p w14:paraId="0662F146"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peer review</w:t>
                              </w:r>
                            </w:p>
                            <w:p w14:paraId="1CCEB3B8" w14:textId="77777777" w:rsidR="00F86C6A" w:rsidRDefault="00F86C6A" w:rsidP="005D6D91">
                              <w:pPr>
                                <w:pStyle w:val="Normlnweb"/>
                                <w:spacing w:before="0" w:beforeAutospacing="0" w:after="0" w:afterAutospacing="0"/>
                                <w:jc w:val="center"/>
                              </w:pPr>
                            </w:p>
                          </w:txbxContent>
                        </wps:txbx>
                        <wps:bodyPr rtlCol="0" anchor="ctr"/>
                      </wps:wsp>
                      <wps:wsp>
                        <wps:cNvPr id="5" name="Ovál 5"/>
                        <wps:cNvSpPr/>
                        <wps:spPr>
                          <a:xfrm>
                            <a:off x="711576" y="2782605"/>
                            <a:ext cx="1460124" cy="1274440"/>
                          </a:xfrm>
                          <a:prstGeom prst="ellipse">
                            <a:avLst/>
                          </a:prstGeom>
                          <a:solidFill>
                            <a:schemeClr val="accent3">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0BAEE7" w14:textId="59AD86E3"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Komentovan</w:t>
                              </w:r>
                              <w:ins w:id="1330" w:author="Rulíková Lucie" w:date="2025-05-14T14:39:00Z" w16du:dateUtc="2025-05-14T12:39:00Z">
                                <w:r w:rsidR="00583A06">
                                  <w:rPr>
                                    <w:rFonts w:asciiTheme="minorHAnsi" w:hAnsi="Calibri" w:cstheme="minorBidi"/>
                                    <w:b/>
                                    <w:bCs/>
                                    <w:color w:val="000000" w:themeColor="text1"/>
                                    <w:kern w:val="24"/>
                                    <w:sz w:val="20"/>
                                    <w:szCs w:val="20"/>
                                  </w:rPr>
                                  <w:t>é</w:t>
                                </w:r>
                              </w:ins>
                              <w:del w:id="1331" w:author="Rulíková Lucie" w:date="2025-05-14T14:39:00Z" w16du:dateUtc="2025-05-14T12:39:00Z">
                                <w:r w:rsidDel="00583A06">
                                  <w:rPr>
                                    <w:rFonts w:asciiTheme="minorHAnsi" w:hAnsi="Calibri" w:cstheme="minorBidi"/>
                                    <w:b/>
                                    <w:bCs/>
                                    <w:color w:val="000000" w:themeColor="text1"/>
                                    <w:kern w:val="24"/>
                                    <w:sz w:val="20"/>
                                    <w:szCs w:val="20"/>
                                  </w:rPr>
                                  <w:delText>á</w:delText>
                                </w:r>
                              </w:del>
                              <w:r>
                                <w:rPr>
                                  <w:rFonts w:asciiTheme="minorHAnsi" w:hAnsi="Calibri" w:cstheme="minorBidi"/>
                                  <w:b/>
                                  <w:bCs/>
                                  <w:color w:val="000000" w:themeColor="text1"/>
                                  <w:kern w:val="24"/>
                                  <w:sz w:val="20"/>
                                  <w:szCs w:val="20"/>
                                </w:rPr>
                                <w:t xml:space="preserve"> oborov</w:t>
                              </w:r>
                              <w:del w:id="1332" w:author="Rulíková Lucie" w:date="2025-05-14T14:39:00Z" w16du:dateUtc="2025-05-14T12:39:00Z">
                                <w:r w:rsidDel="00583A06">
                                  <w:rPr>
                                    <w:rFonts w:asciiTheme="minorHAnsi" w:hAnsi="Calibri" w:cstheme="minorBidi"/>
                                    <w:b/>
                                    <w:bCs/>
                                    <w:color w:val="000000" w:themeColor="text1"/>
                                    <w:kern w:val="24"/>
                                    <w:sz w:val="20"/>
                                    <w:szCs w:val="20"/>
                                  </w:rPr>
                                  <w:delText>á</w:delText>
                                </w:r>
                              </w:del>
                              <w:ins w:id="1333" w:author="Rulíková Lucie" w:date="2025-05-14T14:39:00Z" w16du:dateUtc="2025-05-14T12:39:00Z">
                                <w:r w:rsidR="00583A06">
                                  <w:rPr>
                                    <w:rFonts w:asciiTheme="minorHAnsi" w:hAnsi="Calibri" w:cstheme="minorBidi"/>
                                    <w:b/>
                                    <w:bCs/>
                                    <w:color w:val="000000" w:themeColor="text1"/>
                                    <w:kern w:val="24"/>
                                    <w:sz w:val="20"/>
                                    <w:szCs w:val="20"/>
                                  </w:rPr>
                                  <w:t xml:space="preserve">é </w:t>
                                </w:r>
                              </w:ins>
                              <w:del w:id="1334" w:author="Rulíková Lucie" w:date="2025-05-14T14:39:00Z" w16du:dateUtc="2025-05-14T12:39:00Z">
                                <w:r w:rsidDel="00583A06">
                                  <w:rPr>
                                    <w:rFonts w:asciiTheme="minorHAnsi" w:hAnsi="Calibri" w:cstheme="minorBidi"/>
                                    <w:b/>
                                    <w:bCs/>
                                    <w:color w:val="000000" w:themeColor="text1"/>
                                    <w:kern w:val="24"/>
                                    <w:sz w:val="20"/>
                                    <w:szCs w:val="20"/>
                                  </w:rPr>
                                  <w:delText xml:space="preserve"> </w:delText>
                                </w:r>
                              </w:del>
                              <w:r>
                                <w:rPr>
                                  <w:rFonts w:asciiTheme="minorHAnsi" w:hAnsi="Calibri" w:cstheme="minorBidi"/>
                                  <w:b/>
                                  <w:bCs/>
                                  <w:color w:val="000000" w:themeColor="text1"/>
                                  <w:kern w:val="24"/>
                                  <w:sz w:val="20"/>
                                  <w:szCs w:val="20"/>
                                </w:rPr>
                                <w:t>bibliometrick</w:t>
                              </w:r>
                              <w:ins w:id="1335" w:author="Rulíková Lucie" w:date="2025-05-14T14:39:00Z" w16du:dateUtc="2025-05-14T12:39:00Z">
                                <w:r w:rsidR="00583A06">
                                  <w:rPr>
                                    <w:rFonts w:asciiTheme="minorHAnsi" w:hAnsi="Calibri" w:cstheme="minorBidi"/>
                                    <w:b/>
                                    <w:bCs/>
                                    <w:color w:val="000000" w:themeColor="text1"/>
                                    <w:kern w:val="24"/>
                                    <w:sz w:val="20"/>
                                    <w:szCs w:val="20"/>
                                  </w:rPr>
                                  <w:t>é</w:t>
                                </w:r>
                              </w:ins>
                              <w:del w:id="1336" w:author="Rulíková Lucie" w:date="2025-05-14T14:39:00Z" w16du:dateUtc="2025-05-14T12:39:00Z">
                                <w:r w:rsidDel="00583A06">
                                  <w:rPr>
                                    <w:rFonts w:asciiTheme="minorHAnsi" w:hAnsi="Calibri" w:cstheme="minorBidi"/>
                                    <w:b/>
                                    <w:bCs/>
                                    <w:color w:val="000000" w:themeColor="text1"/>
                                    <w:kern w:val="24"/>
                                    <w:sz w:val="20"/>
                                    <w:szCs w:val="20"/>
                                  </w:rPr>
                                  <w:delText>á</w:delText>
                                </w:r>
                              </w:del>
                              <w:r>
                                <w:rPr>
                                  <w:rFonts w:asciiTheme="minorHAnsi" w:hAnsi="Calibri" w:cstheme="minorBidi"/>
                                  <w:b/>
                                  <w:bCs/>
                                  <w:color w:val="000000" w:themeColor="text1"/>
                                  <w:kern w:val="24"/>
                                  <w:sz w:val="20"/>
                                  <w:szCs w:val="20"/>
                                </w:rPr>
                                <w:t xml:space="preserve"> </w:t>
                              </w:r>
                              <w:ins w:id="1337" w:author="Rulíková Lucie" w:date="2025-05-14T14:40:00Z" w16du:dateUtc="2025-05-14T12:40:00Z">
                                <w:r w:rsidR="00583A06">
                                  <w:rPr>
                                    <w:rFonts w:asciiTheme="minorHAnsi" w:hAnsi="Calibri" w:cstheme="minorBidi"/>
                                    <w:b/>
                                    <w:bCs/>
                                    <w:color w:val="000000" w:themeColor="text1"/>
                                    <w:kern w:val="24"/>
                                    <w:sz w:val="20"/>
                                    <w:szCs w:val="20"/>
                                  </w:rPr>
                                  <w:t>statistiky</w:t>
                                </w:r>
                              </w:ins>
                              <w:del w:id="1338" w:author="Rulíková Lucie" w:date="2025-05-14T14:40:00Z" w16du:dateUtc="2025-05-14T12:40:00Z">
                                <w:r w:rsidDel="00583A06">
                                  <w:rPr>
                                    <w:rFonts w:asciiTheme="minorHAnsi" w:hAnsi="Calibri" w:cstheme="minorBidi"/>
                                    <w:b/>
                                    <w:bCs/>
                                    <w:color w:val="000000" w:themeColor="text1"/>
                                    <w:kern w:val="24"/>
                                    <w:sz w:val="20"/>
                                    <w:szCs w:val="20"/>
                                  </w:rPr>
                                  <w:delText>ana</w:delText>
                                </w:r>
                              </w:del>
                              <w:del w:id="1339" w:author="Rulíková Lucie" w:date="2025-05-14T14:39:00Z" w16du:dateUtc="2025-05-14T12:39:00Z">
                                <w:r w:rsidDel="00583A06">
                                  <w:rPr>
                                    <w:rFonts w:asciiTheme="minorHAnsi" w:hAnsi="Calibri" w:cstheme="minorBidi"/>
                                    <w:b/>
                                    <w:bCs/>
                                    <w:color w:val="000000" w:themeColor="text1"/>
                                    <w:kern w:val="24"/>
                                    <w:sz w:val="20"/>
                                    <w:szCs w:val="20"/>
                                  </w:rPr>
                                  <w:delText>lýza</w:delText>
                                </w:r>
                              </w:del>
                            </w:p>
                            <w:p w14:paraId="1041958F" w14:textId="77777777" w:rsidR="00F86C6A" w:rsidRDefault="00F86C6A" w:rsidP="005D6D91">
                              <w:pPr>
                                <w:pStyle w:val="Normlnweb"/>
                                <w:spacing w:before="0" w:beforeAutospacing="0" w:after="0" w:afterAutospacing="0"/>
                                <w:jc w:val="center"/>
                              </w:pPr>
                            </w:p>
                          </w:txbxContent>
                        </wps:txbx>
                        <wps:bodyPr rtlCol="0" anchor="ctr"/>
                      </wps:wsp>
                      <wpg:grpSp>
                        <wpg:cNvPr id="6" name="Skupina 6"/>
                        <wpg:cNvGrpSpPr/>
                        <wpg:grpSpPr>
                          <a:xfrm>
                            <a:off x="2129954" y="1239548"/>
                            <a:ext cx="2888192" cy="2259207"/>
                            <a:chOff x="2129954" y="1239548"/>
                            <a:chExt cx="2829274" cy="2187199"/>
                          </a:xfrm>
                        </wpg:grpSpPr>
                        <wps:wsp>
                          <wps:cNvPr id="28" name="Rovnoramenný trojúhelník 28"/>
                          <wps:cNvSpPr/>
                          <wps:spPr>
                            <a:xfrm rot="1984621">
                              <a:off x="2129954" y="1239548"/>
                              <a:ext cx="2829274" cy="2187199"/>
                            </a:xfrm>
                            <a:prstGeom prst="triangle">
                              <a:avLst>
                                <a:gd name="adj" fmla="val 49979"/>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Přímá spojnice 29"/>
                          <wps:cNvCnPr/>
                          <wps:spPr>
                            <a:xfrm flipH="1">
                              <a:off x="3055064" y="2803630"/>
                              <a:ext cx="1080122" cy="53521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Přímá spojnice 30"/>
                          <wps:cNvCnPr/>
                          <wps:spPr>
                            <a:xfrm>
                              <a:off x="2875044" y="1975758"/>
                              <a:ext cx="0" cy="121906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Přímá spojnice 31"/>
                          <wps:cNvCnPr/>
                          <wps:spPr>
                            <a:xfrm flipH="1" flipV="1">
                              <a:off x="3055064" y="1898681"/>
                              <a:ext cx="1074592" cy="70164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7" name="Přímá spojnice se šipkou 7"/>
                        <wps:cNvCnPr/>
                        <wps:spPr>
                          <a:xfrm>
                            <a:off x="2963148" y="2698684"/>
                            <a:ext cx="183769"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Šipka doprava 8"/>
                        <wps:cNvSpPr/>
                        <wps:spPr>
                          <a:xfrm rot="14600640">
                            <a:off x="3480758" y="2889624"/>
                            <a:ext cx="186585" cy="211191"/>
                          </a:xfrm>
                          <a:prstGeom prst="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Šipka doprava 9"/>
                        <wps:cNvSpPr/>
                        <wps:spPr>
                          <a:xfrm rot="7550759">
                            <a:off x="3421937" y="2321890"/>
                            <a:ext cx="187086" cy="200764"/>
                          </a:xfrm>
                          <a:prstGeom prst="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TextovéPole 79"/>
                        <wps:cNvSpPr txBox="1"/>
                        <wps:spPr>
                          <a:xfrm>
                            <a:off x="3155575" y="2525914"/>
                            <a:ext cx="901530" cy="338554"/>
                          </a:xfrm>
                          <a:prstGeom prst="rect">
                            <a:avLst/>
                          </a:prstGeom>
                          <a:noFill/>
                        </wps:spPr>
                        <wps:txbx>
                          <w:txbxContent>
                            <w:p w14:paraId="61949982" w14:textId="77777777" w:rsidR="00F86C6A" w:rsidRDefault="00F86C6A" w:rsidP="005D6D91">
                              <w:pPr>
                                <w:pStyle w:val="Normlnweb"/>
                                <w:spacing w:before="0" w:beforeAutospacing="0" w:after="0" w:afterAutospacing="0"/>
                              </w:pPr>
                              <w:r>
                                <w:rPr>
                                  <w:rFonts w:asciiTheme="minorHAnsi" w:hAnsi="Calibri" w:cstheme="minorBidi"/>
                                  <w:b/>
                                  <w:bCs/>
                                  <w:color w:val="000000" w:themeColor="text1"/>
                                  <w:kern w:val="24"/>
                                  <w:sz w:val="32"/>
                                  <w:szCs w:val="32"/>
                                </w:rPr>
                                <w:t>A B C D</w:t>
                              </w:r>
                            </w:p>
                          </w:txbxContent>
                        </wps:txbx>
                        <wps:bodyPr wrap="square" rtlCol="0">
                          <a:noAutofit/>
                        </wps:bodyPr>
                      </wps:wsp>
                      <wps:wsp>
                        <wps:cNvPr id="11" name="TextovéPole 82"/>
                        <wps:cNvSpPr txBox="1"/>
                        <wps:spPr>
                          <a:xfrm rot="16200000">
                            <a:off x="-984503" y="2392934"/>
                            <a:ext cx="2855662" cy="338554"/>
                          </a:xfrm>
                          <a:prstGeom prst="rect">
                            <a:avLst/>
                          </a:prstGeom>
                          <a:noFill/>
                        </wps:spPr>
                        <wps:txbx>
                          <w:txbxContent>
                            <w:p w14:paraId="3F2C7BE5" w14:textId="77777777" w:rsidR="00F86C6A" w:rsidRDefault="00F86C6A" w:rsidP="005D6D91">
                              <w:pPr>
                                <w:pStyle w:val="Normlnweb"/>
                                <w:spacing w:before="0" w:beforeAutospacing="0" w:after="0" w:afterAutospacing="0"/>
                                <w:jc w:val="center"/>
                              </w:pPr>
                              <w:r>
                                <w:rPr>
                                  <w:rFonts w:asciiTheme="minorHAnsi" w:hAnsi="Calibri" w:cstheme="minorBidi"/>
                                  <w:color w:val="000000" w:themeColor="text1"/>
                                  <w:kern w:val="24"/>
                                  <w:sz w:val="32"/>
                                  <w:szCs w:val="32"/>
                                </w:rPr>
                                <w:t>Souhrnné oborové zprávy</w:t>
                              </w:r>
                            </w:p>
                          </w:txbxContent>
                        </wps:txbx>
                        <wps:bodyPr wrap="square" rtlCol="0">
                          <a:noAutofit/>
                        </wps:bodyPr>
                      </wps:wsp>
                      <wps:wsp>
                        <wps:cNvPr id="12" name="Ovál 12"/>
                        <wps:cNvSpPr/>
                        <wps:spPr>
                          <a:xfrm>
                            <a:off x="4507180" y="1420751"/>
                            <a:ext cx="1368152" cy="1274440"/>
                          </a:xfrm>
                          <a:prstGeom prst="ellips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062E4D"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Referenční údaje</w:t>
                              </w:r>
                            </w:p>
                          </w:txbxContent>
                        </wps:txbx>
                        <wps:bodyPr rtlCol="0" anchor="ctr"/>
                      </wps:wsp>
                      <wps:wsp>
                        <wps:cNvPr id="13" name="Ovál 13"/>
                        <wps:cNvSpPr/>
                        <wps:spPr>
                          <a:xfrm>
                            <a:off x="2868585" y="0"/>
                            <a:ext cx="1368152" cy="1274440"/>
                          </a:xfrm>
                          <a:prstGeom prst="ellips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30CABC" w14:textId="77777777" w:rsidR="00F86C6A" w:rsidRDefault="00F86C6A" w:rsidP="005D6D91">
                              <w:pPr>
                                <w:pStyle w:val="Normlnweb"/>
                                <w:spacing w:before="0" w:beforeAutospacing="0" w:after="0" w:afterAutospacing="0"/>
                                <w:jc w:val="center"/>
                              </w:pPr>
                              <w:r w:rsidRPr="00653603">
                                <w:rPr>
                                  <w:rFonts w:asciiTheme="minorHAnsi" w:hAnsi="Calibri" w:cstheme="minorBidi"/>
                                  <w:b/>
                                  <w:bCs/>
                                  <w:color w:val="000000" w:themeColor="text1"/>
                                  <w:kern w:val="24"/>
                                  <w:sz w:val="20"/>
                                  <w:szCs w:val="20"/>
                                </w:rPr>
                                <w:t>Zpráv</w:t>
                              </w:r>
                              <w:r>
                                <w:rPr>
                                  <w:rFonts w:asciiTheme="minorHAnsi" w:hAnsi="Calibri" w:cstheme="minorBidi"/>
                                  <w:b/>
                                  <w:bCs/>
                                  <w:color w:val="000000" w:themeColor="text1"/>
                                  <w:kern w:val="24"/>
                                  <w:sz w:val="20"/>
                                  <w:szCs w:val="20"/>
                                </w:rPr>
                                <w:t>y</w:t>
                              </w:r>
                              <w:r w:rsidRPr="00653603">
                                <w:rPr>
                                  <w:rFonts w:asciiTheme="minorHAnsi" w:hAnsi="Calibri" w:cstheme="minorBidi"/>
                                  <w:b/>
                                  <w:bCs/>
                                  <w:color w:val="000000" w:themeColor="text1"/>
                                  <w:kern w:val="24"/>
                                  <w:sz w:val="20"/>
                                  <w:szCs w:val="20"/>
                                </w:rPr>
                                <w:t xml:space="preserve"> pro výzkumn</w:t>
                              </w:r>
                              <w:r>
                                <w:rPr>
                                  <w:rFonts w:asciiTheme="minorHAnsi" w:hAnsi="Calibri" w:cstheme="minorBidi"/>
                                  <w:b/>
                                  <w:bCs/>
                                  <w:color w:val="000000" w:themeColor="text1"/>
                                  <w:kern w:val="24"/>
                                  <w:sz w:val="20"/>
                                  <w:szCs w:val="20"/>
                                </w:rPr>
                                <w:t>é organizace</w:t>
                              </w:r>
                            </w:p>
                          </w:txbxContent>
                        </wps:txbx>
                        <wps:bodyPr rtlCol="0" anchor="ctr"/>
                      </wps:wsp>
                      <wps:wsp>
                        <wps:cNvPr id="14" name="Ovál 14"/>
                        <wps:cNvSpPr/>
                        <wps:spPr>
                          <a:xfrm>
                            <a:off x="4498387" y="0"/>
                            <a:ext cx="1368152" cy="1274440"/>
                          </a:xfrm>
                          <a:prstGeom prst="ellips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E9686C"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Analýza stavu výzkumu, vývoje </w:t>
                              </w:r>
                            </w:p>
                            <w:p w14:paraId="0F57DCEA"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a inovací</w:t>
                              </w:r>
                            </w:p>
                          </w:txbxContent>
                        </wps:txbx>
                        <wps:bodyPr rtlCol="0" anchor="ctr"/>
                      </wps:wsp>
                      <wps:wsp>
                        <wps:cNvPr id="15" name="Ovál 15"/>
                        <wps:cNvSpPr/>
                        <wps:spPr>
                          <a:xfrm>
                            <a:off x="4507180" y="3410699"/>
                            <a:ext cx="1368152" cy="1274440"/>
                          </a:xfrm>
                          <a:prstGeom prst="ellipse">
                            <a:avLst/>
                          </a:prstGeom>
                          <a:solidFill>
                            <a:schemeClr val="accent1">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C51685" w14:textId="3DD3D33F"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Zprávy pro výzkumné organizace</w:t>
                              </w:r>
                            </w:p>
                          </w:txbxContent>
                        </wps:txbx>
                        <wps:bodyPr rtlCol="0" anchor="ctr"/>
                      </wps:wsp>
                      <wps:wsp>
                        <wps:cNvPr id="16" name="Ovál 16"/>
                        <wps:cNvSpPr/>
                        <wps:spPr>
                          <a:xfrm>
                            <a:off x="2815283" y="4206066"/>
                            <a:ext cx="1368152" cy="1274440"/>
                          </a:xfrm>
                          <a:prstGeom prst="ellipse">
                            <a:avLst/>
                          </a:prstGeom>
                          <a:solidFill>
                            <a:schemeClr val="accent1">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499084"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Koncepční dokumenty VaVaI </w:t>
                              </w:r>
                            </w:p>
                            <w:p w14:paraId="2C39C2E3"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pro úroveň poskytovatele schválené vládou a pod.</w:t>
                              </w:r>
                            </w:p>
                          </w:txbxContent>
                        </wps:txbx>
                        <wps:bodyPr rtlCol="0" anchor="ctr"/>
                      </wps:wsp>
                      <wps:wsp>
                        <wps:cNvPr id="17" name="Přímá spojnice se šipkou 17"/>
                        <wps:cNvCnPr/>
                        <wps:spPr>
                          <a:xfrm>
                            <a:off x="3744670" y="1320511"/>
                            <a:ext cx="80732" cy="202171"/>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Přímá spojnice se šipkou 18"/>
                        <wps:cNvCnPr/>
                        <wps:spPr>
                          <a:xfrm flipH="1" flipV="1">
                            <a:off x="4267303" y="1796241"/>
                            <a:ext cx="225322" cy="3077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Přímá spojnice se šipkou 19"/>
                        <wps:cNvCnPr/>
                        <wps:spPr>
                          <a:xfrm flipH="1">
                            <a:off x="4306344" y="1134380"/>
                            <a:ext cx="272435" cy="205219"/>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Přímá spojnice se šipkou 20"/>
                        <wps:cNvCnPr/>
                        <wps:spPr>
                          <a:xfrm flipH="1" flipV="1">
                            <a:off x="4236737" y="3707427"/>
                            <a:ext cx="270443" cy="62682"/>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Přímá spojnice se šipkou 21"/>
                        <wps:cNvCnPr/>
                        <wps:spPr>
                          <a:xfrm flipV="1">
                            <a:off x="3615626" y="3906283"/>
                            <a:ext cx="94651" cy="24366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Rovnoramenný trojúhelník 22"/>
                        <wps:cNvSpPr/>
                        <wps:spPr>
                          <a:xfrm rot="2013597">
                            <a:off x="3289803" y="1362414"/>
                            <a:ext cx="1262110" cy="996443"/>
                          </a:xfrm>
                          <a:prstGeom prst="triangle">
                            <a:avLst>
                              <a:gd name="adj" fmla="val 48895"/>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TextovéPole 60"/>
                        <wps:cNvSpPr txBox="1"/>
                        <wps:spPr>
                          <a:xfrm rot="20112763">
                            <a:off x="3326629" y="1756596"/>
                            <a:ext cx="1027396" cy="461665"/>
                          </a:xfrm>
                          <a:prstGeom prst="rect">
                            <a:avLst/>
                          </a:prstGeom>
                          <a:noFill/>
                        </wps:spPr>
                        <wps:txbx>
                          <w:txbxContent>
                            <w:p w14:paraId="35EA6DA2" w14:textId="0900BCB0" w:rsidR="00F86C6A" w:rsidRDefault="00F86C6A" w:rsidP="0039216F">
                              <w:pPr>
                                <w:pStyle w:val="Normlnweb"/>
                                <w:spacing w:before="0" w:beforeAutospacing="0" w:after="0" w:afterAutospacing="0"/>
                                <w:jc w:val="center"/>
                              </w:pPr>
                              <w:r>
                                <w:rPr>
                                  <w:rFonts w:asciiTheme="minorHAnsi" w:hAnsi="Calibri" w:cstheme="minorBidi"/>
                                  <w:b/>
                                  <w:bCs/>
                                  <w:color w:val="000000" w:themeColor="text1"/>
                                  <w:kern w:val="24"/>
                                </w:rPr>
                                <w:t>RVVI/ÚV</w:t>
                              </w:r>
                            </w:p>
                          </w:txbxContent>
                        </wps:txbx>
                        <wps:bodyPr wrap="square" rtlCol="0">
                          <a:noAutofit/>
                        </wps:bodyPr>
                      </wps:wsp>
                      <wps:wsp>
                        <wps:cNvPr id="24" name="Rovnoramenný trojúhelník 24"/>
                        <wps:cNvSpPr/>
                        <wps:spPr>
                          <a:xfrm rot="2028530">
                            <a:off x="3324078" y="2828180"/>
                            <a:ext cx="1197663" cy="991317"/>
                          </a:xfrm>
                          <a:prstGeom prst="triangle">
                            <a:avLst>
                              <a:gd name="adj" fmla="val 46014"/>
                            </a:avLst>
                          </a:prstGeom>
                          <a:solidFill>
                            <a:schemeClr val="accent1">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TextovéPole 54"/>
                        <wps:cNvSpPr txBox="1"/>
                        <wps:spPr>
                          <a:xfrm rot="19995474">
                            <a:off x="3186539" y="3168276"/>
                            <a:ext cx="1186916" cy="262255"/>
                          </a:xfrm>
                          <a:prstGeom prst="rect">
                            <a:avLst/>
                          </a:prstGeom>
                          <a:noFill/>
                        </wps:spPr>
                        <wps:txbx>
                          <w:txbxContent>
                            <w:p w14:paraId="357C4682" w14:textId="77777777" w:rsidR="00F86C6A" w:rsidRPr="007C3C9D" w:rsidRDefault="00F86C6A" w:rsidP="005D6D91">
                              <w:pPr>
                                <w:pStyle w:val="Normlnweb"/>
                                <w:spacing w:before="0" w:beforeAutospacing="0" w:after="0" w:afterAutospacing="0"/>
                                <w:jc w:val="center"/>
                                <w:rPr>
                                  <w:sz w:val="22"/>
                                  <w:szCs w:val="22"/>
                                </w:rPr>
                              </w:pPr>
                              <w:r w:rsidRPr="007C3C9D">
                                <w:rPr>
                                  <w:rFonts w:asciiTheme="minorHAnsi" w:hAnsi="Calibri" w:cstheme="minorBidi"/>
                                  <w:b/>
                                  <w:bCs/>
                                  <w:color w:val="000000" w:themeColor="text1"/>
                                  <w:kern w:val="24"/>
                                  <w:sz w:val="22"/>
                                  <w:szCs w:val="22"/>
                                </w:rPr>
                                <w:t>Poskytovatelé</w:t>
                              </w:r>
                              <w:r>
                                <w:rPr>
                                  <w:rFonts w:asciiTheme="minorHAnsi" w:hAnsi="Calibri" w:cstheme="minorBidi"/>
                                  <w:b/>
                                  <w:bCs/>
                                  <w:color w:val="000000" w:themeColor="text1"/>
                                  <w:kern w:val="24"/>
                                  <w:sz w:val="22"/>
                                  <w:szCs w:val="22"/>
                                </w:rPr>
                                <w:t xml:space="preserve"> </w:t>
                              </w:r>
                            </w:p>
                          </w:txbxContent>
                        </wps:txbx>
                        <wps:bodyPr wrap="square" rtlCol="0">
                          <a:noAutofit/>
                        </wps:bodyPr>
                      </wps:wsp>
                      <wps:wsp>
                        <wps:cNvPr id="26" name="Rovnoramenný trojúhelník 26"/>
                        <wps:cNvSpPr/>
                        <wps:spPr>
                          <a:xfrm rot="16200000">
                            <a:off x="1738156" y="2112515"/>
                            <a:ext cx="1178206" cy="1071050"/>
                          </a:xfrm>
                          <a:prstGeom prst="triangle">
                            <a:avLst>
                              <a:gd name="adj" fmla="val 59658"/>
                            </a:avLst>
                          </a:prstGeom>
                          <a:solidFill>
                            <a:schemeClr val="accent3">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TextovéPole 65"/>
                        <wps:cNvSpPr txBox="1"/>
                        <wps:spPr>
                          <a:xfrm>
                            <a:off x="2099616" y="2333625"/>
                            <a:ext cx="720090" cy="522359"/>
                          </a:xfrm>
                          <a:prstGeom prst="rect">
                            <a:avLst/>
                          </a:prstGeom>
                          <a:noFill/>
                        </wps:spPr>
                        <wps:txbx>
                          <w:txbxContent>
                            <w:p w14:paraId="3879CE32" w14:textId="77777777" w:rsidR="00F86C6A" w:rsidRPr="007C3C9D" w:rsidRDefault="00F86C6A" w:rsidP="005D6D91">
                              <w:pPr>
                                <w:pStyle w:val="Normlnweb"/>
                                <w:spacing w:before="0" w:beforeAutospacing="0" w:after="0" w:afterAutospacing="0"/>
                                <w:rPr>
                                  <w:sz w:val="22"/>
                                  <w:szCs w:val="22"/>
                                </w:rPr>
                              </w:pPr>
                              <w:r w:rsidRPr="007C3C9D">
                                <w:rPr>
                                  <w:rFonts w:asciiTheme="minorHAnsi" w:hAnsi="Calibri" w:cstheme="minorBidi"/>
                                  <w:b/>
                                  <w:bCs/>
                                  <w:color w:val="000000" w:themeColor="text1"/>
                                  <w:kern w:val="24"/>
                                  <w:sz w:val="22"/>
                                  <w:szCs w:val="22"/>
                                </w:rPr>
                                <w:t>Odborné panely</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4CC0D51" id="Skupina 1" o:spid="_x0000_s1026" style="position:absolute;left:0;text-align:left;margin-left:-9.9pt;margin-top:16.5pt;width:466.55pt;height:441.55pt;z-index:251659264;mso-position-horizontal-relative:margin;mso-width-relative:margin;mso-height-relative:margin" coordsize="58753,5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">
                <v:rect id="Obdélník 3" o:spid="_x0000_s1027" style="position:absolute;top:8966;width:24242;height:33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" fillcolor="#92d050" strokecolor="#92d050" strokeweight="1.75pt">
                  <v:fill r:id="rId17" o:title="" color2="white [3212]" type="pattern"/>
                  <v:stroke dashstyle="dash"/>
                </v:rect>
                <v:oval id="Ovál 4" o:spid="_x0000_s1028" style="position:absolute;left:7116;top:10377;width:13681;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" fillcolor="#c2d69b [1942]" strokecolor="white [3212]" strokeweight="2pt">
                  <v:textbox>
                    <w:txbxContent>
                      <w:p w14:paraId="3C800F83"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Hodnocení vybraných</w:t>
                        </w:r>
                      </w:p>
                      <w:p w14:paraId="17DFF912"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výsledků</w:t>
                        </w:r>
                      </w:p>
                      <w:p w14:paraId="0662F146"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peer review</w:t>
                        </w:r>
                      </w:p>
                      <w:p w14:paraId="1CCEB3B8" w14:textId="77777777" w:rsidR="00F86C6A" w:rsidRDefault="00F86C6A" w:rsidP="005D6D91">
                        <w:pPr>
                          <w:pStyle w:val="Normlnweb"/>
                          <w:spacing w:before="0" w:beforeAutospacing="0" w:after="0" w:afterAutospacing="0"/>
                          <w:jc w:val="center"/>
                        </w:pPr>
                      </w:p>
                    </w:txbxContent>
                  </v:textbox>
                </v:oval>
                <v:oval id="Ovál 5" o:spid="_x0000_s1029" style="position:absolute;left:7115;top:27826;width:1460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" fillcolor="#c2d69b [1942]" strokecolor="white [3212]" strokeweight="2pt">
                  <v:textbox>
                    <w:txbxContent>
                      <w:p w14:paraId="390BAEE7" w14:textId="59AD86E3"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Komentovan</w:t>
                        </w:r>
                        <w:ins w:id="1340" w:author="Rulíková Lucie" w:date="2025-05-14T14:39:00Z" w16du:dateUtc="2025-05-14T12:39:00Z">
                          <w:r w:rsidR="00583A06">
                            <w:rPr>
                              <w:rFonts w:asciiTheme="minorHAnsi" w:hAnsi="Calibri" w:cstheme="minorBidi"/>
                              <w:b/>
                              <w:bCs/>
                              <w:color w:val="000000" w:themeColor="text1"/>
                              <w:kern w:val="24"/>
                              <w:sz w:val="20"/>
                              <w:szCs w:val="20"/>
                            </w:rPr>
                            <w:t>é</w:t>
                          </w:r>
                        </w:ins>
                        <w:del w:id="1341" w:author="Rulíková Lucie" w:date="2025-05-14T14:39:00Z" w16du:dateUtc="2025-05-14T12:39:00Z">
                          <w:r w:rsidDel="00583A06">
                            <w:rPr>
                              <w:rFonts w:asciiTheme="minorHAnsi" w:hAnsi="Calibri" w:cstheme="minorBidi"/>
                              <w:b/>
                              <w:bCs/>
                              <w:color w:val="000000" w:themeColor="text1"/>
                              <w:kern w:val="24"/>
                              <w:sz w:val="20"/>
                              <w:szCs w:val="20"/>
                            </w:rPr>
                            <w:delText>á</w:delText>
                          </w:r>
                        </w:del>
                        <w:r>
                          <w:rPr>
                            <w:rFonts w:asciiTheme="minorHAnsi" w:hAnsi="Calibri" w:cstheme="minorBidi"/>
                            <w:b/>
                            <w:bCs/>
                            <w:color w:val="000000" w:themeColor="text1"/>
                            <w:kern w:val="24"/>
                            <w:sz w:val="20"/>
                            <w:szCs w:val="20"/>
                          </w:rPr>
                          <w:t xml:space="preserve"> oborov</w:t>
                        </w:r>
                        <w:del w:id="1342" w:author="Rulíková Lucie" w:date="2025-05-14T14:39:00Z" w16du:dateUtc="2025-05-14T12:39:00Z">
                          <w:r w:rsidDel="00583A06">
                            <w:rPr>
                              <w:rFonts w:asciiTheme="minorHAnsi" w:hAnsi="Calibri" w:cstheme="minorBidi"/>
                              <w:b/>
                              <w:bCs/>
                              <w:color w:val="000000" w:themeColor="text1"/>
                              <w:kern w:val="24"/>
                              <w:sz w:val="20"/>
                              <w:szCs w:val="20"/>
                            </w:rPr>
                            <w:delText>á</w:delText>
                          </w:r>
                        </w:del>
                        <w:ins w:id="1343" w:author="Rulíková Lucie" w:date="2025-05-14T14:39:00Z" w16du:dateUtc="2025-05-14T12:39:00Z">
                          <w:r w:rsidR="00583A06">
                            <w:rPr>
                              <w:rFonts w:asciiTheme="minorHAnsi" w:hAnsi="Calibri" w:cstheme="minorBidi"/>
                              <w:b/>
                              <w:bCs/>
                              <w:color w:val="000000" w:themeColor="text1"/>
                              <w:kern w:val="24"/>
                              <w:sz w:val="20"/>
                              <w:szCs w:val="20"/>
                            </w:rPr>
                            <w:t xml:space="preserve">é </w:t>
                          </w:r>
                        </w:ins>
                        <w:del w:id="1344" w:author="Rulíková Lucie" w:date="2025-05-14T14:39:00Z" w16du:dateUtc="2025-05-14T12:39:00Z">
                          <w:r w:rsidDel="00583A06">
                            <w:rPr>
                              <w:rFonts w:asciiTheme="minorHAnsi" w:hAnsi="Calibri" w:cstheme="minorBidi"/>
                              <w:b/>
                              <w:bCs/>
                              <w:color w:val="000000" w:themeColor="text1"/>
                              <w:kern w:val="24"/>
                              <w:sz w:val="20"/>
                              <w:szCs w:val="20"/>
                            </w:rPr>
                            <w:delText xml:space="preserve"> </w:delText>
                          </w:r>
                        </w:del>
                        <w:r>
                          <w:rPr>
                            <w:rFonts w:asciiTheme="minorHAnsi" w:hAnsi="Calibri" w:cstheme="minorBidi"/>
                            <w:b/>
                            <w:bCs/>
                            <w:color w:val="000000" w:themeColor="text1"/>
                            <w:kern w:val="24"/>
                            <w:sz w:val="20"/>
                            <w:szCs w:val="20"/>
                          </w:rPr>
                          <w:t>bibliometrick</w:t>
                        </w:r>
                        <w:ins w:id="1345" w:author="Rulíková Lucie" w:date="2025-05-14T14:39:00Z" w16du:dateUtc="2025-05-14T12:39:00Z">
                          <w:r w:rsidR="00583A06">
                            <w:rPr>
                              <w:rFonts w:asciiTheme="minorHAnsi" w:hAnsi="Calibri" w:cstheme="minorBidi"/>
                              <w:b/>
                              <w:bCs/>
                              <w:color w:val="000000" w:themeColor="text1"/>
                              <w:kern w:val="24"/>
                              <w:sz w:val="20"/>
                              <w:szCs w:val="20"/>
                            </w:rPr>
                            <w:t>é</w:t>
                          </w:r>
                        </w:ins>
                        <w:del w:id="1346" w:author="Rulíková Lucie" w:date="2025-05-14T14:39:00Z" w16du:dateUtc="2025-05-14T12:39:00Z">
                          <w:r w:rsidDel="00583A06">
                            <w:rPr>
                              <w:rFonts w:asciiTheme="minorHAnsi" w:hAnsi="Calibri" w:cstheme="minorBidi"/>
                              <w:b/>
                              <w:bCs/>
                              <w:color w:val="000000" w:themeColor="text1"/>
                              <w:kern w:val="24"/>
                              <w:sz w:val="20"/>
                              <w:szCs w:val="20"/>
                            </w:rPr>
                            <w:delText>á</w:delText>
                          </w:r>
                        </w:del>
                        <w:r>
                          <w:rPr>
                            <w:rFonts w:asciiTheme="minorHAnsi" w:hAnsi="Calibri" w:cstheme="minorBidi"/>
                            <w:b/>
                            <w:bCs/>
                            <w:color w:val="000000" w:themeColor="text1"/>
                            <w:kern w:val="24"/>
                            <w:sz w:val="20"/>
                            <w:szCs w:val="20"/>
                          </w:rPr>
                          <w:t xml:space="preserve"> </w:t>
                        </w:r>
                        <w:ins w:id="1347" w:author="Rulíková Lucie" w:date="2025-05-14T14:40:00Z" w16du:dateUtc="2025-05-14T12:40:00Z">
                          <w:r w:rsidR="00583A06">
                            <w:rPr>
                              <w:rFonts w:asciiTheme="minorHAnsi" w:hAnsi="Calibri" w:cstheme="minorBidi"/>
                              <w:b/>
                              <w:bCs/>
                              <w:color w:val="000000" w:themeColor="text1"/>
                              <w:kern w:val="24"/>
                              <w:sz w:val="20"/>
                              <w:szCs w:val="20"/>
                            </w:rPr>
                            <w:t>statistiky</w:t>
                          </w:r>
                        </w:ins>
                        <w:del w:id="1348" w:author="Rulíková Lucie" w:date="2025-05-14T14:40:00Z" w16du:dateUtc="2025-05-14T12:40:00Z">
                          <w:r w:rsidDel="00583A06">
                            <w:rPr>
                              <w:rFonts w:asciiTheme="minorHAnsi" w:hAnsi="Calibri" w:cstheme="minorBidi"/>
                              <w:b/>
                              <w:bCs/>
                              <w:color w:val="000000" w:themeColor="text1"/>
                              <w:kern w:val="24"/>
                              <w:sz w:val="20"/>
                              <w:szCs w:val="20"/>
                            </w:rPr>
                            <w:delText>ana</w:delText>
                          </w:r>
                        </w:del>
                        <w:del w:id="1349" w:author="Rulíková Lucie" w:date="2025-05-14T14:39:00Z" w16du:dateUtc="2025-05-14T12:39:00Z">
                          <w:r w:rsidDel="00583A06">
                            <w:rPr>
                              <w:rFonts w:asciiTheme="minorHAnsi" w:hAnsi="Calibri" w:cstheme="minorBidi"/>
                              <w:b/>
                              <w:bCs/>
                              <w:color w:val="000000" w:themeColor="text1"/>
                              <w:kern w:val="24"/>
                              <w:sz w:val="20"/>
                              <w:szCs w:val="20"/>
                            </w:rPr>
                            <w:delText>lýza</w:delText>
                          </w:r>
                        </w:del>
                      </w:p>
                      <w:p w14:paraId="1041958F" w14:textId="77777777" w:rsidR="00F86C6A" w:rsidRDefault="00F86C6A" w:rsidP="005D6D91">
                        <w:pPr>
                          <w:pStyle w:val="Normlnweb"/>
                          <w:spacing w:before="0" w:beforeAutospacing="0" w:after="0" w:afterAutospacing="0"/>
                          <w:jc w:val="center"/>
                        </w:pPr>
                      </w:p>
                    </w:txbxContent>
                  </v:textbox>
                </v:oval>
                <v:group id="Skupina 6" o:spid="_x0000_s1030" style="position:absolute;left:21299;top:12395;width:28882;height:22592" coordorigin="21299,12395" coordsize="28292,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8" o:spid="_x0000_s1031" type="#_x0000_t5" style="position:absolute;left:21299;top:12395;width:28293;height:21872;rotation:216773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" adj="10795" fillcolor="white [3212]" strokecolor="black [3213]" strokeweight="1.5pt"/>
                  <v:line id="Přímá spojnice 29" o:spid="_x0000_s1032" style="position:absolute;flip:x;visibility:visible;mso-wrap-style:square" from="30550,28036" to="41351,33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" strokecolor="black [3213]" strokeweight="1.5pt"/>
                  <v:line id="Přímá spojnice 30" o:spid="_x0000_s1033" style="position:absolute;visibility:visible;mso-wrap-style:square" from="28750,19757" to="28750,3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" strokecolor="black [3213]" strokeweight="1.5pt"/>
                  <v:line id="Přímá spojnice 31" o:spid="_x0000_s1034" style="position:absolute;flip:x y;visibility:visible;mso-wrap-style:square" from="30550,18986" to="41296,26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" strokecolor="black [3213]" strokeweight="1.5pt"/>
                </v:group>
                <v:shapetype id="_x0000_t32" coordsize="21600,21600" o:spt="32" o:oned="t" path="m,l21600,21600e" filled="f">
                  <v:path arrowok="t" fillok="f" o:connecttype="none"/>
                  <o:lock v:ext="edit" shapetype="t"/>
                </v:shapetype>
                <v:shape id="Přímá spojnice se šipkou 7" o:spid="_x0000_s1035" type="#_x0000_t32" style="position:absolute;left:29631;top:26986;width:18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" strokecolor="black [3213]" strokeweight="1.5pt">
                  <v:stroke endarrow="open"/>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8" o:spid="_x0000_s1036" type="#_x0000_t13" style="position:absolute;left:34807;top:28896;width:1866;height:2112;rotation:-764516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" adj="10800" fillcolor="white [3212]" strokecolor="black [3213]" strokeweight="2pt"/>
                <v:shape id="Šipka doprava 9" o:spid="_x0000_s1037" type="#_x0000_t13" style="position:absolute;left:34218;top:23219;width:1871;height:2008;rotation:824744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" adj="10800" fillcolor="white [3212]" strokecolor="black [3213]" strokeweight="2pt"/>
                <v:shapetype id="_x0000_t202" coordsize="21600,21600" o:spt="202" path="m,l,21600r21600,l21600,xe">
                  <v:stroke joinstyle="miter"/>
                  <v:path gradientshapeok="t" o:connecttype="rect"/>
                </v:shapetype>
                <v:shape id="TextovéPole 79" o:spid="_x0000_s1038" type="#_x0000_t202" style="position:absolute;left:31555;top:25259;width:901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61949982" w14:textId="77777777" w:rsidR="00F86C6A" w:rsidRDefault="00F86C6A" w:rsidP="005D6D91">
                        <w:pPr>
                          <w:pStyle w:val="Normlnweb"/>
                          <w:spacing w:before="0" w:beforeAutospacing="0" w:after="0" w:afterAutospacing="0"/>
                        </w:pPr>
                        <w:r>
                          <w:rPr>
                            <w:rFonts w:asciiTheme="minorHAnsi" w:hAnsi="Calibri" w:cstheme="minorBidi"/>
                            <w:b/>
                            <w:bCs/>
                            <w:color w:val="000000" w:themeColor="text1"/>
                            <w:kern w:val="24"/>
                            <w:sz w:val="32"/>
                            <w:szCs w:val="32"/>
                          </w:rPr>
                          <w:t>A B C D</w:t>
                        </w:r>
                      </w:p>
                    </w:txbxContent>
                  </v:textbox>
                </v:shape>
                <v:shape id="TextovéPole 82" o:spid="_x0000_s1039" type="#_x0000_t202" style="position:absolute;left:-9846;top:23929;width:28557;height:33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" filled="f" stroked="f">
                  <v:textbox>
                    <w:txbxContent>
                      <w:p w14:paraId="3F2C7BE5" w14:textId="77777777" w:rsidR="00F86C6A" w:rsidRDefault="00F86C6A" w:rsidP="005D6D91">
                        <w:pPr>
                          <w:pStyle w:val="Normlnweb"/>
                          <w:spacing w:before="0" w:beforeAutospacing="0" w:after="0" w:afterAutospacing="0"/>
                          <w:jc w:val="center"/>
                        </w:pPr>
                        <w:r>
                          <w:rPr>
                            <w:rFonts w:asciiTheme="minorHAnsi" w:hAnsi="Calibri" w:cstheme="minorBidi"/>
                            <w:color w:val="000000" w:themeColor="text1"/>
                            <w:kern w:val="24"/>
                            <w:sz w:val="32"/>
                            <w:szCs w:val="32"/>
                          </w:rPr>
                          <w:t>Souhrnné oborové zprávy</w:t>
                        </w:r>
                      </w:p>
                    </w:txbxContent>
                  </v:textbox>
                </v:shape>
                <v:oval id="Ovál 12" o:spid="_x0000_s1040" style="position:absolute;left:45071;top:14207;width:1368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" fillcolor="#ffc000" strokecolor="white [3212]" strokeweight="2pt">
                  <v:textbox>
                    <w:txbxContent>
                      <w:p w14:paraId="32062E4D"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Referenční údaje</w:t>
                        </w:r>
                      </w:p>
                    </w:txbxContent>
                  </v:textbox>
                </v:oval>
                <v:oval id="Ovál 13" o:spid="_x0000_s1041" style="position:absolute;left:28685;width:1368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" fillcolor="#ffc000" strokecolor="white [3212]" strokeweight="2pt">
                  <v:textbox>
                    <w:txbxContent>
                      <w:p w14:paraId="3B30CABC" w14:textId="77777777" w:rsidR="00F86C6A" w:rsidRDefault="00F86C6A" w:rsidP="005D6D91">
                        <w:pPr>
                          <w:pStyle w:val="Normlnweb"/>
                          <w:spacing w:before="0" w:beforeAutospacing="0" w:after="0" w:afterAutospacing="0"/>
                          <w:jc w:val="center"/>
                        </w:pPr>
                        <w:r w:rsidRPr="00653603">
                          <w:rPr>
                            <w:rFonts w:asciiTheme="minorHAnsi" w:hAnsi="Calibri" w:cstheme="minorBidi"/>
                            <w:b/>
                            <w:bCs/>
                            <w:color w:val="000000" w:themeColor="text1"/>
                            <w:kern w:val="24"/>
                            <w:sz w:val="20"/>
                            <w:szCs w:val="20"/>
                          </w:rPr>
                          <w:t>Zpráv</w:t>
                        </w:r>
                        <w:r>
                          <w:rPr>
                            <w:rFonts w:asciiTheme="minorHAnsi" w:hAnsi="Calibri" w:cstheme="minorBidi"/>
                            <w:b/>
                            <w:bCs/>
                            <w:color w:val="000000" w:themeColor="text1"/>
                            <w:kern w:val="24"/>
                            <w:sz w:val="20"/>
                            <w:szCs w:val="20"/>
                          </w:rPr>
                          <w:t>y</w:t>
                        </w:r>
                        <w:r w:rsidRPr="00653603">
                          <w:rPr>
                            <w:rFonts w:asciiTheme="minorHAnsi" w:hAnsi="Calibri" w:cstheme="minorBidi"/>
                            <w:b/>
                            <w:bCs/>
                            <w:color w:val="000000" w:themeColor="text1"/>
                            <w:kern w:val="24"/>
                            <w:sz w:val="20"/>
                            <w:szCs w:val="20"/>
                          </w:rPr>
                          <w:t xml:space="preserve"> pro výzkumn</w:t>
                        </w:r>
                        <w:r>
                          <w:rPr>
                            <w:rFonts w:asciiTheme="minorHAnsi" w:hAnsi="Calibri" w:cstheme="minorBidi"/>
                            <w:b/>
                            <w:bCs/>
                            <w:color w:val="000000" w:themeColor="text1"/>
                            <w:kern w:val="24"/>
                            <w:sz w:val="20"/>
                            <w:szCs w:val="20"/>
                          </w:rPr>
                          <w:t>é organizace</w:t>
                        </w:r>
                      </w:p>
                    </w:txbxContent>
                  </v:textbox>
                </v:oval>
                <v:oval id="Ovál 14" o:spid="_x0000_s1042" style="position:absolute;left:44983;width:1368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" fillcolor="#ffc000" strokecolor="white [3212]" strokeweight="2pt">
                  <v:textbox>
                    <w:txbxContent>
                      <w:p w14:paraId="42E9686C"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Analýza stavu výzkumu, vývoje </w:t>
                        </w:r>
                      </w:p>
                      <w:p w14:paraId="0F57DCEA"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a inovací</w:t>
                        </w:r>
                      </w:p>
                    </w:txbxContent>
                  </v:textbox>
                </v:oval>
                <v:oval id="Ovál 15" o:spid="_x0000_s1043" style="position:absolute;left:45071;top:34106;width:13682;height:12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" fillcolor="#95b3d7 [1940]" strokecolor="white [3212]" strokeweight="2pt">
                  <v:textbox>
                    <w:txbxContent>
                      <w:p w14:paraId="22C51685" w14:textId="3DD3D33F"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Zprávy pro výzkumné organizace</w:t>
                        </w:r>
                      </w:p>
                    </w:txbxContent>
                  </v:textbox>
                </v:oval>
                <v:oval id="Ovál 16" o:spid="_x0000_s1044" style="position:absolute;left:28152;top:42060;width:13682;height:12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" fillcolor="#95b3d7 [1940]" strokecolor="white [3212]" strokeweight="2pt">
                  <v:textbox>
                    <w:txbxContent>
                      <w:p w14:paraId="07499084"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Koncepční dokumenty VaVaI </w:t>
                        </w:r>
                      </w:p>
                      <w:p w14:paraId="2C39C2E3"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pro úroveň poskytovatele schválené vládou a pod.</w:t>
                        </w:r>
                      </w:p>
                    </w:txbxContent>
                  </v:textbox>
                </v:oval>
                <v:shape id="Přímá spojnice se šipkou 17" o:spid="_x0000_s1045" type="#_x0000_t32" style="position:absolute;left:37446;top:13205;width:808;height:20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" strokecolor="black [3213]" strokeweight="1.5pt">
                  <v:stroke endarrow="open"/>
                </v:shape>
                <v:shape id="Přímá spojnice se šipkou 18" o:spid="_x0000_s1046" type="#_x0000_t32" style="position:absolute;left:42673;top:17962;width:2253;height:3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" strokecolor="black [3213]" strokeweight="1.5pt">
                  <v:stroke endarrow="open"/>
                </v:shape>
                <v:shape id="Přímá spojnice se šipkou 19" o:spid="_x0000_s1047" type="#_x0000_t32" style="position:absolute;left:43063;top:11343;width:2724;height:20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" strokecolor="black [3213]" strokeweight="1.5pt">
                  <v:stroke endarrow="open"/>
                </v:shape>
                <v:shape id="Přímá spojnice se šipkou 20" o:spid="_x0000_s1048" type="#_x0000_t32" style="position:absolute;left:42367;top:37074;width:2704;height:6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" strokecolor="black [3213]" strokeweight="1.5pt">
                  <v:stroke endarrow="open"/>
                </v:shape>
                <v:shape id="Přímá spojnice se šipkou 21" o:spid="_x0000_s1049" type="#_x0000_t32" style="position:absolute;left:36156;top:39062;width:946;height:243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" strokecolor="black [3213]" strokeweight="1.5pt">
                  <v:stroke endarrow="open"/>
                </v:shape>
                <v:shape id="Rovnoramenný trojúhelník 22" o:spid="_x0000_s1050" type="#_x0000_t5" style="position:absolute;left:32898;top:13624;width:12621;height:9964;rotation:219938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" adj="10561" fillcolor="#ffc000" stroked="f" strokeweight="2pt"/>
                <v:shape id="TextovéPole 60" o:spid="_x0000_s1051" type="#_x0000_t202" style="position:absolute;left:33266;top:17565;width:10274;height:4617;rotation:-162445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" filled="f" stroked="f">
                  <v:textbox>
                    <w:txbxContent>
                      <w:p w14:paraId="35EA6DA2" w14:textId="0900BCB0" w:rsidR="00F86C6A" w:rsidRDefault="00F86C6A" w:rsidP="0039216F">
                        <w:pPr>
                          <w:pStyle w:val="Normlnweb"/>
                          <w:spacing w:before="0" w:beforeAutospacing="0" w:after="0" w:afterAutospacing="0"/>
                          <w:jc w:val="center"/>
                        </w:pPr>
                        <w:r>
                          <w:rPr>
                            <w:rFonts w:asciiTheme="minorHAnsi" w:hAnsi="Calibri" w:cstheme="minorBidi"/>
                            <w:b/>
                            <w:bCs/>
                            <w:color w:val="000000" w:themeColor="text1"/>
                            <w:kern w:val="24"/>
                          </w:rPr>
                          <w:t>RVVI/ÚV</w:t>
                        </w:r>
                      </w:p>
                    </w:txbxContent>
                  </v:textbox>
                </v:shape>
                <v:shape id="Rovnoramenný trojúhelník 24" o:spid="_x0000_s1052" type="#_x0000_t5" style="position:absolute;left:33240;top:28281;width:11977;height:9913;rotation:22156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" adj="9939" fillcolor="#95b3d7 [1940]" strokecolor="white [3212]" strokeweight="2pt"/>
                <v:shape id="TextovéPole 54" o:spid="_x0000_s1053" type="#_x0000_t202" style="position:absolute;left:31865;top:31682;width:11869;height:2623;rotation:-17525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" filled="f" stroked="f">
                  <v:textbox>
                    <w:txbxContent>
                      <w:p w14:paraId="357C4682" w14:textId="77777777" w:rsidR="00F86C6A" w:rsidRPr="007C3C9D" w:rsidRDefault="00F86C6A" w:rsidP="005D6D91">
                        <w:pPr>
                          <w:pStyle w:val="Normlnweb"/>
                          <w:spacing w:before="0" w:beforeAutospacing="0" w:after="0" w:afterAutospacing="0"/>
                          <w:jc w:val="center"/>
                          <w:rPr>
                            <w:sz w:val="22"/>
                            <w:szCs w:val="22"/>
                          </w:rPr>
                        </w:pPr>
                        <w:r w:rsidRPr="007C3C9D">
                          <w:rPr>
                            <w:rFonts w:asciiTheme="minorHAnsi" w:hAnsi="Calibri" w:cstheme="minorBidi"/>
                            <w:b/>
                            <w:bCs/>
                            <w:color w:val="000000" w:themeColor="text1"/>
                            <w:kern w:val="24"/>
                            <w:sz w:val="22"/>
                            <w:szCs w:val="22"/>
                          </w:rPr>
                          <w:t>Poskytovatelé</w:t>
                        </w:r>
                        <w:r>
                          <w:rPr>
                            <w:rFonts w:asciiTheme="minorHAnsi" w:hAnsi="Calibri" w:cstheme="minorBidi"/>
                            <w:b/>
                            <w:bCs/>
                            <w:color w:val="000000" w:themeColor="text1"/>
                            <w:kern w:val="24"/>
                            <w:sz w:val="22"/>
                            <w:szCs w:val="22"/>
                          </w:rPr>
                          <w:t xml:space="preserve"> </w:t>
                        </w:r>
                      </w:p>
                    </w:txbxContent>
                  </v:textbox>
                </v:shape>
                <v:shape id="Rovnoramenný trojúhelník 26" o:spid="_x0000_s1054" type="#_x0000_t5" style="position:absolute;left:17381;top:21125;width:11782;height:1071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" adj="12886" fillcolor="#c2d69b [1942]" strokecolor="white [3212]" strokeweight="2pt"/>
                <v:shape id="TextovéPole 65" o:spid="_x0000_s1055" type="#_x0000_t202" style="position:absolute;left:20996;top:23336;width:7201;height:5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3879CE32" w14:textId="77777777" w:rsidR="00F86C6A" w:rsidRPr="007C3C9D" w:rsidRDefault="00F86C6A" w:rsidP="005D6D91">
                        <w:pPr>
                          <w:pStyle w:val="Normlnweb"/>
                          <w:spacing w:before="0" w:beforeAutospacing="0" w:after="0" w:afterAutospacing="0"/>
                          <w:rPr>
                            <w:sz w:val="22"/>
                            <w:szCs w:val="22"/>
                          </w:rPr>
                        </w:pPr>
                        <w:r w:rsidRPr="007C3C9D">
                          <w:rPr>
                            <w:rFonts w:asciiTheme="minorHAnsi" w:hAnsi="Calibri" w:cstheme="minorBidi"/>
                            <w:b/>
                            <w:bCs/>
                            <w:color w:val="000000" w:themeColor="text1"/>
                            <w:kern w:val="24"/>
                            <w:sz w:val="22"/>
                            <w:szCs w:val="22"/>
                          </w:rPr>
                          <w:t>Odborné panely</w:t>
                        </w:r>
                      </w:p>
                    </w:txbxContent>
                  </v:textbox>
                </v:shape>
                <w10:wrap anchorx="margin"/>
              </v:group>
            </w:pict>
          </mc:Fallback>
        </mc:AlternateContent>
      </w:r>
    </w:p>
    <w:p w14:paraId="2659F6EE" w14:textId="4C482C6C" w:rsidR="005D6D91" w:rsidRPr="007F09F1" w:rsidRDefault="005D6D91" w:rsidP="005D33EA">
      <w:pPr>
        <w:spacing w:after="0"/>
        <w:jc w:val="both"/>
        <w:rPr>
          <w:rFonts w:ascii="Arial" w:hAnsi="Arial" w:cs="Arial"/>
          <w:i/>
          <w:iCs/>
        </w:rPr>
      </w:pPr>
    </w:p>
    <w:p w14:paraId="6462D5EF" w14:textId="77777777" w:rsidR="005D6D91" w:rsidRPr="007F09F1" w:rsidRDefault="005D6D91" w:rsidP="005D33EA">
      <w:pPr>
        <w:spacing w:after="0"/>
        <w:jc w:val="both"/>
        <w:rPr>
          <w:rFonts w:ascii="Arial" w:hAnsi="Arial" w:cs="Arial"/>
          <w:iCs/>
        </w:rPr>
      </w:pPr>
    </w:p>
    <w:p w14:paraId="3EB62AFC" w14:textId="77777777" w:rsidR="005D6D91" w:rsidRPr="007F09F1" w:rsidRDefault="005D6D91" w:rsidP="005D33EA">
      <w:pPr>
        <w:spacing w:after="0"/>
        <w:jc w:val="both"/>
        <w:rPr>
          <w:rFonts w:ascii="Arial" w:hAnsi="Arial" w:cs="Arial"/>
          <w:iCs/>
        </w:rPr>
      </w:pPr>
    </w:p>
    <w:p w14:paraId="6D9BD45E" w14:textId="77777777" w:rsidR="005D6D91" w:rsidRPr="007F09F1" w:rsidRDefault="005D6D91" w:rsidP="005D33EA">
      <w:pPr>
        <w:spacing w:after="0"/>
        <w:jc w:val="both"/>
        <w:rPr>
          <w:rFonts w:ascii="Arial" w:hAnsi="Arial" w:cs="Arial"/>
          <w:iCs/>
        </w:rPr>
      </w:pPr>
    </w:p>
    <w:p w14:paraId="0E2F1DA7" w14:textId="77777777" w:rsidR="005D6D91" w:rsidRPr="007F09F1" w:rsidRDefault="005D6D91" w:rsidP="005D33EA">
      <w:pPr>
        <w:spacing w:after="0"/>
        <w:jc w:val="both"/>
        <w:rPr>
          <w:rFonts w:ascii="Arial" w:hAnsi="Arial" w:cs="Arial"/>
          <w:iCs/>
        </w:rPr>
      </w:pPr>
    </w:p>
    <w:p w14:paraId="40913AC1" w14:textId="77777777" w:rsidR="005D6D91" w:rsidRPr="007F09F1" w:rsidRDefault="005D6D91" w:rsidP="005D33EA">
      <w:pPr>
        <w:spacing w:after="0"/>
        <w:jc w:val="both"/>
        <w:rPr>
          <w:rFonts w:ascii="Arial" w:hAnsi="Arial" w:cs="Arial"/>
          <w:iCs/>
        </w:rPr>
      </w:pPr>
    </w:p>
    <w:p w14:paraId="1E87C29A" w14:textId="77777777" w:rsidR="005D6D91" w:rsidRPr="007F09F1" w:rsidRDefault="005D6D91" w:rsidP="005D33EA">
      <w:pPr>
        <w:spacing w:after="0"/>
        <w:jc w:val="both"/>
        <w:rPr>
          <w:rFonts w:ascii="Arial" w:hAnsi="Arial" w:cs="Arial"/>
          <w:iCs/>
        </w:rPr>
      </w:pPr>
    </w:p>
    <w:p w14:paraId="5941422B" w14:textId="77777777" w:rsidR="005D6D91" w:rsidRPr="007F09F1" w:rsidRDefault="005D6D91" w:rsidP="005D33EA">
      <w:pPr>
        <w:spacing w:after="0"/>
        <w:jc w:val="both"/>
        <w:rPr>
          <w:rFonts w:ascii="Arial" w:hAnsi="Arial" w:cs="Arial"/>
          <w:iCs/>
        </w:rPr>
      </w:pPr>
    </w:p>
    <w:p w14:paraId="37945C9D" w14:textId="77777777" w:rsidR="005D6D91" w:rsidRPr="007F09F1" w:rsidRDefault="005D6D91" w:rsidP="005D33EA">
      <w:pPr>
        <w:spacing w:after="0"/>
        <w:jc w:val="both"/>
        <w:rPr>
          <w:rFonts w:ascii="Arial" w:hAnsi="Arial" w:cs="Arial"/>
          <w:iCs/>
        </w:rPr>
      </w:pPr>
    </w:p>
    <w:p w14:paraId="51B1C994" w14:textId="77777777" w:rsidR="005D6D91" w:rsidRPr="007F09F1" w:rsidRDefault="005D6D91" w:rsidP="005D33EA">
      <w:pPr>
        <w:spacing w:after="0"/>
        <w:jc w:val="both"/>
        <w:rPr>
          <w:rFonts w:ascii="Arial" w:hAnsi="Arial" w:cs="Arial"/>
          <w:iCs/>
        </w:rPr>
      </w:pPr>
    </w:p>
    <w:p w14:paraId="2C8F04BD" w14:textId="77777777" w:rsidR="005D6D91" w:rsidRPr="007F09F1" w:rsidRDefault="005D6D91" w:rsidP="005D33EA">
      <w:pPr>
        <w:spacing w:after="0"/>
        <w:jc w:val="both"/>
        <w:rPr>
          <w:rFonts w:ascii="Arial" w:hAnsi="Arial" w:cs="Arial"/>
          <w:iCs/>
        </w:rPr>
      </w:pPr>
    </w:p>
    <w:p w14:paraId="05B59590" w14:textId="77777777" w:rsidR="005D6D91" w:rsidRPr="007F09F1" w:rsidRDefault="005D6D91" w:rsidP="005D33EA">
      <w:pPr>
        <w:spacing w:after="0"/>
        <w:jc w:val="both"/>
        <w:rPr>
          <w:rFonts w:ascii="Arial" w:hAnsi="Arial" w:cs="Arial"/>
          <w:iCs/>
        </w:rPr>
      </w:pPr>
    </w:p>
    <w:p w14:paraId="2237730E" w14:textId="77777777" w:rsidR="005D6D91" w:rsidRPr="007F09F1" w:rsidRDefault="005D6D91" w:rsidP="005D33EA">
      <w:pPr>
        <w:spacing w:after="0"/>
        <w:jc w:val="both"/>
        <w:rPr>
          <w:rFonts w:ascii="Arial" w:hAnsi="Arial" w:cs="Arial"/>
          <w:iCs/>
        </w:rPr>
      </w:pPr>
    </w:p>
    <w:p w14:paraId="4445AD56" w14:textId="77777777" w:rsidR="005D6D91" w:rsidRPr="007F09F1" w:rsidRDefault="005D6D91" w:rsidP="005D33EA">
      <w:pPr>
        <w:spacing w:after="0"/>
        <w:jc w:val="both"/>
        <w:rPr>
          <w:rFonts w:ascii="Arial" w:hAnsi="Arial" w:cs="Arial"/>
          <w:iCs/>
        </w:rPr>
      </w:pPr>
    </w:p>
    <w:p w14:paraId="4017A07F" w14:textId="77777777" w:rsidR="005D6D91" w:rsidRPr="007F09F1" w:rsidRDefault="005D6D91" w:rsidP="005D33EA">
      <w:pPr>
        <w:spacing w:after="0"/>
        <w:jc w:val="both"/>
        <w:rPr>
          <w:rFonts w:ascii="Arial" w:hAnsi="Arial" w:cs="Arial"/>
          <w:iCs/>
        </w:rPr>
      </w:pPr>
    </w:p>
    <w:p w14:paraId="65750353" w14:textId="77777777" w:rsidR="005D6D91" w:rsidRPr="007F09F1" w:rsidRDefault="005D6D91" w:rsidP="005D33EA">
      <w:pPr>
        <w:spacing w:after="0"/>
        <w:jc w:val="both"/>
        <w:rPr>
          <w:rFonts w:ascii="Arial" w:hAnsi="Arial" w:cs="Arial"/>
          <w:iCs/>
        </w:rPr>
      </w:pPr>
    </w:p>
    <w:p w14:paraId="550D632A" w14:textId="77777777" w:rsidR="005D6D91" w:rsidRPr="007F09F1" w:rsidRDefault="005D6D91" w:rsidP="005D33EA">
      <w:pPr>
        <w:spacing w:after="0"/>
        <w:jc w:val="both"/>
        <w:rPr>
          <w:rFonts w:ascii="Arial" w:hAnsi="Arial" w:cs="Arial"/>
          <w:iCs/>
        </w:rPr>
      </w:pPr>
    </w:p>
    <w:p w14:paraId="7DA21E31" w14:textId="77777777" w:rsidR="005D6D91" w:rsidRPr="007F09F1" w:rsidRDefault="005D6D91" w:rsidP="005D33EA">
      <w:pPr>
        <w:spacing w:after="0"/>
        <w:jc w:val="both"/>
        <w:rPr>
          <w:rFonts w:ascii="Arial" w:hAnsi="Arial" w:cs="Arial"/>
          <w:iCs/>
        </w:rPr>
      </w:pPr>
    </w:p>
    <w:p w14:paraId="4F6D3922" w14:textId="77777777" w:rsidR="005D6D91" w:rsidRPr="007F09F1" w:rsidRDefault="005D6D91" w:rsidP="005D33EA">
      <w:pPr>
        <w:spacing w:after="0"/>
        <w:jc w:val="both"/>
        <w:rPr>
          <w:rFonts w:ascii="Arial" w:hAnsi="Arial" w:cs="Arial"/>
          <w:iCs/>
        </w:rPr>
      </w:pPr>
    </w:p>
    <w:p w14:paraId="2C35A698" w14:textId="77777777" w:rsidR="005D6D91" w:rsidRPr="007F09F1" w:rsidRDefault="005D6D91" w:rsidP="005D33EA">
      <w:pPr>
        <w:spacing w:after="0"/>
        <w:jc w:val="both"/>
        <w:rPr>
          <w:rFonts w:ascii="Arial" w:hAnsi="Arial" w:cs="Arial"/>
          <w:iCs/>
        </w:rPr>
      </w:pPr>
    </w:p>
    <w:p w14:paraId="2144D582" w14:textId="77777777" w:rsidR="005D6D91" w:rsidRPr="007F09F1" w:rsidRDefault="005D6D91" w:rsidP="005D33EA">
      <w:pPr>
        <w:spacing w:after="0"/>
        <w:jc w:val="both"/>
        <w:rPr>
          <w:rFonts w:ascii="Arial" w:hAnsi="Arial" w:cs="Arial"/>
          <w:iCs/>
        </w:rPr>
      </w:pPr>
    </w:p>
    <w:p w14:paraId="68BFB038" w14:textId="77777777" w:rsidR="005D6D91" w:rsidRPr="007F09F1" w:rsidRDefault="005D6D91" w:rsidP="005D33EA">
      <w:pPr>
        <w:spacing w:after="0"/>
        <w:jc w:val="both"/>
        <w:rPr>
          <w:rFonts w:ascii="Arial" w:hAnsi="Arial" w:cs="Arial"/>
          <w:iCs/>
        </w:rPr>
      </w:pPr>
    </w:p>
    <w:p w14:paraId="1CD845F0" w14:textId="77777777" w:rsidR="005D6D91" w:rsidRPr="007F09F1" w:rsidRDefault="005D6D91" w:rsidP="005D33EA">
      <w:pPr>
        <w:spacing w:after="0"/>
        <w:jc w:val="both"/>
        <w:rPr>
          <w:rFonts w:ascii="Arial" w:hAnsi="Arial" w:cs="Arial"/>
          <w:iCs/>
        </w:rPr>
      </w:pPr>
    </w:p>
    <w:p w14:paraId="2FFFC9C0" w14:textId="77777777" w:rsidR="005D6D91" w:rsidRPr="007F09F1" w:rsidRDefault="005D6D91" w:rsidP="005D33EA">
      <w:pPr>
        <w:spacing w:after="0"/>
        <w:jc w:val="both"/>
        <w:rPr>
          <w:rFonts w:ascii="Arial" w:hAnsi="Arial" w:cs="Arial"/>
          <w:iCs/>
        </w:rPr>
      </w:pPr>
    </w:p>
    <w:p w14:paraId="02EBA21F" w14:textId="77777777" w:rsidR="005D6D91" w:rsidRPr="007F09F1" w:rsidRDefault="005D6D91" w:rsidP="005D33EA">
      <w:pPr>
        <w:spacing w:after="0"/>
        <w:jc w:val="both"/>
        <w:rPr>
          <w:rFonts w:ascii="Arial" w:hAnsi="Arial" w:cs="Arial"/>
          <w:iCs/>
        </w:rPr>
      </w:pPr>
    </w:p>
    <w:p w14:paraId="24B72ACC" w14:textId="77777777" w:rsidR="005D6D91" w:rsidRPr="007F09F1" w:rsidRDefault="005D6D91" w:rsidP="005D33EA">
      <w:pPr>
        <w:spacing w:after="0"/>
        <w:jc w:val="both"/>
        <w:rPr>
          <w:rFonts w:ascii="Arial" w:hAnsi="Arial" w:cs="Arial"/>
          <w:iCs/>
        </w:rPr>
      </w:pPr>
    </w:p>
    <w:p w14:paraId="21F19C0C" w14:textId="77777777" w:rsidR="005D6D91" w:rsidRPr="007F09F1" w:rsidRDefault="005D6D91" w:rsidP="005D33EA">
      <w:pPr>
        <w:spacing w:after="0"/>
        <w:jc w:val="both"/>
        <w:rPr>
          <w:ins w:id="1350" w:author="Autor"/>
          <w:rFonts w:ascii="Arial" w:hAnsi="Arial" w:cs="Arial"/>
          <w:iCs/>
        </w:rPr>
      </w:pPr>
    </w:p>
    <w:p w14:paraId="2107A0A5" w14:textId="77777777" w:rsidR="000B3BDD" w:rsidRPr="007F09F1" w:rsidRDefault="000B3BDD" w:rsidP="005D33EA">
      <w:pPr>
        <w:spacing w:after="0"/>
        <w:jc w:val="both"/>
        <w:rPr>
          <w:rFonts w:ascii="Arial" w:hAnsi="Arial" w:cs="Arial"/>
          <w:iCs/>
        </w:rPr>
      </w:pPr>
    </w:p>
    <w:p w14:paraId="4CFC2ADC" w14:textId="77777777" w:rsidR="005D6D91" w:rsidRPr="007F09F1" w:rsidRDefault="005D6D91" w:rsidP="005D33EA">
      <w:pPr>
        <w:spacing w:after="0"/>
        <w:jc w:val="both"/>
        <w:rPr>
          <w:rFonts w:ascii="Arial" w:hAnsi="Arial" w:cs="Arial"/>
          <w:iCs/>
        </w:rPr>
      </w:pPr>
    </w:p>
    <w:p w14:paraId="01052419" w14:textId="77777777" w:rsidR="005D6D91" w:rsidRPr="007F09F1" w:rsidRDefault="005D6D91" w:rsidP="005D33EA">
      <w:pPr>
        <w:spacing w:after="0"/>
        <w:jc w:val="both"/>
        <w:rPr>
          <w:rFonts w:ascii="Arial" w:hAnsi="Arial" w:cs="Arial"/>
          <w:iCs/>
        </w:rPr>
      </w:pPr>
    </w:p>
    <w:p w14:paraId="3D469552" w14:textId="425024E8" w:rsidR="005D6D91" w:rsidRPr="007F09F1" w:rsidRDefault="005D6D91" w:rsidP="007A50EF">
      <w:pPr>
        <w:pStyle w:val="Nadpis2"/>
      </w:pPr>
      <w:bookmarkStart w:id="1351" w:name="_Toc195174971"/>
      <w:bookmarkStart w:id="1352" w:name="_Toc198129058"/>
      <w:r w:rsidRPr="007F09F1">
        <w:t>Monitorovací jednání tripartit</w:t>
      </w:r>
      <w:r w:rsidR="00D030EB" w:rsidRPr="007F09F1">
        <w:t>y</w:t>
      </w:r>
      <w:bookmarkEnd w:id="1351"/>
      <w:bookmarkEnd w:id="1352"/>
    </w:p>
    <w:p w14:paraId="5D61A748" w14:textId="5F049921" w:rsidR="009D2A07" w:rsidRPr="007F09F1" w:rsidRDefault="009D2A07" w:rsidP="005D33EA">
      <w:pPr>
        <w:jc w:val="both"/>
        <w:rPr>
          <w:rFonts w:ascii="Arial" w:hAnsi="Arial" w:cs="Arial"/>
        </w:rPr>
      </w:pPr>
      <w:r w:rsidRPr="007F09F1">
        <w:rPr>
          <w:rFonts w:ascii="Arial" w:hAnsi="Arial" w:cs="Arial"/>
        </w:rPr>
        <w:t>V mezidobí mezi cyklickým pětiletým</w:t>
      </w:r>
      <w:r w:rsidR="00671A57" w:rsidRPr="007F09F1">
        <w:rPr>
          <w:rFonts w:ascii="Arial" w:hAnsi="Arial" w:cs="Arial"/>
        </w:rPr>
        <w:t xml:space="preserve"> kompletním</w:t>
      </w:r>
      <w:r w:rsidRPr="007F09F1">
        <w:rPr>
          <w:rFonts w:ascii="Arial" w:hAnsi="Arial" w:cs="Arial"/>
        </w:rPr>
        <w:t xml:space="preserve"> hodnocením mohou probíhat jednání monitorovací tripartity. Cílem monitorovacího jednání tripartit je reflexe každoroční realizace hodnocení na národní úrovni, průběžná diskuze nad identifikovanými trendy v jednotlivých oborech a diskuze nad případnými </w:t>
      </w:r>
      <w:del w:id="1353" w:author="Autor">
        <w:r w:rsidRPr="007F09F1" w:rsidDel="00F03DC7">
          <w:rPr>
            <w:rFonts w:ascii="Arial" w:hAnsi="Arial" w:cs="Arial"/>
          </w:rPr>
          <w:delText xml:space="preserve">opravnými </w:delText>
        </w:r>
      </w:del>
      <w:r w:rsidRPr="007F09F1">
        <w:rPr>
          <w:rFonts w:ascii="Arial" w:hAnsi="Arial" w:cs="Arial"/>
        </w:rPr>
        <w:t>opatřeními</w:t>
      </w:r>
      <w:ins w:id="1354" w:author="Autor">
        <w:r w:rsidR="00F03DC7" w:rsidRPr="007F09F1">
          <w:rPr>
            <w:rFonts w:ascii="Arial" w:hAnsi="Arial" w:cs="Arial"/>
          </w:rPr>
          <w:t xml:space="preserve"> </w:t>
        </w:r>
        <w:commentRangeStart w:id="1355"/>
        <w:del w:id="1356" w:author="Autor">
          <w:r w:rsidR="00F03DC7" w:rsidRPr="007F09F1" w:rsidDel="00A622B9">
            <w:rPr>
              <w:rFonts w:ascii="Arial" w:hAnsi="Arial" w:cs="Arial"/>
            </w:rPr>
            <w:delText>pro zvrácení</w:delText>
          </w:r>
        </w:del>
        <w:r w:rsidR="00A622B9" w:rsidRPr="007F09F1">
          <w:rPr>
            <w:rFonts w:ascii="Arial" w:hAnsi="Arial" w:cs="Arial"/>
          </w:rPr>
          <w:t>v případě identifikace</w:t>
        </w:r>
        <w:r w:rsidR="00F03DC7" w:rsidRPr="007F09F1">
          <w:rPr>
            <w:rFonts w:ascii="Arial" w:hAnsi="Arial" w:cs="Arial"/>
          </w:rPr>
          <w:t xml:space="preserve"> </w:t>
        </w:r>
        <w:r w:rsidR="00F03DC7" w:rsidRPr="007F09F1">
          <w:rPr>
            <w:rFonts w:ascii="Arial" w:hAnsi="Arial" w:cs="Arial"/>
          </w:rPr>
          <w:lastRenderedPageBreak/>
          <w:t>negativního trendu</w:t>
        </w:r>
        <w:commentRangeEnd w:id="1355"/>
        <w:r w:rsidR="002A01FD" w:rsidRPr="007F09F1">
          <w:rPr>
            <w:rStyle w:val="Odkaznakoment"/>
          </w:rPr>
          <w:commentReference w:id="1355"/>
        </w:r>
        <w:r w:rsidR="007A56C8" w:rsidRPr="007F09F1">
          <w:rPr>
            <w:rFonts w:ascii="Arial" w:hAnsi="Arial" w:cs="Arial"/>
          </w:rPr>
          <w:t>, jak jej odvrátit</w:t>
        </w:r>
      </w:ins>
      <w:r w:rsidRPr="007F09F1">
        <w:rPr>
          <w:rFonts w:ascii="Arial" w:hAnsi="Arial" w:cs="Arial"/>
        </w:rPr>
        <w:t>.</w:t>
      </w:r>
      <w:r w:rsidR="007A56C8" w:rsidRPr="007F09F1">
        <w:rPr>
          <w:rFonts w:ascii="Arial" w:hAnsi="Arial" w:cs="Arial"/>
        </w:rPr>
        <w:t xml:space="preserve"> </w:t>
      </w:r>
      <w:r w:rsidRPr="007F09F1">
        <w:rPr>
          <w:rFonts w:ascii="Arial" w:hAnsi="Arial" w:cs="Arial"/>
        </w:rPr>
        <w:t>Výsledkem jednání monitorovacích tripartit není zařazení VO na hodnoticí škále dle části 5.4.</w:t>
      </w:r>
      <w:r w:rsidR="009D6665" w:rsidRPr="007F09F1">
        <w:rPr>
          <w:rFonts w:ascii="Arial" w:hAnsi="Arial" w:cs="Arial"/>
        </w:rPr>
        <w:t xml:space="preserve"> </w:t>
      </w:r>
    </w:p>
    <w:p w14:paraId="3CE5EAC0" w14:textId="4CFD0811" w:rsidR="009D2A07" w:rsidRPr="007F09F1" w:rsidRDefault="009D2A07" w:rsidP="005D33EA">
      <w:pPr>
        <w:jc w:val="both"/>
        <w:rPr>
          <w:rFonts w:ascii="Arial" w:hAnsi="Arial" w:cs="Arial"/>
        </w:rPr>
      </w:pPr>
      <w:r w:rsidRPr="007F09F1">
        <w:rPr>
          <w:rFonts w:ascii="Arial" w:hAnsi="Arial" w:cs="Arial"/>
        </w:rPr>
        <w:t>Monitorovací jednání tripartity proběhne za předpokladu, že o ni požádá</w:t>
      </w:r>
      <w:r w:rsidR="001A7DA4" w:rsidRPr="007F09F1">
        <w:rPr>
          <w:rFonts w:ascii="Arial" w:hAnsi="Arial" w:cs="Arial"/>
        </w:rPr>
        <w:t xml:space="preserve"> poskytovatel nebo RVVI</w:t>
      </w:r>
      <w:ins w:id="1357" w:author="Autor">
        <w:r w:rsidR="00F2194C" w:rsidRPr="007F09F1">
          <w:rPr>
            <w:rFonts w:ascii="Arial" w:hAnsi="Arial" w:cs="Arial"/>
          </w:rPr>
          <w:t xml:space="preserve">, a to minimálně 30 dní před samotným jednáním </w:t>
        </w:r>
        <w:commentRangeStart w:id="1358"/>
        <w:r w:rsidR="00F2194C" w:rsidRPr="007F09F1">
          <w:rPr>
            <w:rFonts w:ascii="Arial" w:hAnsi="Arial" w:cs="Arial"/>
          </w:rPr>
          <w:t>tripartity</w:t>
        </w:r>
        <w:commentRangeEnd w:id="1358"/>
        <w:r w:rsidR="00F2194C" w:rsidRPr="007F09F1">
          <w:rPr>
            <w:rStyle w:val="Odkaznakoment"/>
          </w:rPr>
          <w:commentReference w:id="1358"/>
        </w:r>
      </w:ins>
      <w:r w:rsidRPr="007F09F1">
        <w:rPr>
          <w:rFonts w:ascii="Arial" w:hAnsi="Arial" w:cs="Arial"/>
        </w:rPr>
        <w:t>.</w:t>
      </w:r>
      <w:r w:rsidR="0039463A" w:rsidRPr="007F09F1">
        <w:rPr>
          <w:rFonts w:ascii="Arial" w:hAnsi="Arial" w:cs="Arial"/>
        </w:rPr>
        <w:t xml:space="preserve"> Průběžná jednání vedou k postupné kultivaci debaty a jejich funkce je kalibrační. O</w:t>
      </w:r>
      <w:r w:rsidR="00086A7A" w:rsidRPr="007F09F1">
        <w:rPr>
          <w:rFonts w:ascii="Arial" w:hAnsi="Arial" w:cs="Arial"/>
        </w:rPr>
        <w:t> </w:t>
      </w:r>
      <w:r w:rsidR="0039463A" w:rsidRPr="007F09F1">
        <w:rPr>
          <w:rFonts w:ascii="Arial" w:hAnsi="Arial" w:cs="Arial"/>
        </w:rPr>
        <w:t>průběhu jednání je zpracován Protokol.</w:t>
      </w:r>
    </w:p>
    <w:p w14:paraId="78606321" w14:textId="37C08D3F" w:rsidR="005D6D91" w:rsidRPr="007F09F1" w:rsidRDefault="005D6D91" w:rsidP="007A50EF">
      <w:pPr>
        <w:pStyle w:val="Nadpis2"/>
      </w:pPr>
      <w:bookmarkStart w:id="1359" w:name="_Toc160113324"/>
      <w:bookmarkStart w:id="1360" w:name="_Toc195174972"/>
      <w:bookmarkStart w:id="1361" w:name="_Toc198129059"/>
      <w:r w:rsidRPr="007F09F1">
        <w:t>Výsledná hodnot</w:t>
      </w:r>
      <w:r w:rsidR="00AC795B" w:rsidRPr="007F09F1">
        <w:t>i</w:t>
      </w:r>
      <w:r w:rsidRPr="007F09F1">
        <w:t>cí škála</w:t>
      </w:r>
      <w:bookmarkEnd w:id="1359"/>
      <w:bookmarkEnd w:id="1360"/>
      <w:bookmarkEnd w:id="1361"/>
    </w:p>
    <w:p w14:paraId="23249BBE" w14:textId="157E2B89" w:rsidR="005D6D91" w:rsidRPr="007F09F1" w:rsidRDefault="005D6D91" w:rsidP="005D33EA">
      <w:pPr>
        <w:jc w:val="both"/>
        <w:rPr>
          <w:rFonts w:ascii="Arial" w:hAnsi="Arial" w:cs="Arial"/>
        </w:rPr>
      </w:pPr>
      <w:r w:rsidRPr="007F09F1">
        <w:rPr>
          <w:rFonts w:ascii="Arial" w:hAnsi="Arial" w:cs="Arial"/>
        </w:rPr>
        <w:t xml:space="preserve">Výsledkem kompletního hodnocení pomocí všech modulů v pětiletých cyklech je zařazení VO na následující </w:t>
      </w:r>
      <w:r w:rsidR="00AC795B" w:rsidRPr="007F09F1">
        <w:rPr>
          <w:rFonts w:ascii="Arial" w:hAnsi="Arial" w:cs="Arial"/>
        </w:rPr>
        <w:t xml:space="preserve">hodnoticí </w:t>
      </w:r>
      <w:r w:rsidRPr="007F09F1">
        <w:rPr>
          <w:rFonts w:ascii="Arial" w:hAnsi="Arial" w:cs="Arial"/>
        </w:rPr>
        <w:t>škále:</w:t>
      </w:r>
    </w:p>
    <w:p w14:paraId="4E77805E" w14:textId="77777777" w:rsidR="005D6D91" w:rsidRPr="007F09F1" w:rsidRDefault="005D6D91" w:rsidP="005D33EA">
      <w:pPr>
        <w:spacing w:after="0"/>
        <w:contextualSpacing/>
        <w:jc w:val="both"/>
        <w:rPr>
          <w:rFonts w:ascii="Arial" w:hAnsi="Arial" w:cs="Arial"/>
          <w:iCs/>
        </w:rPr>
      </w:pPr>
      <w:r w:rsidRPr="007F09F1">
        <w:rPr>
          <w:rFonts w:ascii="Arial" w:hAnsi="Arial" w:cs="Arial"/>
          <w:b/>
          <w:bCs/>
        </w:rPr>
        <w:t>A</w:t>
      </w:r>
      <w:r w:rsidRPr="007F09F1">
        <w:rPr>
          <w:rFonts w:ascii="Arial" w:hAnsi="Arial" w:cs="Arial"/>
          <w:bCs/>
        </w:rPr>
        <w:t xml:space="preserve"> – Vynikající (excellent): </w:t>
      </w:r>
      <w:r w:rsidRPr="007F09F1">
        <w:rPr>
          <w:rFonts w:ascii="Arial" w:hAnsi="Arial" w:cs="Arial"/>
          <w:iCs/>
        </w:rPr>
        <w:t>Ve výzkumných parametrech globálních oborů mezinárodně kompetitivní VO a/nebo VO se silným inovačním potenciálem a vynikajícími výsledky aplikovaného výzkumu a/nebo VO naplňující vynikajícím způsobem svěřenou misi.</w:t>
      </w:r>
    </w:p>
    <w:p w14:paraId="598486C4" w14:textId="77777777" w:rsidR="005D6D91" w:rsidRPr="007F09F1" w:rsidRDefault="005D6D91" w:rsidP="005D33EA">
      <w:pPr>
        <w:spacing w:after="0"/>
        <w:contextualSpacing/>
        <w:jc w:val="both"/>
        <w:rPr>
          <w:rFonts w:ascii="Arial" w:hAnsi="Arial" w:cs="Arial"/>
          <w:iCs/>
        </w:rPr>
      </w:pPr>
    </w:p>
    <w:p w14:paraId="4C32E744" w14:textId="77777777" w:rsidR="005D6D91" w:rsidRPr="007F09F1" w:rsidRDefault="005D6D91" w:rsidP="005D33EA">
      <w:pPr>
        <w:spacing w:after="0"/>
        <w:contextualSpacing/>
        <w:jc w:val="both"/>
        <w:rPr>
          <w:rFonts w:ascii="Arial" w:hAnsi="Arial" w:cs="Arial"/>
          <w:iCs/>
        </w:rPr>
      </w:pPr>
      <w:r w:rsidRPr="007F09F1">
        <w:rPr>
          <w:rFonts w:ascii="Arial" w:hAnsi="Arial" w:cs="Arial"/>
          <w:b/>
          <w:bCs/>
        </w:rPr>
        <w:t>B</w:t>
      </w:r>
      <w:r w:rsidRPr="007F09F1">
        <w:rPr>
          <w:rFonts w:ascii="Arial" w:hAnsi="Arial" w:cs="Arial"/>
          <w:bCs/>
        </w:rPr>
        <w:t xml:space="preserve"> – Velmi dobrá (very good): </w:t>
      </w:r>
      <w:r w:rsidRPr="007F09F1">
        <w:rPr>
          <w:rFonts w:ascii="Arial" w:hAnsi="Arial" w:cs="Arial"/>
          <w:iCs/>
        </w:rPr>
        <w:t>VO vyrovnané kvality s výbornými výsledky výzkumu, dostatečným inovačním potenciálem a/nebo významnými výsledky aplikovaného výzkumu, výsledky VaVaI odpovídají účelu zřízení.</w:t>
      </w:r>
    </w:p>
    <w:p w14:paraId="57DF0247" w14:textId="77777777" w:rsidR="005D6D91" w:rsidRPr="007F09F1" w:rsidRDefault="005D6D91" w:rsidP="005D33EA">
      <w:pPr>
        <w:spacing w:after="0"/>
        <w:contextualSpacing/>
        <w:jc w:val="both"/>
        <w:rPr>
          <w:rFonts w:ascii="Arial" w:hAnsi="Arial" w:cs="Arial"/>
          <w:iCs/>
        </w:rPr>
      </w:pPr>
    </w:p>
    <w:p w14:paraId="2167512F" w14:textId="02470A50" w:rsidR="005D6D91" w:rsidRPr="007F09F1" w:rsidRDefault="005D6D91" w:rsidP="005D33EA">
      <w:pPr>
        <w:spacing w:after="0"/>
        <w:contextualSpacing/>
        <w:jc w:val="both"/>
        <w:rPr>
          <w:rFonts w:ascii="Arial" w:hAnsi="Arial" w:cs="Arial"/>
          <w:iCs/>
        </w:rPr>
      </w:pPr>
      <w:commentRangeStart w:id="1362"/>
      <w:r w:rsidRPr="007F09F1">
        <w:rPr>
          <w:rFonts w:ascii="Arial" w:hAnsi="Arial" w:cs="Arial"/>
          <w:b/>
          <w:bCs/>
        </w:rPr>
        <w:t>C</w:t>
      </w:r>
      <w:r w:rsidRPr="007F09F1">
        <w:rPr>
          <w:rFonts w:ascii="Arial" w:hAnsi="Arial" w:cs="Arial"/>
          <w:bCs/>
        </w:rPr>
        <w:t xml:space="preserve"> –</w:t>
      </w:r>
      <w:r w:rsidR="00BA53D7" w:rsidRPr="007F09F1">
        <w:rPr>
          <w:rFonts w:ascii="Arial" w:hAnsi="Arial" w:cs="Arial"/>
          <w:bCs/>
        </w:rPr>
        <w:t xml:space="preserve"> </w:t>
      </w:r>
      <w:del w:id="1363" w:author="Autor">
        <w:r w:rsidR="007D691E" w:rsidRPr="007F09F1" w:rsidDel="00E2072E">
          <w:rPr>
            <w:rFonts w:ascii="Arial" w:hAnsi="Arial" w:cs="Arial"/>
            <w:bCs/>
          </w:rPr>
          <w:delText xml:space="preserve">Standardní </w:delText>
        </w:r>
      </w:del>
      <w:ins w:id="1364" w:author="Autor">
        <w:r w:rsidR="00E2072E" w:rsidRPr="007F09F1">
          <w:rPr>
            <w:rFonts w:ascii="Arial" w:hAnsi="Arial" w:cs="Arial"/>
            <w:bCs/>
          </w:rPr>
          <w:t xml:space="preserve">Průměrná </w:t>
        </w:r>
        <w:commentRangeEnd w:id="1362"/>
        <w:r w:rsidR="00E2072E" w:rsidRPr="007F09F1">
          <w:rPr>
            <w:rStyle w:val="Odkaznakoment"/>
          </w:rPr>
          <w:commentReference w:id="1362"/>
        </w:r>
      </w:ins>
      <w:r w:rsidRPr="007F09F1">
        <w:rPr>
          <w:rFonts w:ascii="Arial" w:hAnsi="Arial" w:cs="Arial"/>
          <w:bCs/>
        </w:rPr>
        <w:t xml:space="preserve">(average): </w:t>
      </w:r>
      <w:r w:rsidRPr="007F09F1">
        <w:rPr>
          <w:rFonts w:ascii="Arial" w:hAnsi="Arial" w:cs="Arial"/>
          <w:iCs/>
        </w:rPr>
        <w:t xml:space="preserve">VO </w:t>
      </w:r>
      <w:r w:rsidR="007D691E" w:rsidRPr="007F09F1">
        <w:rPr>
          <w:rFonts w:ascii="Arial" w:hAnsi="Arial" w:cs="Arial"/>
          <w:iCs/>
        </w:rPr>
        <w:t xml:space="preserve">uspokojivé </w:t>
      </w:r>
      <w:r w:rsidRPr="007F09F1">
        <w:rPr>
          <w:rFonts w:ascii="Arial" w:hAnsi="Arial" w:cs="Arial"/>
          <w:iCs/>
        </w:rPr>
        <w:t xml:space="preserve">kvality, v parametrech základního a/nebo aplikovaného výzkumu dosahující v převážné míře dobrých nebo průměrných výsledků a/nebo instituce, která </w:t>
      </w:r>
      <w:r w:rsidR="007D691E" w:rsidRPr="007F09F1">
        <w:rPr>
          <w:rFonts w:ascii="Arial" w:hAnsi="Arial" w:cs="Arial"/>
          <w:iCs/>
        </w:rPr>
        <w:t xml:space="preserve">přiměřeně </w:t>
      </w:r>
      <w:r w:rsidRPr="007F09F1">
        <w:rPr>
          <w:rFonts w:ascii="Arial" w:hAnsi="Arial" w:cs="Arial"/>
          <w:iCs/>
        </w:rPr>
        <w:t>naplňuje účel zřízení. VO se strategií a snahou odstraňovat slabé stránky a nedostatky.</w:t>
      </w:r>
    </w:p>
    <w:p w14:paraId="13A2476D" w14:textId="77777777" w:rsidR="005D6D91" w:rsidRPr="007F09F1" w:rsidRDefault="005D6D91" w:rsidP="005D33EA">
      <w:pPr>
        <w:spacing w:after="0"/>
        <w:contextualSpacing/>
        <w:jc w:val="both"/>
        <w:rPr>
          <w:rFonts w:ascii="Arial" w:hAnsi="Arial" w:cs="Arial"/>
          <w:iCs/>
        </w:rPr>
      </w:pPr>
    </w:p>
    <w:p w14:paraId="539AE1C9" w14:textId="4EDDD756" w:rsidR="005D6D91" w:rsidRPr="007F09F1" w:rsidRDefault="005D6D91" w:rsidP="005D33EA">
      <w:pPr>
        <w:spacing w:after="0"/>
        <w:contextualSpacing/>
        <w:jc w:val="both"/>
        <w:rPr>
          <w:rFonts w:ascii="Arial" w:hAnsi="Arial" w:cs="Arial"/>
          <w:iCs/>
        </w:rPr>
      </w:pPr>
      <w:r w:rsidRPr="007F09F1">
        <w:rPr>
          <w:rFonts w:ascii="Arial" w:hAnsi="Arial" w:cs="Arial"/>
          <w:b/>
          <w:bCs/>
        </w:rPr>
        <w:t>D</w:t>
      </w:r>
      <w:r w:rsidRPr="007F09F1">
        <w:rPr>
          <w:rFonts w:ascii="Arial" w:hAnsi="Arial" w:cs="Arial"/>
          <w:bCs/>
        </w:rPr>
        <w:t xml:space="preserve"> – Podprůměrná (below average)</w:t>
      </w:r>
      <w:del w:id="1365" w:author="Rulíková Lucie" w:date="2025-05-14T14:44:00Z" w16du:dateUtc="2025-05-14T12:44:00Z">
        <w:r w:rsidRPr="007F09F1" w:rsidDel="00583A06">
          <w:rPr>
            <w:rFonts w:ascii="Arial" w:hAnsi="Arial" w:cs="Arial"/>
            <w:bCs/>
          </w:rPr>
          <w:delText xml:space="preserve"> </w:delText>
        </w:r>
      </w:del>
      <w:r w:rsidRPr="007F09F1">
        <w:rPr>
          <w:rFonts w:ascii="Arial" w:hAnsi="Arial" w:cs="Arial"/>
          <w:bCs/>
        </w:rPr>
        <w:t xml:space="preserve">: </w:t>
      </w:r>
      <w:r w:rsidRPr="007F09F1">
        <w:rPr>
          <w:rFonts w:ascii="Arial" w:hAnsi="Arial" w:cs="Arial"/>
          <w:iCs/>
        </w:rPr>
        <w:t>VO v převážné většině parametrů základního a/nebo aplikovaného výzkumu podprůměrná. VO s řadou slabých stránek a nedostatků a omezenou snahou je odstraňovat.</w:t>
      </w:r>
    </w:p>
    <w:p w14:paraId="00C6D404" w14:textId="77777777" w:rsidR="00693F7D" w:rsidRPr="007F09F1" w:rsidRDefault="00693F7D" w:rsidP="005D33EA">
      <w:pPr>
        <w:rPr>
          <w:rFonts w:ascii="Arial" w:hAnsi="Arial" w:cs="Arial"/>
          <w:iCs/>
        </w:rPr>
      </w:pPr>
    </w:p>
    <w:p w14:paraId="04E6BE06" w14:textId="3F99E323" w:rsidR="00C402AF" w:rsidRPr="007F09F1" w:rsidRDefault="00693F7D" w:rsidP="005D33EA">
      <w:pPr>
        <w:jc w:val="both"/>
        <w:rPr>
          <w:ins w:id="1366" w:author="Autor"/>
          <w:rFonts w:ascii="Arial" w:hAnsi="Arial" w:cs="Arial"/>
          <w:color w:val="000000"/>
        </w:rPr>
      </w:pPr>
      <w:r w:rsidRPr="007F09F1">
        <w:rPr>
          <w:rFonts w:ascii="Arial" w:hAnsi="Arial" w:cs="Arial"/>
          <w:color w:val="000000"/>
        </w:rPr>
        <w:t>Postavení a mise výzkumných organizací v systému VaVaI jsou různé, proto je rozdělení do</w:t>
      </w:r>
      <w:r w:rsidR="00086A7A" w:rsidRPr="007F09F1">
        <w:rPr>
          <w:rFonts w:ascii="Arial" w:hAnsi="Arial" w:cs="Arial"/>
          <w:color w:val="000000"/>
        </w:rPr>
        <w:t> </w:t>
      </w:r>
      <w:r w:rsidRPr="007F09F1">
        <w:rPr>
          <w:rFonts w:ascii="Arial" w:hAnsi="Arial" w:cs="Arial"/>
          <w:color w:val="000000"/>
        </w:rPr>
        <w:t>tří segmentů (</w:t>
      </w:r>
      <w:r w:rsidR="00037E2B" w:rsidRPr="007F09F1">
        <w:rPr>
          <w:rFonts w:ascii="Arial" w:hAnsi="Arial" w:cs="Arial"/>
          <w:color w:val="000000"/>
        </w:rPr>
        <w:t>VŠ, AV ČR, rezortní VO</w:t>
      </w:r>
      <w:r w:rsidRPr="007F09F1">
        <w:rPr>
          <w:rFonts w:ascii="Arial" w:hAnsi="Arial" w:cs="Arial"/>
          <w:color w:val="000000"/>
        </w:rPr>
        <w:t>) zohledněno v průběhu celého procesu hodnocení a</w:t>
      </w:r>
      <w:r w:rsidR="00086A7A" w:rsidRPr="007F09F1">
        <w:rPr>
          <w:rFonts w:ascii="Arial" w:hAnsi="Arial" w:cs="Arial"/>
          <w:color w:val="000000"/>
        </w:rPr>
        <w:t> </w:t>
      </w:r>
      <w:r w:rsidRPr="007F09F1">
        <w:rPr>
          <w:rFonts w:ascii="Arial" w:hAnsi="Arial" w:cs="Arial"/>
          <w:color w:val="000000"/>
        </w:rPr>
        <w:t>to</w:t>
      </w:r>
      <w:r w:rsidR="00086A7A" w:rsidRPr="007F09F1">
        <w:rPr>
          <w:rFonts w:ascii="Arial" w:hAnsi="Arial" w:cs="Arial"/>
          <w:color w:val="000000"/>
        </w:rPr>
        <w:t> </w:t>
      </w:r>
      <w:r w:rsidRPr="007F09F1">
        <w:rPr>
          <w:rFonts w:ascii="Arial" w:hAnsi="Arial" w:cs="Arial"/>
          <w:color w:val="000000"/>
        </w:rPr>
        <w:t>i</w:t>
      </w:r>
      <w:r w:rsidR="00086A7A" w:rsidRPr="007F09F1">
        <w:rPr>
          <w:rFonts w:ascii="Arial" w:hAnsi="Arial" w:cs="Arial"/>
          <w:color w:val="000000"/>
        </w:rPr>
        <w:t> </w:t>
      </w:r>
      <w:r w:rsidRPr="007F09F1">
        <w:rPr>
          <w:rFonts w:ascii="Arial" w:hAnsi="Arial" w:cs="Arial"/>
          <w:color w:val="000000"/>
        </w:rPr>
        <w:t xml:space="preserve">při monitorovacích a kompletních tripartitních jednáních, kde se </w:t>
      </w:r>
      <w:r w:rsidR="00037E2B" w:rsidRPr="007F09F1">
        <w:rPr>
          <w:rFonts w:ascii="Arial" w:hAnsi="Arial" w:cs="Arial"/>
          <w:color w:val="000000"/>
        </w:rPr>
        <w:t xml:space="preserve">agregované </w:t>
      </w:r>
      <w:r w:rsidRPr="007F09F1">
        <w:rPr>
          <w:rFonts w:ascii="Arial" w:hAnsi="Arial" w:cs="Arial"/>
          <w:color w:val="000000"/>
        </w:rPr>
        <w:t>zařazení odehrává v kontextu daného segmentu</w:t>
      </w:r>
      <w:ins w:id="1367" w:author="Autor">
        <w:r w:rsidR="00CD2385" w:rsidRPr="007F09F1">
          <w:rPr>
            <w:rFonts w:ascii="Arial" w:hAnsi="Arial" w:cs="Arial"/>
            <w:color w:val="000000"/>
          </w:rPr>
          <w:t>.</w:t>
        </w:r>
      </w:ins>
      <w:del w:id="1368" w:author="Autor">
        <w:r w:rsidRPr="007F09F1" w:rsidDel="00CD2385">
          <w:rPr>
            <w:rFonts w:ascii="Arial" w:hAnsi="Arial" w:cs="Arial"/>
            <w:color w:val="000000"/>
          </w:rPr>
          <w:delText xml:space="preserve"> v kombinaci s misí dané výzkumné organizace.</w:delText>
        </w:r>
      </w:del>
      <w:r w:rsidRPr="007F09F1">
        <w:rPr>
          <w:rFonts w:ascii="Arial" w:hAnsi="Arial" w:cs="Arial"/>
          <w:color w:val="000000"/>
        </w:rPr>
        <w:t xml:space="preserve"> </w:t>
      </w:r>
      <w:commentRangeStart w:id="1369"/>
      <w:ins w:id="1370" w:author="Autor">
        <w:r w:rsidR="00CD2385" w:rsidRPr="007F09F1">
          <w:rPr>
            <w:rFonts w:ascii="Arial" w:hAnsi="Arial" w:cs="Arial"/>
            <w:color w:val="000000"/>
          </w:rPr>
          <w:t>Při rozhodování o konečném zařazení je kladen zásadní důraz na misi konkrétní VO.</w:t>
        </w:r>
        <w:commentRangeEnd w:id="1369"/>
        <w:r w:rsidR="007454E5" w:rsidRPr="007F09F1">
          <w:rPr>
            <w:rStyle w:val="Odkaznakoment"/>
          </w:rPr>
          <w:commentReference w:id="1369"/>
        </w:r>
        <w:r w:rsidR="00CD2385" w:rsidRPr="007F09F1">
          <w:rPr>
            <w:rFonts w:ascii="Arial" w:hAnsi="Arial" w:cs="Arial"/>
            <w:color w:val="000000"/>
          </w:rPr>
          <w:t xml:space="preserve"> </w:t>
        </w:r>
      </w:ins>
      <w:r w:rsidRPr="007F09F1">
        <w:rPr>
          <w:rFonts w:ascii="Arial" w:hAnsi="Arial" w:cs="Arial"/>
          <w:color w:val="000000"/>
        </w:rPr>
        <w:t>Tato logika se odráží i v použité nomenklatuře jednotlivých pásem. Výzkumné organizace v</w:t>
      </w:r>
      <w:r w:rsidR="00086A7A" w:rsidRPr="007F09F1">
        <w:rPr>
          <w:rFonts w:ascii="Arial" w:hAnsi="Arial" w:cs="Arial"/>
          <w:color w:val="000000"/>
        </w:rPr>
        <w:t> </w:t>
      </w:r>
      <w:r w:rsidRPr="007F09F1">
        <w:rPr>
          <w:rFonts w:ascii="Arial" w:hAnsi="Arial" w:cs="Arial"/>
          <w:color w:val="000000"/>
        </w:rPr>
        <w:t>segmentu rezorty jsou rozřazeny do pásem: A</w:t>
      </w:r>
      <w:r w:rsidRPr="007F09F1">
        <w:rPr>
          <w:rFonts w:ascii="Arial" w:hAnsi="Arial" w:cs="Arial"/>
          <w:color w:val="000000"/>
          <w:vertAlign w:val="subscript"/>
        </w:rPr>
        <w:t>REZ</w:t>
      </w:r>
      <w:r w:rsidRPr="007F09F1">
        <w:rPr>
          <w:rFonts w:ascii="Arial" w:hAnsi="Arial" w:cs="Arial"/>
          <w:color w:val="000000"/>
        </w:rPr>
        <w:t xml:space="preserve"> – D</w:t>
      </w:r>
      <w:r w:rsidRPr="007F09F1">
        <w:rPr>
          <w:rFonts w:ascii="Arial" w:hAnsi="Arial" w:cs="Arial"/>
          <w:color w:val="000000"/>
          <w:vertAlign w:val="subscript"/>
        </w:rPr>
        <w:t>REZ</w:t>
      </w:r>
      <w:r w:rsidRPr="007F09F1">
        <w:rPr>
          <w:rFonts w:ascii="Arial" w:hAnsi="Arial" w:cs="Arial"/>
          <w:color w:val="000000"/>
        </w:rPr>
        <w:t>. Výzkumné organizace v segmentu vysoké školy jsou rozřazeny do pásem: A</w:t>
      </w:r>
      <w:r w:rsidRPr="007F09F1">
        <w:rPr>
          <w:rFonts w:ascii="Arial" w:hAnsi="Arial" w:cs="Arial"/>
          <w:color w:val="000000"/>
          <w:vertAlign w:val="subscript"/>
        </w:rPr>
        <w:t>VŠ</w:t>
      </w:r>
      <w:r w:rsidRPr="007F09F1">
        <w:rPr>
          <w:rFonts w:ascii="Arial" w:hAnsi="Arial" w:cs="Arial"/>
          <w:color w:val="000000"/>
        </w:rPr>
        <w:t xml:space="preserve"> – D</w:t>
      </w:r>
      <w:r w:rsidRPr="007F09F1">
        <w:rPr>
          <w:rFonts w:ascii="Arial" w:hAnsi="Arial" w:cs="Arial"/>
          <w:color w:val="000000"/>
          <w:vertAlign w:val="subscript"/>
        </w:rPr>
        <w:t>VŠ</w:t>
      </w:r>
      <w:r w:rsidRPr="007F09F1">
        <w:rPr>
          <w:rFonts w:ascii="Arial" w:hAnsi="Arial" w:cs="Arial"/>
          <w:color w:val="000000"/>
        </w:rPr>
        <w:t>. Výzkumné organizace v segmentu Akademie věd ČR jsou rozřazeny do pásem: A</w:t>
      </w:r>
      <w:r w:rsidRPr="007F09F1">
        <w:rPr>
          <w:rFonts w:ascii="Arial" w:hAnsi="Arial" w:cs="Arial"/>
          <w:color w:val="000000"/>
          <w:vertAlign w:val="subscript"/>
        </w:rPr>
        <w:t>AV</w:t>
      </w:r>
      <w:r w:rsidRPr="007F09F1">
        <w:rPr>
          <w:rFonts w:ascii="Arial" w:hAnsi="Arial" w:cs="Arial"/>
          <w:color w:val="000000"/>
        </w:rPr>
        <w:t xml:space="preserve"> – D</w:t>
      </w:r>
      <w:r w:rsidRPr="007F09F1">
        <w:rPr>
          <w:rFonts w:ascii="Arial" w:hAnsi="Arial" w:cs="Arial"/>
          <w:color w:val="000000"/>
          <w:vertAlign w:val="subscript"/>
        </w:rPr>
        <w:t>AV</w:t>
      </w:r>
      <w:r w:rsidRPr="007F09F1">
        <w:rPr>
          <w:rFonts w:ascii="Arial" w:hAnsi="Arial" w:cs="Arial"/>
          <w:color w:val="000000"/>
        </w:rPr>
        <w:t>.</w:t>
      </w:r>
      <w:ins w:id="1371" w:author="Autor">
        <w:r w:rsidR="00E2072E" w:rsidRPr="007F09F1">
          <w:t xml:space="preserve"> </w:t>
        </w:r>
        <w:commentRangeStart w:id="1372"/>
        <w:r w:rsidR="00E2072E" w:rsidRPr="007F09F1">
          <w:rPr>
            <w:rFonts w:ascii="Arial" w:hAnsi="Arial" w:cs="Arial"/>
            <w:color w:val="000000"/>
          </w:rPr>
          <w:t>V případě mimořádně nízkého vědeckého výkonu je možné VO označit jako nehodnotitelnou (n/a).</w:t>
        </w:r>
        <w:commentRangeEnd w:id="1372"/>
        <w:r w:rsidR="00E2072E" w:rsidRPr="007F09F1">
          <w:rPr>
            <w:rStyle w:val="Odkaznakoment"/>
          </w:rPr>
          <w:commentReference w:id="1372"/>
        </w:r>
      </w:ins>
    </w:p>
    <w:p w14:paraId="19731944" w14:textId="70792B82" w:rsidR="007F320E" w:rsidRPr="007F09F1" w:rsidRDefault="007F320E">
      <w:pPr>
        <w:rPr>
          <w:ins w:id="1373" w:author="Autor"/>
          <w:rFonts w:ascii="Arial" w:hAnsi="Arial" w:cs="Arial"/>
          <w:color w:val="000000"/>
        </w:rPr>
      </w:pPr>
      <w:ins w:id="1374" w:author="Autor">
        <w:r w:rsidRPr="007F09F1">
          <w:rPr>
            <w:rFonts w:ascii="Arial" w:hAnsi="Arial" w:cs="Arial"/>
            <w:color w:val="000000"/>
          </w:rPr>
          <w:br w:type="page"/>
        </w:r>
      </w:ins>
    </w:p>
    <w:p w14:paraId="386CC7A2" w14:textId="4F772298" w:rsidR="00C402AF" w:rsidRPr="007F09F1" w:rsidRDefault="00C402AF" w:rsidP="007A50EF">
      <w:pPr>
        <w:pStyle w:val="Nadpis2"/>
        <w:rPr>
          <w:iCs/>
        </w:rPr>
      </w:pPr>
      <w:bookmarkStart w:id="1375" w:name="_Toc195174973"/>
      <w:bookmarkStart w:id="1376" w:name="_Toc198129060"/>
      <w:commentRangeStart w:id="1377"/>
      <w:commentRangeStart w:id="1378"/>
      <w:ins w:id="1379" w:author="Autor">
        <w:r w:rsidRPr="007F09F1">
          <w:lastRenderedPageBreak/>
          <w:t>Harmonogram</w:t>
        </w:r>
      </w:ins>
      <w:commentRangeEnd w:id="1377"/>
      <w:r w:rsidR="00F71E76" w:rsidRPr="007F09F1">
        <w:rPr>
          <w:rStyle w:val="Odkaznakoment"/>
          <w:rFonts w:asciiTheme="minorHAnsi" w:eastAsiaTheme="minorEastAsia" w:hAnsiTheme="minorHAnsi" w:cstheme="minorBidi"/>
          <w:b w:val="0"/>
          <w:bCs w:val="0"/>
          <w:color w:val="auto"/>
        </w:rPr>
        <w:commentReference w:id="1377"/>
      </w:r>
      <w:commentRangeEnd w:id="1378"/>
      <w:r w:rsidR="00D6174E" w:rsidRPr="007F09F1">
        <w:rPr>
          <w:rStyle w:val="Odkaznakoment"/>
          <w:rFonts w:asciiTheme="minorHAnsi" w:eastAsiaTheme="minorEastAsia" w:hAnsiTheme="minorHAnsi" w:cstheme="minorBidi"/>
          <w:b w:val="0"/>
          <w:bCs w:val="0"/>
          <w:color w:val="auto"/>
        </w:rPr>
        <w:commentReference w:id="1378"/>
      </w:r>
      <w:bookmarkEnd w:id="1375"/>
      <w:bookmarkEnd w:id="1376"/>
    </w:p>
    <w:p w14:paraId="20E3DB6F" w14:textId="72593F94" w:rsidR="00C402AF" w:rsidRPr="007F09F1" w:rsidRDefault="00C402AF" w:rsidP="00C402AF">
      <w:pPr>
        <w:rPr>
          <w:rFonts w:ascii="Arial" w:hAnsi="Arial" w:cs="Arial"/>
        </w:rPr>
      </w:pPr>
      <w:r w:rsidRPr="007F09F1">
        <w:rPr>
          <w:rFonts w:ascii="Arial" w:hAnsi="Arial" w:cs="Arial"/>
        </w:rPr>
        <w:t>Tato metodika kontinuálně navazuje na hodnocení podle Metodiky 2017+ a to takto:</w:t>
      </w:r>
    </w:p>
    <w:tbl>
      <w:tblPr>
        <w:tblW w:w="9067" w:type="dxa"/>
        <w:tblCellMar>
          <w:left w:w="70" w:type="dxa"/>
          <w:right w:w="70" w:type="dxa"/>
        </w:tblCellMar>
        <w:tblLook w:val="04A0" w:firstRow="1" w:lastRow="0" w:firstColumn="1" w:lastColumn="0" w:noHBand="0" w:noVBand="1"/>
      </w:tblPr>
      <w:tblGrid>
        <w:gridCol w:w="2260"/>
        <w:gridCol w:w="2271"/>
        <w:gridCol w:w="2268"/>
        <w:gridCol w:w="2268"/>
      </w:tblGrid>
      <w:tr w:rsidR="007F320E" w:rsidRPr="007F09F1" w14:paraId="68EA2DA0" w14:textId="77777777" w:rsidTr="00042786">
        <w:trPr>
          <w:trHeight w:val="300"/>
        </w:trPr>
        <w:tc>
          <w:tcPr>
            <w:tcW w:w="22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04BB582C" w14:textId="77777777" w:rsidR="007F320E" w:rsidRPr="007F09F1" w:rsidRDefault="007F320E" w:rsidP="007F320E">
            <w:pPr>
              <w:spacing w:after="0" w:line="240" w:lineRule="auto"/>
              <w:jc w:val="center"/>
              <w:rPr>
                <w:rFonts w:ascii="Arial" w:eastAsia="Times New Roman" w:hAnsi="Arial" w:cs="Arial"/>
                <w:b/>
                <w:bCs/>
                <w:color w:val="000000"/>
              </w:rPr>
            </w:pPr>
            <w:r w:rsidRPr="007F09F1">
              <w:rPr>
                <w:rFonts w:ascii="Arial" w:eastAsia="Times New Roman" w:hAnsi="Arial" w:cs="Arial"/>
                <w:b/>
                <w:bCs/>
                <w:color w:val="000000"/>
              </w:rPr>
              <w:t>2025</w:t>
            </w:r>
          </w:p>
        </w:tc>
        <w:tc>
          <w:tcPr>
            <w:tcW w:w="2271" w:type="dxa"/>
            <w:tcBorders>
              <w:top w:val="single" w:sz="4" w:space="0" w:color="auto"/>
              <w:left w:val="nil"/>
              <w:bottom w:val="single" w:sz="4" w:space="0" w:color="auto"/>
              <w:right w:val="single" w:sz="4" w:space="0" w:color="auto"/>
            </w:tcBorders>
            <w:shd w:val="clear" w:color="000000" w:fill="00B0F0"/>
            <w:vAlign w:val="center"/>
            <w:hideMark/>
          </w:tcPr>
          <w:p w14:paraId="223237D9" w14:textId="77777777" w:rsidR="007F320E" w:rsidRPr="007F09F1" w:rsidRDefault="007F320E" w:rsidP="007F320E">
            <w:pPr>
              <w:spacing w:after="0" w:line="240" w:lineRule="auto"/>
              <w:jc w:val="center"/>
              <w:rPr>
                <w:rFonts w:ascii="Arial" w:eastAsia="Times New Roman" w:hAnsi="Arial" w:cs="Arial"/>
                <w:b/>
                <w:bCs/>
                <w:color w:val="000000"/>
              </w:rPr>
            </w:pPr>
            <w:r w:rsidRPr="007F09F1">
              <w:rPr>
                <w:rFonts w:ascii="Arial" w:eastAsia="Times New Roman" w:hAnsi="Arial" w:cs="Arial"/>
                <w:b/>
                <w:bCs/>
                <w:color w:val="000000"/>
              </w:rPr>
              <w:t>2026</w:t>
            </w:r>
          </w:p>
        </w:tc>
        <w:tc>
          <w:tcPr>
            <w:tcW w:w="2268" w:type="dxa"/>
            <w:tcBorders>
              <w:top w:val="single" w:sz="4" w:space="0" w:color="auto"/>
              <w:left w:val="nil"/>
              <w:bottom w:val="single" w:sz="4" w:space="0" w:color="auto"/>
              <w:right w:val="single" w:sz="4" w:space="0" w:color="auto"/>
            </w:tcBorders>
            <w:shd w:val="clear" w:color="000000" w:fill="00B0F0"/>
            <w:vAlign w:val="center"/>
            <w:hideMark/>
          </w:tcPr>
          <w:p w14:paraId="7B954B95" w14:textId="77777777" w:rsidR="007F320E" w:rsidRPr="007F09F1" w:rsidRDefault="007F320E" w:rsidP="007F320E">
            <w:pPr>
              <w:spacing w:after="0" w:line="240" w:lineRule="auto"/>
              <w:jc w:val="center"/>
              <w:rPr>
                <w:rFonts w:ascii="Arial" w:eastAsia="Times New Roman" w:hAnsi="Arial" w:cs="Arial"/>
                <w:b/>
                <w:bCs/>
                <w:color w:val="000000"/>
              </w:rPr>
            </w:pPr>
            <w:r w:rsidRPr="007F09F1">
              <w:rPr>
                <w:rFonts w:ascii="Arial" w:eastAsia="Times New Roman" w:hAnsi="Arial" w:cs="Arial"/>
                <w:b/>
                <w:bCs/>
                <w:color w:val="000000"/>
              </w:rPr>
              <w:t>2027</w:t>
            </w:r>
          </w:p>
        </w:tc>
        <w:tc>
          <w:tcPr>
            <w:tcW w:w="2268" w:type="dxa"/>
            <w:tcBorders>
              <w:top w:val="single" w:sz="4" w:space="0" w:color="auto"/>
              <w:left w:val="nil"/>
              <w:bottom w:val="single" w:sz="4" w:space="0" w:color="auto"/>
              <w:right w:val="single" w:sz="4" w:space="0" w:color="auto"/>
            </w:tcBorders>
            <w:shd w:val="clear" w:color="000000" w:fill="00B0F0"/>
            <w:vAlign w:val="center"/>
            <w:hideMark/>
          </w:tcPr>
          <w:p w14:paraId="29818579" w14:textId="77777777" w:rsidR="007F320E" w:rsidRPr="007F09F1" w:rsidRDefault="007F320E" w:rsidP="007F320E">
            <w:pPr>
              <w:spacing w:after="0" w:line="240" w:lineRule="auto"/>
              <w:jc w:val="center"/>
              <w:rPr>
                <w:rFonts w:ascii="Arial" w:eastAsia="Times New Roman" w:hAnsi="Arial" w:cs="Arial"/>
                <w:b/>
                <w:bCs/>
                <w:color w:val="000000"/>
              </w:rPr>
            </w:pPr>
            <w:r w:rsidRPr="007F09F1">
              <w:rPr>
                <w:rFonts w:ascii="Arial" w:eastAsia="Times New Roman" w:hAnsi="Arial" w:cs="Arial"/>
                <w:b/>
                <w:bCs/>
                <w:color w:val="000000"/>
              </w:rPr>
              <w:t>2028</w:t>
            </w:r>
          </w:p>
        </w:tc>
      </w:tr>
      <w:tr w:rsidR="007F320E" w:rsidRPr="007F09F1" w14:paraId="556C8EAD" w14:textId="77777777" w:rsidTr="00042786">
        <w:trPr>
          <w:trHeight w:val="1234"/>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7AE53594" w14:textId="2E8DD34B" w:rsidR="007F320E" w:rsidRPr="007F09F1" w:rsidRDefault="007F320E" w:rsidP="007F320E">
            <w:pPr>
              <w:spacing w:after="0" w:line="240" w:lineRule="auto"/>
              <w:jc w:val="center"/>
              <w:rPr>
                <w:rFonts w:ascii="Arial" w:eastAsia="Times New Roman" w:hAnsi="Arial" w:cs="Arial"/>
              </w:rPr>
            </w:pPr>
            <w:r w:rsidRPr="007F09F1">
              <w:rPr>
                <w:rFonts w:ascii="Arial" w:eastAsia="Times New Roman" w:hAnsi="Arial" w:cs="Arial"/>
              </w:rPr>
              <w:t>VŠ hodnocení poskytovatele</w:t>
            </w:r>
            <w:r w:rsidR="003C264D" w:rsidRPr="007F09F1">
              <w:rPr>
                <w:rFonts w:ascii="Arial" w:eastAsia="Times New Roman" w:hAnsi="Arial" w:cs="Arial"/>
              </w:rPr>
              <w:t xml:space="preserve"> podle M17+</w:t>
            </w:r>
          </w:p>
        </w:tc>
        <w:tc>
          <w:tcPr>
            <w:tcW w:w="2271" w:type="dxa"/>
            <w:tcBorders>
              <w:top w:val="nil"/>
              <w:left w:val="nil"/>
              <w:bottom w:val="single" w:sz="4" w:space="0" w:color="auto"/>
              <w:right w:val="single" w:sz="4" w:space="0" w:color="auto"/>
            </w:tcBorders>
            <w:shd w:val="clear" w:color="auto" w:fill="auto"/>
            <w:vAlign w:val="center"/>
            <w:hideMark/>
          </w:tcPr>
          <w:p w14:paraId="46456288" w14:textId="25419C21" w:rsidR="007F320E" w:rsidRPr="007F09F1" w:rsidRDefault="007F320E" w:rsidP="007F320E">
            <w:pPr>
              <w:spacing w:after="0" w:line="240" w:lineRule="auto"/>
              <w:jc w:val="center"/>
              <w:rPr>
                <w:rFonts w:ascii="Arial" w:eastAsia="Times New Roman" w:hAnsi="Arial" w:cs="Arial"/>
              </w:rPr>
            </w:pPr>
            <w:r w:rsidRPr="007F09F1">
              <w:rPr>
                <w:rFonts w:ascii="Arial" w:eastAsia="Times New Roman" w:hAnsi="Arial" w:cs="Arial"/>
              </w:rPr>
              <w:t xml:space="preserve">kompletní tripartity VŠ </w:t>
            </w:r>
            <w:r w:rsidR="003C264D" w:rsidRPr="007F09F1">
              <w:rPr>
                <w:rFonts w:ascii="Arial" w:eastAsia="Times New Roman" w:hAnsi="Arial" w:cs="Arial"/>
              </w:rPr>
              <w:t xml:space="preserve">podle M17+ </w:t>
            </w:r>
            <w:r w:rsidRPr="007F09F1">
              <w:rPr>
                <w:rFonts w:ascii="Arial" w:eastAsia="Times New Roman" w:hAnsi="Arial" w:cs="Arial"/>
              </w:rPr>
              <w:t>(příprava 2025, dokončení jaro 2026)</w:t>
            </w:r>
          </w:p>
        </w:tc>
        <w:tc>
          <w:tcPr>
            <w:tcW w:w="2268" w:type="dxa"/>
            <w:tcBorders>
              <w:top w:val="nil"/>
              <w:left w:val="nil"/>
              <w:bottom w:val="single" w:sz="4" w:space="0" w:color="auto"/>
              <w:right w:val="single" w:sz="4" w:space="0" w:color="auto"/>
            </w:tcBorders>
            <w:shd w:val="clear" w:color="auto" w:fill="auto"/>
            <w:vAlign w:val="center"/>
            <w:hideMark/>
          </w:tcPr>
          <w:p w14:paraId="6EE1C74E" w14:textId="77777777" w:rsidR="007F320E" w:rsidRPr="007F09F1" w:rsidRDefault="007F320E" w:rsidP="007F320E">
            <w:pPr>
              <w:spacing w:after="0" w:line="240" w:lineRule="auto"/>
              <w:jc w:val="center"/>
              <w:rPr>
                <w:rFonts w:ascii="Arial" w:eastAsia="Times New Roman" w:hAnsi="Arial" w:cs="Arial"/>
              </w:rPr>
            </w:pPr>
            <w:r w:rsidRPr="007F09F1">
              <w:rPr>
                <w:rFonts w:ascii="Arial" w:eastAsia="Times New Roman" w:hAnsi="Arial" w:cs="Arial"/>
              </w:rPr>
              <w:t> </w:t>
            </w:r>
          </w:p>
        </w:tc>
        <w:tc>
          <w:tcPr>
            <w:tcW w:w="2268" w:type="dxa"/>
            <w:tcBorders>
              <w:top w:val="nil"/>
              <w:left w:val="nil"/>
              <w:bottom w:val="single" w:sz="4" w:space="0" w:color="auto"/>
              <w:right w:val="single" w:sz="4" w:space="0" w:color="auto"/>
            </w:tcBorders>
            <w:shd w:val="clear" w:color="auto" w:fill="auto"/>
            <w:vAlign w:val="center"/>
            <w:hideMark/>
          </w:tcPr>
          <w:p w14:paraId="66A7FB9C" w14:textId="5EEFF618" w:rsidR="007F320E" w:rsidRPr="007F09F1" w:rsidRDefault="00D76611" w:rsidP="007F320E">
            <w:pPr>
              <w:spacing w:after="0" w:line="240" w:lineRule="auto"/>
              <w:jc w:val="center"/>
              <w:rPr>
                <w:rFonts w:ascii="Arial" w:eastAsia="Times New Roman" w:hAnsi="Arial" w:cs="Arial"/>
              </w:rPr>
            </w:pPr>
            <w:r w:rsidRPr="007F09F1">
              <w:rPr>
                <w:rFonts w:ascii="Arial" w:eastAsia="Times New Roman" w:hAnsi="Arial" w:cs="Arial"/>
              </w:rPr>
              <w:t xml:space="preserve">ověření souladu připravované metodiky </w:t>
            </w:r>
            <w:ins w:id="1380" w:author="Rulíková Lucie" w:date="2025-05-14T14:46:00Z" w16du:dateUtc="2025-05-14T12:46:00Z">
              <w:r w:rsidR="00384E7B" w:rsidRPr="007F09F1">
                <w:rPr>
                  <w:rFonts w:ascii="Arial" w:eastAsia="Times New Roman" w:hAnsi="Arial" w:cs="Arial"/>
                </w:rPr>
                <w:t xml:space="preserve">poskytovatele </w:t>
              </w:r>
            </w:ins>
            <w:r w:rsidRPr="007F09F1">
              <w:rPr>
                <w:rFonts w:ascii="Arial" w:eastAsia="Times New Roman" w:hAnsi="Arial" w:cs="Arial"/>
              </w:rPr>
              <w:t>podle M25+</w:t>
            </w:r>
            <w:r w:rsidR="007F320E" w:rsidRPr="007F09F1">
              <w:rPr>
                <w:rFonts w:ascii="Arial" w:eastAsia="Times New Roman" w:hAnsi="Arial" w:cs="Arial"/>
              </w:rPr>
              <w:t> </w:t>
            </w:r>
          </w:p>
        </w:tc>
      </w:tr>
      <w:tr w:rsidR="007F320E" w:rsidRPr="007F09F1" w14:paraId="506178E0" w14:textId="77777777" w:rsidTr="00042786">
        <w:trPr>
          <w:trHeight w:val="140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223C624" w14:textId="77777777" w:rsidR="007F320E" w:rsidRPr="007F09F1" w:rsidRDefault="007F320E" w:rsidP="007F320E">
            <w:pPr>
              <w:spacing w:after="0" w:line="240" w:lineRule="auto"/>
              <w:jc w:val="center"/>
              <w:rPr>
                <w:rFonts w:ascii="Arial" w:eastAsia="Times New Roman" w:hAnsi="Arial" w:cs="Arial"/>
              </w:rPr>
            </w:pPr>
            <w:r w:rsidRPr="007F09F1">
              <w:rPr>
                <w:rFonts w:ascii="Arial" w:eastAsia="Times New Roman" w:hAnsi="Arial" w:cs="Arial"/>
              </w:rPr>
              <w:t>AV ČR hodnocení poskytovatele</w:t>
            </w:r>
            <w:r w:rsidR="003C264D" w:rsidRPr="007F09F1">
              <w:rPr>
                <w:rFonts w:ascii="Arial" w:eastAsia="Times New Roman" w:hAnsi="Arial" w:cs="Arial"/>
              </w:rPr>
              <w:t xml:space="preserve"> podle M17+</w:t>
            </w:r>
          </w:p>
          <w:p w14:paraId="2DEF5C3A" w14:textId="77777777" w:rsidR="006B3802" w:rsidRPr="007F09F1" w:rsidRDefault="006B3802" w:rsidP="007F320E">
            <w:pPr>
              <w:spacing w:after="0" w:line="240" w:lineRule="auto"/>
              <w:jc w:val="center"/>
              <w:rPr>
                <w:rFonts w:ascii="Arial" w:eastAsia="Times New Roman" w:hAnsi="Arial" w:cs="Arial"/>
              </w:rPr>
            </w:pPr>
          </w:p>
          <w:p w14:paraId="40AA581E" w14:textId="3B3705CF" w:rsidR="006B3802" w:rsidRPr="007F09F1" w:rsidRDefault="006B3802" w:rsidP="007F320E">
            <w:pPr>
              <w:spacing w:after="0" w:line="240" w:lineRule="auto"/>
              <w:jc w:val="center"/>
              <w:rPr>
                <w:rFonts w:ascii="Arial" w:eastAsia="Times New Roman" w:hAnsi="Arial" w:cs="Arial"/>
              </w:rPr>
            </w:pPr>
            <w:r w:rsidRPr="007F09F1">
              <w:rPr>
                <w:rFonts w:ascii="Arial" w:eastAsia="Times New Roman" w:hAnsi="Arial" w:cs="Arial"/>
              </w:rPr>
              <w:t>AV ČR tripartita dle M17+</w:t>
            </w:r>
          </w:p>
        </w:tc>
        <w:tc>
          <w:tcPr>
            <w:tcW w:w="2271" w:type="dxa"/>
            <w:tcBorders>
              <w:top w:val="nil"/>
              <w:left w:val="nil"/>
              <w:bottom w:val="single" w:sz="4" w:space="0" w:color="auto"/>
              <w:right w:val="single" w:sz="4" w:space="0" w:color="auto"/>
            </w:tcBorders>
            <w:shd w:val="clear" w:color="auto" w:fill="auto"/>
            <w:vAlign w:val="center"/>
            <w:hideMark/>
          </w:tcPr>
          <w:p w14:paraId="6203457F" w14:textId="6878D845" w:rsidR="007F320E" w:rsidRPr="007F09F1" w:rsidRDefault="007F320E" w:rsidP="007F320E">
            <w:pPr>
              <w:spacing w:after="0" w:line="240" w:lineRule="auto"/>
              <w:jc w:val="center"/>
              <w:rPr>
                <w:rFonts w:ascii="Arial" w:eastAsia="Times New Roman" w:hAnsi="Arial" w:cs="Arial"/>
              </w:rPr>
            </w:pPr>
            <w:r w:rsidRPr="007F09F1">
              <w:rPr>
                <w:rFonts w:ascii="Arial" w:eastAsia="Times New Roman" w:hAnsi="Arial" w:cs="Arial"/>
              </w:rPr>
              <w:t>kompletní tripartita AV ČR</w:t>
            </w:r>
            <w:r w:rsidR="003C264D" w:rsidRPr="007F09F1">
              <w:rPr>
                <w:rFonts w:ascii="Arial" w:eastAsia="Times New Roman" w:hAnsi="Arial" w:cs="Arial"/>
              </w:rPr>
              <w:t xml:space="preserve"> podle M17+</w:t>
            </w:r>
          </w:p>
        </w:tc>
        <w:tc>
          <w:tcPr>
            <w:tcW w:w="2268" w:type="dxa"/>
            <w:tcBorders>
              <w:top w:val="nil"/>
              <w:left w:val="nil"/>
              <w:bottom w:val="single" w:sz="4" w:space="0" w:color="auto"/>
              <w:right w:val="single" w:sz="4" w:space="0" w:color="auto"/>
            </w:tcBorders>
            <w:shd w:val="clear" w:color="auto" w:fill="auto"/>
            <w:vAlign w:val="center"/>
            <w:hideMark/>
          </w:tcPr>
          <w:p w14:paraId="328E07BB" w14:textId="77777777" w:rsidR="007F320E" w:rsidRPr="007F09F1" w:rsidRDefault="007F320E" w:rsidP="007F320E">
            <w:pPr>
              <w:spacing w:after="0" w:line="240" w:lineRule="auto"/>
              <w:jc w:val="center"/>
              <w:rPr>
                <w:rFonts w:ascii="Arial" w:eastAsia="Times New Roman" w:hAnsi="Arial" w:cs="Arial"/>
              </w:rPr>
            </w:pPr>
            <w:r w:rsidRPr="007F09F1">
              <w:rPr>
                <w:rFonts w:ascii="Arial" w:eastAsia="Times New Roman" w:hAnsi="Arial" w:cs="Arial"/>
              </w:rPr>
              <w:t> </w:t>
            </w:r>
          </w:p>
        </w:tc>
        <w:tc>
          <w:tcPr>
            <w:tcW w:w="2268" w:type="dxa"/>
            <w:tcBorders>
              <w:top w:val="nil"/>
              <w:left w:val="nil"/>
              <w:bottom w:val="single" w:sz="4" w:space="0" w:color="auto"/>
              <w:right w:val="single" w:sz="4" w:space="0" w:color="auto"/>
            </w:tcBorders>
            <w:shd w:val="clear" w:color="auto" w:fill="auto"/>
            <w:vAlign w:val="center"/>
            <w:hideMark/>
          </w:tcPr>
          <w:p w14:paraId="0DCB6EAC" w14:textId="239E4A09" w:rsidR="007F320E" w:rsidRPr="007F09F1" w:rsidRDefault="00D76611" w:rsidP="007F320E">
            <w:pPr>
              <w:spacing w:after="0" w:line="240" w:lineRule="auto"/>
              <w:jc w:val="center"/>
              <w:rPr>
                <w:rFonts w:ascii="Arial" w:eastAsia="Times New Roman" w:hAnsi="Arial" w:cs="Arial"/>
              </w:rPr>
            </w:pPr>
            <w:r w:rsidRPr="007F09F1">
              <w:rPr>
                <w:rFonts w:ascii="Arial" w:eastAsia="Times New Roman" w:hAnsi="Arial" w:cs="Arial"/>
              </w:rPr>
              <w:t xml:space="preserve">ověření souladu připravované metodiky </w:t>
            </w:r>
            <w:ins w:id="1381" w:author="Rulíková Lucie" w:date="2025-05-14T14:46:00Z" w16du:dateUtc="2025-05-14T12:46:00Z">
              <w:r w:rsidR="00384E7B" w:rsidRPr="007F09F1">
                <w:rPr>
                  <w:rFonts w:ascii="Arial" w:eastAsia="Times New Roman" w:hAnsi="Arial" w:cs="Arial"/>
                </w:rPr>
                <w:t xml:space="preserve">poskytovatele </w:t>
              </w:r>
            </w:ins>
            <w:r w:rsidRPr="007F09F1">
              <w:rPr>
                <w:rFonts w:ascii="Arial" w:eastAsia="Times New Roman" w:hAnsi="Arial" w:cs="Arial"/>
              </w:rPr>
              <w:t>podle M25+ </w:t>
            </w:r>
          </w:p>
        </w:tc>
      </w:tr>
      <w:tr w:rsidR="007F320E" w:rsidRPr="007F09F1" w14:paraId="0C893D7D" w14:textId="77777777" w:rsidTr="00042786">
        <w:trPr>
          <w:trHeight w:val="1271"/>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466712A6" w14:textId="7CDAF1F5" w:rsidR="007F320E" w:rsidRPr="007F09F1" w:rsidRDefault="006B3802" w:rsidP="007F320E">
            <w:pPr>
              <w:spacing w:after="0" w:line="240" w:lineRule="auto"/>
              <w:jc w:val="center"/>
              <w:rPr>
                <w:rFonts w:ascii="Arial" w:eastAsia="Times New Roman" w:hAnsi="Arial" w:cs="Arial"/>
              </w:rPr>
            </w:pPr>
            <w:r w:rsidRPr="007F09F1">
              <w:rPr>
                <w:rFonts w:ascii="Arial" w:eastAsia="Times New Roman" w:hAnsi="Arial" w:cs="Arial"/>
              </w:rPr>
              <w:t>Rezorty tripartita dle M17+</w:t>
            </w:r>
          </w:p>
        </w:tc>
        <w:tc>
          <w:tcPr>
            <w:tcW w:w="2271" w:type="dxa"/>
            <w:tcBorders>
              <w:top w:val="nil"/>
              <w:left w:val="nil"/>
              <w:bottom w:val="single" w:sz="4" w:space="0" w:color="auto"/>
              <w:right w:val="single" w:sz="4" w:space="0" w:color="auto"/>
            </w:tcBorders>
            <w:shd w:val="clear" w:color="auto" w:fill="auto"/>
            <w:vAlign w:val="center"/>
            <w:hideMark/>
          </w:tcPr>
          <w:p w14:paraId="7B434C02" w14:textId="77777777" w:rsidR="007F320E" w:rsidRPr="007F09F1" w:rsidRDefault="007F320E" w:rsidP="007F320E">
            <w:pPr>
              <w:spacing w:after="0" w:line="240" w:lineRule="auto"/>
              <w:jc w:val="center"/>
              <w:rPr>
                <w:rFonts w:ascii="Arial" w:eastAsia="Times New Roman" w:hAnsi="Arial" w:cs="Arial"/>
              </w:rPr>
            </w:pPr>
            <w:r w:rsidRPr="007F09F1">
              <w:rPr>
                <w:rFonts w:ascii="Arial" w:eastAsia="Times New Roman" w:hAnsi="Arial" w:cs="Arial"/>
              </w:rPr>
              <w:t> </w:t>
            </w:r>
          </w:p>
        </w:tc>
        <w:tc>
          <w:tcPr>
            <w:tcW w:w="2268" w:type="dxa"/>
            <w:tcBorders>
              <w:top w:val="nil"/>
              <w:left w:val="nil"/>
              <w:bottom w:val="single" w:sz="4" w:space="0" w:color="auto"/>
              <w:right w:val="single" w:sz="4" w:space="0" w:color="auto"/>
            </w:tcBorders>
            <w:shd w:val="clear" w:color="auto" w:fill="auto"/>
            <w:vAlign w:val="center"/>
            <w:hideMark/>
          </w:tcPr>
          <w:p w14:paraId="5FC7E388" w14:textId="18FDFD0F" w:rsidR="007F320E" w:rsidRPr="007F09F1" w:rsidRDefault="007F320E" w:rsidP="007F320E">
            <w:pPr>
              <w:spacing w:after="0" w:line="240" w:lineRule="auto"/>
              <w:jc w:val="center"/>
              <w:rPr>
                <w:rFonts w:ascii="Arial" w:eastAsia="Times New Roman" w:hAnsi="Arial" w:cs="Arial"/>
              </w:rPr>
            </w:pPr>
            <w:r w:rsidRPr="007F09F1">
              <w:rPr>
                <w:rFonts w:ascii="Arial" w:eastAsia="Times New Roman" w:hAnsi="Arial" w:cs="Arial"/>
              </w:rPr>
              <w:t xml:space="preserve">rezorty </w:t>
            </w:r>
            <w:r w:rsidR="00167445" w:rsidRPr="007F09F1">
              <w:rPr>
                <w:rFonts w:ascii="Arial" w:eastAsia="Times New Roman" w:hAnsi="Arial" w:cs="Arial"/>
              </w:rPr>
              <w:t xml:space="preserve">ověření souladu </w:t>
            </w:r>
            <w:r w:rsidR="003100E5" w:rsidRPr="007F09F1">
              <w:rPr>
                <w:rFonts w:ascii="Arial" w:eastAsia="Times New Roman" w:hAnsi="Arial" w:cs="Arial"/>
              </w:rPr>
              <w:t>metodik</w:t>
            </w:r>
            <w:r w:rsidRPr="007F09F1">
              <w:rPr>
                <w:rFonts w:ascii="Arial" w:eastAsia="Times New Roman" w:hAnsi="Arial" w:cs="Arial"/>
              </w:rPr>
              <w:t xml:space="preserve"> poskytovatel</w:t>
            </w:r>
            <w:r w:rsidR="003100E5" w:rsidRPr="007F09F1">
              <w:rPr>
                <w:rFonts w:ascii="Arial" w:eastAsia="Times New Roman" w:hAnsi="Arial" w:cs="Arial"/>
              </w:rPr>
              <w:t>ů</w:t>
            </w:r>
            <w:r w:rsidR="003C264D" w:rsidRPr="007F09F1">
              <w:rPr>
                <w:rFonts w:ascii="Arial" w:eastAsia="Times New Roman" w:hAnsi="Arial" w:cs="Arial"/>
              </w:rPr>
              <w:t xml:space="preserve"> podle M25+</w:t>
            </w:r>
          </w:p>
        </w:tc>
        <w:tc>
          <w:tcPr>
            <w:tcW w:w="2268" w:type="dxa"/>
            <w:tcBorders>
              <w:top w:val="nil"/>
              <w:left w:val="nil"/>
              <w:bottom w:val="single" w:sz="4" w:space="0" w:color="auto"/>
              <w:right w:val="single" w:sz="4" w:space="0" w:color="auto"/>
            </w:tcBorders>
            <w:shd w:val="clear" w:color="auto" w:fill="auto"/>
            <w:vAlign w:val="center"/>
            <w:hideMark/>
          </w:tcPr>
          <w:p w14:paraId="1270CD86" w14:textId="28FF20A6" w:rsidR="007F320E" w:rsidRPr="007F09F1" w:rsidRDefault="007F320E" w:rsidP="007F320E">
            <w:pPr>
              <w:spacing w:after="0" w:line="240" w:lineRule="auto"/>
              <w:jc w:val="center"/>
              <w:rPr>
                <w:rFonts w:ascii="Arial" w:eastAsia="Times New Roman" w:hAnsi="Arial" w:cs="Arial"/>
              </w:rPr>
            </w:pPr>
            <w:r w:rsidRPr="007F09F1">
              <w:rPr>
                <w:rFonts w:ascii="Arial" w:eastAsia="Times New Roman" w:hAnsi="Arial" w:cs="Arial"/>
              </w:rPr>
              <w:t xml:space="preserve">kompletní </w:t>
            </w:r>
            <w:r w:rsidR="003100E5" w:rsidRPr="007F09F1">
              <w:rPr>
                <w:rFonts w:ascii="Arial" w:eastAsia="Times New Roman" w:hAnsi="Arial" w:cs="Arial"/>
              </w:rPr>
              <w:t xml:space="preserve">hodnocení a </w:t>
            </w:r>
            <w:r w:rsidRPr="007F09F1">
              <w:rPr>
                <w:rFonts w:ascii="Arial" w:eastAsia="Times New Roman" w:hAnsi="Arial" w:cs="Arial"/>
              </w:rPr>
              <w:t xml:space="preserve">tripartity </w:t>
            </w:r>
            <w:r w:rsidR="003100E5" w:rsidRPr="007F09F1">
              <w:rPr>
                <w:rFonts w:ascii="Arial" w:eastAsia="Times New Roman" w:hAnsi="Arial" w:cs="Arial"/>
              </w:rPr>
              <w:t xml:space="preserve">s </w:t>
            </w:r>
            <w:r w:rsidRPr="007F09F1">
              <w:rPr>
                <w:rFonts w:ascii="Arial" w:eastAsia="Times New Roman" w:hAnsi="Arial" w:cs="Arial"/>
              </w:rPr>
              <w:t>rezorty</w:t>
            </w:r>
            <w:del w:id="1382" w:author="Rulíková Lucie" w:date="2025-05-06T14:23:00Z" w16du:dateUtc="2025-05-06T12:23:00Z">
              <w:r w:rsidR="003C264D" w:rsidRPr="007F09F1" w:rsidDel="002D3C57">
                <w:rPr>
                  <w:rFonts w:ascii="Arial" w:eastAsia="Times New Roman" w:hAnsi="Arial" w:cs="Arial"/>
                </w:rPr>
                <w:delText xml:space="preserve"> </w:delText>
              </w:r>
            </w:del>
            <w:r w:rsidRPr="007F09F1">
              <w:rPr>
                <w:rFonts w:ascii="Arial" w:eastAsia="Times New Roman" w:hAnsi="Arial" w:cs="Arial"/>
              </w:rPr>
              <w:t xml:space="preserve"> (škálování VO)</w:t>
            </w:r>
          </w:p>
        </w:tc>
      </w:tr>
      <w:tr w:rsidR="006B3802" w:rsidRPr="007F09F1" w14:paraId="66E2200D" w14:textId="77777777" w:rsidTr="00042786">
        <w:trPr>
          <w:trHeight w:val="1271"/>
        </w:trPr>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5087DCC" w14:textId="5FEA2F18" w:rsidR="006B3802" w:rsidRPr="007F09F1" w:rsidRDefault="006B3802" w:rsidP="007F320E">
            <w:pPr>
              <w:spacing w:after="0" w:line="240" w:lineRule="auto"/>
              <w:jc w:val="center"/>
              <w:rPr>
                <w:rFonts w:ascii="Arial" w:hAnsi="Arial" w:cs="Arial"/>
              </w:rPr>
            </w:pPr>
            <w:r w:rsidRPr="007F09F1">
              <w:rPr>
                <w:rFonts w:ascii="Arial" w:hAnsi="Arial" w:cs="Arial"/>
              </w:rPr>
              <w:t>Výzva k přihlašování vybraných výsledků do hodnocení v Modulu 1 podle M25+ pro všechny segmenty</w:t>
            </w:r>
          </w:p>
        </w:tc>
        <w:tc>
          <w:tcPr>
            <w:tcW w:w="2271" w:type="dxa"/>
            <w:tcBorders>
              <w:top w:val="single" w:sz="4" w:space="0" w:color="auto"/>
              <w:left w:val="nil"/>
              <w:bottom w:val="single" w:sz="4" w:space="0" w:color="auto"/>
              <w:right w:val="single" w:sz="4" w:space="0" w:color="auto"/>
            </w:tcBorders>
            <w:shd w:val="clear" w:color="auto" w:fill="auto"/>
            <w:vAlign w:val="center"/>
          </w:tcPr>
          <w:p w14:paraId="41CEE80E" w14:textId="1AD5E481" w:rsidR="006B3802" w:rsidRPr="007F09F1" w:rsidRDefault="00042786" w:rsidP="007F320E">
            <w:pPr>
              <w:spacing w:after="0" w:line="240" w:lineRule="auto"/>
              <w:jc w:val="center"/>
              <w:rPr>
                <w:rFonts w:ascii="Arial" w:eastAsia="Times New Roman" w:hAnsi="Arial" w:cs="Arial"/>
              </w:rPr>
            </w:pPr>
            <w:r w:rsidRPr="007F09F1">
              <w:rPr>
                <w:rFonts w:ascii="Arial" w:hAnsi="Arial" w:cs="Arial"/>
              </w:rPr>
              <w:t>Výzva k přihlašování vybraných výsledků do hodnocení v Modulu 1 podle M25+ pro všechny segmenty</w:t>
            </w:r>
          </w:p>
        </w:tc>
        <w:tc>
          <w:tcPr>
            <w:tcW w:w="2268" w:type="dxa"/>
            <w:tcBorders>
              <w:top w:val="single" w:sz="4" w:space="0" w:color="auto"/>
              <w:left w:val="nil"/>
              <w:bottom w:val="single" w:sz="4" w:space="0" w:color="auto"/>
              <w:right w:val="single" w:sz="4" w:space="0" w:color="auto"/>
            </w:tcBorders>
            <w:shd w:val="clear" w:color="auto" w:fill="auto"/>
            <w:vAlign w:val="center"/>
          </w:tcPr>
          <w:p w14:paraId="39A93EF9" w14:textId="74F4A949" w:rsidR="006B3802" w:rsidRPr="007F09F1" w:rsidRDefault="00042786" w:rsidP="007F320E">
            <w:pPr>
              <w:spacing w:after="0" w:line="240" w:lineRule="auto"/>
              <w:jc w:val="center"/>
              <w:rPr>
                <w:rFonts w:ascii="Arial" w:eastAsia="Times New Roman" w:hAnsi="Arial" w:cs="Arial"/>
              </w:rPr>
            </w:pPr>
            <w:r w:rsidRPr="007F09F1">
              <w:rPr>
                <w:rFonts w:ascii="Arial" w:hAnsi="Arial" w:cs="Arial"/>
              </w:rPr>
              <w:t>Výzva k přihlašování vybraných výsledků do hodnocení v Modulu 1 podle M25+ pro všechny segmenty</w:t>
            </w:r>
          </w:p>
        </w:tc>
        <w:tc>
          <w:tcPr>
            <w:tcW w:w="2268" w:type="dxa"/>
            <w:tcBorders>
              <w:top w:val="single" w:sz="4" w:space="0" w:color="auto"/>
              <w:left w:val="nil"/>
              <w:bottom w:val="single" w:sz="4" w:space="0" w:color="auto"/>
              <w:right w:val="single" w:sz="4" w:space="0" w:color="auto"/>
            </w:tcBorders>
            <w:shd w:val="clear" w:color="auto" w:fill="auto"/>
            <w:vAlign w:val="center"/>
          </w:tcPr>
          <w:p w14:paraId="2CE1A0CA" w14:textId="1235ACCE" w:rsidR="006B3802" w:rsidRPr="007F09F1" w:rsidRDefault="00042786" w:rsidP="007F320E">
            <w:pPr>
              <w:spacing w:after="0" w:line="240" w:lineRule="auto"/>
              <w:jc w:val="center"/>
              <w:rPr>
                <w:rFonts w:ascii="Arial" w:eastAsia="Times New Roman" w:hAnsi="Arial" w:cs="Arial"/>
              </w:rPr>
            </w:pPr>
            <w:r w:rsidRPr="007F09F1">
              <w:rPr>
                <w:rFonts w:ascii="Arial" w:hAnsi="Arial" w:cs="Arial"/>
              </w:rPr>
              <w:t>Výzva k přihlašování vybraných výsledků do hodnocení v Modulu 1 podle M25+ pro všechny segmenty</w:t>
            </w:r>
          </w:p>
        </w:tc>
      </w:tr>
    </w:tbl>
    <w:p w14:paraId="1B37CBFD" w14:textId="77777777" w:rsidR="000B3BDD" w:rsidRPr="007F09F1" w:rsidRDefault="000B3BDD" w:rsidP="007F320E">
      <w:pPr>
        <w:rPr>
          <w:rFonts w:ascii="Arial" w:hAnsi="Arial" w:cs="Arial"/>
        </w:rPr>
      </w:pPr>
      <w:bookmarkStart w:id="1383" w:name="_Toc453841531"/>
      <w:bookmarkStart w:id="1384" w:name="_Toc453843510"/>
      <w:bookmarkStart w:id="1385" w:name="_Toc453930875"/>
    </w:p>
    <w:p w14:paraId="4F9E6789" w14:textId="3B122F45" w:rsidR="001F735B" w:rsidRPr="007F09F1" w:rsidRDefault="00585A56" w:rsidP="001F735B">
      <w:pPr>
        <w:jc w:val="both"/>
        <w:rPr>
          <w:rFonts w:ascii="Arial" w:hAnsi="Arial" w:cs="Arial"/>
          <w:strike/>
        </w:rPr>
      </w:pPr>
      <w:r w:rsidRPr="007F09F1">
        <w:rPr>
          <w:rFonts w:ascii="Arial" w:hAnsi="Arial" w:cs="Arial"/>
        </w:rPr>
        <w:t>Provedení hodnocení podle M3-5 v segmentu rezortů je třeba časově sladit</w:t>
      </w:r>
      <w:r w:rsidR="007D2600" w:rsidRPr="007F09F1">
        <w:rPr>
          <w:rFonts w:ascii="Arial" w:hAnsi="Arial" w:cs="Arial"/>
        </w:rPr>
        <w:t>.</w:t>
      </w:r>
      <w:r w:rsidR="00167445" w:rsidRPr="007F09F1">
        <w:rPr>
          <w:rStyle w:val="Znakapoznpodarou"/>
          <w:rFonts w:ascii="Arial" w:hAnsi="Arial" w:cs="Arial"/>
        </w:rPr>
        <w:t xml:space="preserve"> </w:t>
      </w:r>
      <w:r w:rsidR="00167445" w:rsidRPr="007F09F1">
        <w:rPr>
          <w:rStyle w:val="Znakapoznpodarou"/>
          <w:rFonts w:ascii="Arial" w:hAnsi="Arial" w:cs="Arial"/>
        </w:rPr>
        <w:footnoteReference w:id="23"/>
      </w:r>
      <w:r w:rsidRPr="007F09F1">
        <w:rPr>
          <w:rFonts w:ascii="Arial" w:hAnsi="Arial" w:cs="Arial"/>
        </w:rPr>
        <w:t xml:space="preserve"> </w:t>
      </w:r>
      <w:r w:rsidR="007D2600" w:rsidRPr="007F09F1">
        <w:rPr>
          <w:rFonts w:ascii="Arial" w:hAnsi="Arial" w:cs="Arial"/>
        </w:rPr>
        <w:t>Periodicita hodnocení v segmentu VŠ a AVČR vychází ze stávajícího stavu</w:t>
      </w:r>
      <w:r w:rsidR="00167445" w:rsidRPr="007F09F1">
        <w:rPr>
          <w:rFonts w:ascii="Arial" w:hAnsi="Arial" w:cs="Arial"/>
        </w:rPr>
        <w:t xml:space="preserve">, hodnocení zde aktuálně započatá podle Metodiky 2017+ budou podle Metodiky 2017+ dokončena. Jednání kompletní tripartity </w:t>
      </w:r>
      <w:r w:rsidR="00D76611" w:rsidRPr="007F09F1">
        <w:rPr>
          <w:rFonts w:ascii="Arial" w:hAnsi="Arial" w:cs="Arial"/>
        </w:rPr>
        <w:t xml:space="preserve">zakončené konsensem o škálování VO </w:t>
      </w:r>
      <w:r w:rsidR="00167445" w:rsidRPr="007F09F1">
        <w:rPr>
          <w:rFonts w:ascii="Arial" w:hAnsi="Arial" w:cs="Arial"/>
        </w:rPr>
        <w:t xml:space="preserve">musí </w:t>
      </w:r>
      <w:r w:rsidR="00B46BE7" w:rsidRPr="007F09F1">
        <w:rPr>
          <w:rFonts w:ascii="Arial" w:hAnsi="Arial" w:cs="Arial"/>
        </w:rPr>
        <w:t xml:space="preserve">časově </w:t>
      </w:r>
      <w:r w:rsidR="00167445" w:rsidRPr="007F09F1">
        <w:rPr>
          <w:rFonts w:ascii="Arial" w:hAnsi="Arial" w:cs="Arial"/>
        </w:rPr>
        <w:t>předcházet</w:t>
      </w:r>
      <w:r w:rsidR="00D76611" w:rsidRPr="007F09F1">
        <w:rPr>
          <w:rFonts w:ascii="Arial" w:hAnsi="Arial" w:cs="Arial"/>
        </w:rPr>
        <w:t xml:space="preserve"> rozhodnutí poskytovatele o výši přidělené IP DKRVO. </w:t>
      </w:r>
    </w:p>
    <w:p w14:paraId="488EF8C8" w14:textId="7CCC4BFB" w:rsidR="007F320E" w:rsidRPr="007F09F1" w:rsidRDefault="007F320E" w:rsidP="007F320E">
      <w:pPr>
        <w:rPr>
          <w:rFonts w:ascii="Arial" w:hAnsi="Arial" w:cs="Arial"/>
        </w:rPr>
      </w:pPr>
      <w:r w:rsidRPr="007F09F1">
        <w:rPr>
          <w:rFonts w:ascii="Arial" w:hAnsi="Arial" w:cs="Arial"/>
        </w:rPr>
        <w:t>Proces hodnocení VO na národní úrovni v roce N</w:t>
      </w:r>
      <w:r w:rsidR="003C264D" w:rsidRPr="007F09F1">
        <w:rPr>
          <w:rFonts w:ascii="Arial" w:hAnsi="Arial" w:cs="Arial"/>
        </w:rPr>
        <w:t xml:space="preserve"> podle M25+</w:t>
      </w:r>
      <w:r w:rsidRPr="007F09F1">
        <w:rPr>
          <w:rFonts w:ascii="Arial" w:hAnsi="Arial" w:cs="Arial"/>
        </w:rPr>
        <w:t>:</w:t>
      </w:r>
    </w:p>
    <w:tbl>
      <w:tblPr>
        <w:tblStyle w:val="Mkatabulky"/>
        <w:tblW w:w="0" w:type="auto"/>
        <w:tblInd w:w="-5" w:type="dxa"/>
        <w:tblLook w:val="04A0" w:firstRow="1" w:lastRow="0" w:firstColumn="1" w:lastColumn="0" w:noHBand="0" w:noVBand="1"/>
      </w:tblPr>
      <w:tblGrid>
        <w:gridCol w:w="1843"/>
        <w:gridCol w:w="6237"/>
      </w:tblGrid>
      <w:tr w:rsidR="007F320E" w:rsidRPr="007F09F1" w14:paraId="141401EE" w14:textId="77777777" w:rsidTr="000B3BDD">
        <w:trPr>
          <w:trHeight w:val="759"/>
        </w:trPr>
        <w:tc>
          <w:tcPr>
            <w:tcW w:w="1843" w:type="dxa"/>
            <w:vAlign w:val="center"/>
          </w:tcPr>
          <w:bookmarkEnd w:id="1383"/>
          <w:bookmarkEnd w:id="1384"/>
          <w:bookmarkEnd w:id="1385"/>
          <w:p w14:paraId="3D6FB500" w14:textId="365F12E6" w:rsidR="007F320E" w:rsidRPr="007F09F1" w:rsidRDefault="007F320E" w:rsidP="000B3BDD">
            <w:pPr>
              <w:rPr>
                <w:rFonts w:ascii="Arial" w:hAnsi="Arial" w:cs="Arial"/>
              </w:rPr>
            </w:pPr>
            <w:r w:rsidRPr="007F09F1">
              <w:rPr>
                <w:rFonts w:ascii="Arial" w:hAnsi="Arial" w:cs="Arial"/>
              </w:rPr>
              <w:t>06/N-1</w:t>
            </w:r>
          </w:p>
        </w:tc>
        <w:tc>
          <w:tcPr>
            <w:tcW w:w="6237" w:type="dxa"/>
            <w:vAlign w:val="center"/>
          </w:tcPr>
          <w:p w14:paraId="017F84BD" w14:textId="2C5AC755" w:rsidR="007F320E" w:rsidRPr="007F09F1" w:rsidRDefault="007F320E" w:rsidP="003C264D">
            <w:pPr>
              <w:jc w:val="both"/>
              <w:rPr>
                <w:rFonts w:ascii="Arial" w:hAnsi="Arial" w:cs="Arial"/>
              </w:rPr>
            </w:pPr>
            <w:r w:rsidRPr="007F09F1">
              <w:rPr>
                <w:rFonts w:ascii="Arial" w:hAnsi="Arial" w:cs="Arial"/>
              </w:rPr>
              <w:t>schválení a zveřejnění Výzva k přihlašování vybraných výsledků do hodnocení v</w:t>
            </w:r>
            <w:r w:rsidR="006B3802" w:rsidRPr="007F09F1">
              <w:rPr>
                <w:rFonts w:ascii="Arial" w:hAnsi="Arial" w:cs="Arial"/>
              </w:rPr>
              <w:t> </w:t>
            </w:r>
            <w:r w:rsidRPr="007F09F1">
              <w:rPr>
                <w:rFonts w:ascii="Arial" w:hAnsi="Arial" w:cs="Arial"/>
              </w:rPr>
              <w:t>Modulu</w:t>
            </w:r>
            <w:r w:rsidR="006B3802" w:rsidRPr="007F09F1">
              <w:rPr>
                <w:rFonts w:ascii="Arial" w:hAnsi="Arial" w:cs="Arial"/>
              </w:rPr>
              <w:t xml:space="preserve"> 1</w:t>
            </w:r>
          </w:p>
        </w:tc>
      </w:tr>
      <w:tr w:rsidR="007F320E" w:rsidRPr="007F09F1" w14:paraId="7D8F478E" w14:textId="77777777" w:rsidTr="000B3BDD">
        <w:trPr>
          <w:trHeight w:val="759"/>
        </w:trPr>
        <w:tc>
          <w:tcPr>
            <w:tcW w:w="1843" w:type="dxa"/>
            <w:vAlign w:val="center"/>
          </w:tcPr>
          <w:p w14:paraId="5E9AD4F0" w14:textId="77777777" w:rsidR="007F320E" w:rsidRPr="007F09F1" w:rsidRDefault="007F320E" w:rsidP="000B3BDD">
            <w:pPr>
              <w:rPr>
                <w:rFonts w:ascii="Arial" w:hAnsi="Arial" w:cs="Arial"/>
              </w:rPr>
            </w:pPr>
            <w:r w:rsidRPr="007F09F1">
              <w:rPr>
                <w:rFonts w:ascii="Arial" w:hAnsi="Arial" w:cs="Arial"/>
              </w:rPr>
              <w:t>09 –11/N-1</w:t>
            </w:r>
          </w:p>
        </w:tc>
        <w:tc>
          <w:tcPr>
            <w:tcW w:w="6237" w:type="dxa"/>
            <w:vAlign w:val="center"/>
          </w:tcPr>
          <w:p w14:paraId="74E7D97B" w14:textId="77777777" w:rsidR="007F320E" w:rsidRPr="007F09F1" w:rsidRDefault="007F320E" w:rsidP="003C264D">
            <w:pPr>
              <w:jc w:val="both"/>
              <w:rPr>
                <w:rFonts w:ascii="Arial" w:hAnsi="Arial" w:cs="Arial"/>
              </w:rPr>
            </w:pPr>
            <w:r w:rsidRPr="007F09F1">
              <w:rPr>
                <w:rFonts w:ascii="Arial" w:hAnsi="Arial" w:cs="Arial"/>
              </w:rPr>
              <w:t>sběr vybraných výsledků v aplikaci SKV, Modul 1 – Kvalita vybraných výsledků</w:t>
            </w:r>
          </w:p>
        </w:tc>
      </w:tr>
      <w:tr w:rsidR="007F320E" w:rsidRPr="007F09F1" w14:paraId="70BA20EA" w14:textId="77777777" w:rsidTr="000B3BDD">
        <w:trPr>
          <w:trHeight w:val="759"/>
        </w:trPr>
        <w:tc>
          <w:tcPr>
            <w:tcW w:w="1843" w:type="dxa"/>
            <w:vAlign w:val="center"/>
          </w:tcPr>
          <w:p w14:paraId="7CB906CC" w14:textId="77777777" w:rsidR="007F320E" w:rsidRPr="007F09F1" w:rsidRDefault="007F320E" w:rsidP="000B3BDD">
            <w:pPr>
              <w:rPr>
                <w:rFonts w:ascii="Arial" w:hAnsi="Arial" w:cs="Arial"/>
              </w:rPr>
            </w:pPr>
            <w:r w:rsidRPr="007F09F1">
              <w:rPr>
                <w:rFonts w:ascii="Arial" w:hAnsi="Arial" w:cs="Arial"/>
              </w:rPr>
              <w:t>02 – 06/N</w:t>
            </w:r>
          </w:p>
        </w:tc>
        <w:tc>
          <w:tcPr>
            <w:tcW w:w="6237" w:type="dxa"/>
            <w:vAlign w:val="center"/>
          </w:tcPr>
          <w:p w14:paraId="6146B5D2" w14:textId="77777777" w:rsidR="007F320E" w:rsidRPr="007F09F1" w:rsidRDefault="007F320E" w:rsidP="003C264D">
            <w:pPr>
              <w:jc w:val="both"/>
              <w:rPr>
                <w:rFonts w:ascii="Arial" w:hAnsi="Arial" w:cs="Arial"/>
              </w:rPr>
            </w:pPr>
            <w:r w:rsidRPr="007F09F1">
              <w:rPr>
                <w:rFonts w:ascii="Arial" w:hAnsi="Arial" w:cs="Arial"/>
              </w:rPr>
              <w:t>proces hodnocení vybraných výsledků nástrojem vzdálených recenzí v aplikaci SKV-POPR</w:t>
            </w:r>
          </w:p>
        </w:tc>
      </w:tr>
      <w:tr w:rsidR="007F320E" w:rsidRPr="007F09F1" w14:paraId="17D3C84C" w14:textId="77777777" w:rsidTr="000B3BDD">
        <w:trPr>
          <w:trHeight w:val="759"/>
        </w:trPr>
        <w:tc>
          <w:tcPr>
            <w:tcW w:w="1843" w:type="dxa"/>
            <w:vAlign w:val="center"/>
          </w:tcPr>
          <w:p w14:paraId="2F8D92DE" w14:textId="77777777" w:rsidR="007F320E" w:rsidRPr="007F09F1" w:rsidRDefault="007F320E" w:rsidP="000B3BDD">
            <w:pPr>
              <w:rPr>
                <w:rFonts w:ascii="Arial" w:hAnsi="Arial" w:cs="Arial"/>
              </w:rPr>
            </w:pPr>
            <w:r w:rsidRPr="007F09F1">
              <w:rPr>
                <w:rFonts w:ascii="Arial" w:hAnsi="Arial" w:cs="Arial"/>
              </w:rPr>
              <w:t>01-04/N</w:t>
            </w:r>
          </w:p>
        </w:tc>
        <w:tc>
          <w:tcPr>
            <w:tcW w:w="6237" w:type="dxa"/>
            <w:vAlign w:val="center"/>
          </w:tcPr>
          <w:p w14:paraId="65480AD0" w14:textId="77777777" w:rsidR="007F320E" w:rsidRPr="007F09F1" w:rsidRDefault="007F320E" w:rsidP="003C264D">
            <w:pPr>
              <w:jc w:val="both"/>
              <w:rPr>
                <w:rFonts w:ascii="Arial" w:hAnsi="Arial" w:cs="Arial"/>
              </w:rPr>
            </w:pPr>
            <w:r w:rsidRPr="007F09F1">
              <w:rPr>
                <w:rFonts w:ascii="Arial" w:hAnsi="Arial" w:cs="Arial"/>
              </w:rPr>
              <w:t>příprava datových matic a kontrola datasetu (RIV, WoS, Scopus) pro Modul 2, analýza a příprava oborových zpráv (report 1, 2, 3) a zpráv na úroveň VO (report 1, 2, 3)</w:t>
            </w:r>
          </w:p>
        </w:tc>
      </w:tr>
      <w:tr w:rsidR="007F320E" w:rsidRPr="007F09F1" w14:paraId="1DDA81A1" w14:textId="77777777" w:rsidTr="000B3BDD">
        <w:trPr>
          <w:trHeight w:val="759"/>
        </w:trPr>
        <w:tc>
          <w:tcPr>
            <w:tcW w:w="1843" w:type="dxa"/>
            <w:vAlign w:val="center"/>
          </w:tcPr>
          <w:p w14:paraId="32B7D351" w14:textId="77777777" w:rsidR="007F320E" w:rsidRPr="007F09F1" w:rsidRDefault="007F320E" w:rsidP="000B3BDD">
            <w:pPr>
              <w:rPr>
                <w:rFonts w:ascii="Arial" w:hAnsi="Arial" w:cs="Arial"/>
              </w:rPr>
            </w:pPr>
            <w:r w:rsidRPr="007F09F1">
              <w:rPr>
                <w:rFonts w:ascii="Arial" w:hAnsi="Arial" w:cs="Arial"/>
              </w:rPr>
              <w:lastRenderedPageBreak/>
              <w:t>05 – 07/N</w:t>
            </w:r>
          </w:p>
        </w:tc>
        <w:tc>
          <w:tcPr>
            <w:tcW w:w="6237" w:type="dxa"/>
            <w:vAlign w:val="center"/>
          </w:tcPr>
          <w:p w14:paraId="51329DBF" w14:textId="77777777" w:rsidR="007F320E" w:rsidRPr="007F09F1" w:rsidRDefault="007F320E" w:rsidP="003C264D">
            <w:pPr>
              <w:jc w:val="both"/>
              <w:rPr>
                <w:rFonts w:ascii="Arial" w:hAnsi="Arial" w:cs="Arial"/>
              </w:rPr>
            </w:pPr>
            <w:r w:rsidRPr="007F09F1">
              <w:rPr>
                <w:rFonts w:ascii="Arial" w:hAnsi="Arial" w:cs="Arial"/>
              </w:rPr>
              <w:t>komentování reportů z Modulu 2 a hodnocení v Modulu 1 (Samotné analýza výsledků slouží jako informační podklad, až komentář uvádí informace do kontextu.)</w:t>
            </w:r>
          </w:p>
        </w:tc>
      </w:tr>
      <w:tr w:rsidR="007F320E" w:rsidRPr="007F09F1" w14:paraId="149A951D" w14:textId="77777777" w:rsidTr="000B3BDD">
        <w:trPr>
          <w:trHeight w:val="759"/>
        </w:trPr>
        <w:tc>
          <w:tcPr>
            <w:tcW w:w="1843" w:type="dxa"/>
            <w:vAlign w:val="center"/>
          </w:tcPr>
          <w:p w14:paraId="62ABBDC6" w14:textId="77777777" w:rsidR="007F320E" w:rsidRPr="007F09F1" w:rsidRDefault="007F320E" w:rsidP="000B3BDD">
            <w:pPr>
              <w:rPr>
                <w:rFonts w:ascii="Arial" w:hAnsi="Arial" w:cs="Arial"/>
              </w:rPr>
            </w:pPr>
            <w:r w:rsidRPr="007F09F1">
              <w:rPr>
                <w:rFonts w:ascii="Arial" w:hAnsi="Arial" w:cs="Arial"/>
              </w:rPr>
              <w:t>09/N</w:t>
            </w:r>
          </w:p>
        </w:tc>
        <w:tc>
          <w:tcPr>
            <w:tcW w:w="6237" w:type="dxa"/>
            <w:vAlign w:val="center"/>
          </w:tcPr>
          <w:p w14:paraId="719C4F49" w14:textId="77777777" w:rsidR="007F320E" w:rsidRPr="007F09F1" w:rsidRDefault="007F320E" w:rsidP="003C264D">
            <w:pPr>
              <w:jc w:val="both"/>
              <w:rPr>
                <w:rFonts w:ascii="Arial" w:hAnsi="Arial" w:cs="Arial"/>
              </w:rPr>
            </w:pPr>
            <w:r w:rsidRPr="007F09F1">
              <w:rPr>
                <w:rFonts w:ascii="Arial" w:hAnsi="Arial" w:cs="Arial"/>
              </w:rPr>
              <w:t>schválení a zveřejnění výstupů z národního hodnocení</w:t>
            </w:r>
          </w:p>
        </w:tc>
      </w:tr>
      <w:tr w:rsidR="007F320E" w:rsidRPr="007F09F1" w14:paraId="2774DEAD" w14:textId="77777777" w:rsidTr="000B3BDD">
        <w:trPr>
          <w:trHeight w:val="759"/>
        </w:trPr>
        <w:tc>
          <w:tcPr>
            <w:tcW w:w="1843" w:type="dxa"/>
            <w:vAlign w:val="center"/>
          </w:tcPr>
          <w:p w14:paraId="09573B1A" w14:textId="77777777" w:rsidR="007F320E" w:rsidRPr="007F09F1" w:rsidRDefault="007F320E" w:rsidP="000B3BDD">
            <w:pPr>
              <w:rPr>
                <w:rFonts w:ascii="Arial" w:hAnsi="Arial" w:cs="Arial"/>
              </w:rPr>
            </w:pPr>
            <w:r w:rsidRPr="007F09F1">
              <w:rPr>
                <w:rFonts w:ascii="Arial" w:hAnsi="Arial" w:cs="Arial"/>
              </w:rPr>
              <w:t>09 – 11/N</w:t>
            </w:r>
          </w:p>
        </w:tc>
        <w:tc>
          <w:tcPr>
            <w:tcW w:w="6237" w:type="dxa"/>
            <w:vAlign w:val="center"/>
          </w:tcPr>
          <w:p w14:paraId="72830572" w14:textId="77777777" w:rsidR="007F320E" w:rsidRPr="007F09F1" w:rsidRDefault="007F320E" w:rsidP="003C264D">
            <w:pPr>
              <w:jc w:val="both"/>
              <w:rPr>
                <w:rFonts w:ascii="Arial" w:hAnsi="Arial" w:cs="Arial"/>
              </w:rPr>
            </w:pPr>
            <w:r w:rsidRPr="007F09F1">
              <w:rPr>
                <w:rFonts w:ascii="Arial" w:hAnsi="Arial" w:cs="Arial"/>
              </w:rPr>
              <w:t xml:space="preserve">interpretace a agregace hodnocení jako podklad pro jednání tripartit a škálování výzkumných organizací </w:t>
            </w:r>
          </w:p>
        </w:tc>
      </w:tr>
      <w:tr w:rsidR="007F320E" w:rsidRPr="007F09F1" w14:paraId="7C886115" w14:textId="77777777" w:rsidTr="000B3BDD">
        <w:trPr>
          <w:trHeight w:val="759"/>
        </w:trPr>
        <w:tc>
          <w:tcPr>
            <w:tcW w:w="1843" w:type="dxa"/>
            <w:vAlign w:val="center"/>
          </w:tcPr>
          <w:p w14:paraId="498F5ADA" w14:textId="77777777" w:rsidR="007F320E" w:rsidRPr="007F09F1" w:rsidRDefault="007F320E" w:rsidP="000B3BDD">
            <w:pPr>
              <w:rPr>
                <w:rFonts w:ascii="Arial" w:hAnsi="Arial" w:cs="Arial"/>
              </w:rPr>
            </w:pPr>
            <w:r w:rsidRPr="007F09F1">
              <w:rPr>
                <w:rFonts w:ascii="Arial" w:hAnsi="Arial" w:cs="Arial"/>
              </w:rPr>
              <w:t>10 – 12/N</w:t>
            </w:r>
          </w:p>
        </w:tc>
        <w:tc>
          <w:tcPr>
            <w:tcW w:w="6237" w:type="dxa"/>
            <w:vAlign w:val="center"/>
          </w:tcPr>
          <w:p w14:paraId="1B9D4C64" w14:textId="77777777" w:rsidR="007F320E" w:rsidRPr="007F09F1" w:rsidRDefault="007F320E" w:rsidP="003C264D">
            <w:pPr>
              <w:jc w:val="both"/>
              <w:rPr>
                <w:rFonts w:ascii="Arial" w:hAnsi="Arial" w:cs="Arial"/>
              </w:rPr>
            </w:pPr>
            <w:r w:rsidRPr="007F09F1">
              <w:rPr>
                <w:rFonts w:ascii="Arial" w:hAnsi="Arial" w:cs="Arial"/>
              </w:rPr>
              <w:t>vypořádání podnětů VO k hodnocení v M1 a M2</w:t>
            </w:r>
          </w:p>
        </w:tc>
      </w:tr>
      <w:tr w:rsidR="007F320E" w:rsidRPr="007F09F1" w14:paraId="0B885FF4" w14:textId="77777777" w:rsidTr="000B3BDD">
        <w:trPr>
          <w:trHeight w:val="759"/>
        </w:trPr>
        <w:tc>
          <w:tcPr>
            <w:tcW w:w="1843" w:type="dxa"/>
            <w:vAlign w:val="center"/>
          </w:tcPr>
          <w:p w14:paraId="17014AC8" w14:textId="77777777" w:rsidR="007F320E" w:rsidRPr="007F09F1" w:rsidRDefault="007F320E" w:rsidP="000B3BDD">
            <w:pPr>
              <w:rPr>
                <w:rFonts w:ascii="Arial" w:hAnsi="Arial" w:cs="Arial"/>
              </w:rPr>
            </w:pPr>
            <w:r w:rsidRPr="007F09F1">
              <w:rPr>
                <w:rFonts w:ascii="Arial" w:hAnsi="Arial" w:cs="Arial"/>
              </w:rPr>
              <w:t>11 – 12/N</w:t>
            </w:r>
          </w:p>
        </w:tc>
        <w:tc>
          <w:tcPr>
            <w:tcW w:w="6237" w:type="dxa"/>
            <w:vAlign w:val="center"/>
          </w:tcPr>
          <w:p w14:paraId="279EA0B7" w14:textId="77777777" w:rsidR="007F320E" w:rsidRPr="007F09F1" w:rsidRDefault="007F320E" w:rsidP="003C264D">
            <w:pPr>
              <w:jc w:val="both"/>
              <w:rPr>
                <w:rFonts w:ascii="Arial" w:hAnsi="Arial" w:cs="Arial"/>
              </w:rPr>
            </w:pPr>
            <w:r w:rsidRPr="007F09F1">
              <w:rPr>
                <w:rFonts w:ascii="Arial" w:hAnsi="Arial" w:cs="Arial"/>
              </w:rPr>
              <w:t>kompletní (příp. monitorovací) jednání tripartit</w:t>
            </w:r>
          </w:p>
        </w:tc>
      </w:tr>
      <w:tr w:rsidR="007F320E" w:rsidRPr="00930A95" w14:paraId="3506A9F8" w14:textId="77777777" w:rsidTr="000B3BDD">
        <w:trPr>
          <w:trHeight w:val="759"/>
        </w:trPr>
        <w:tc>
          <w:tcPr>
            <w:tcW w:w="1843" w:type="dxa"/>
            <w:vAlign w:val="center"/>
          </w:tcPr>
          <w:p w14:paraId="09D5D475" w14:textId="77777777" w:rsidR="007F320E" w:rsidRPr="007F09F1" w:rsidRDefault="007F320E" w:rsidP="000B3BDD">
            <w:pPr>
              <w:rPr>
                <w:rFonts w:ascii="Arial" w:hAnsi="Arial" w:cs="Arial"/>
              </w:rPr>
            </w:pPr>
            <w:r w:rsidRPr="007F09F1">
              <w:rPr>
                <w:rFonts w:ascii="Arial" w:hAnsi="Arial" w:cs="Arial"/>
              </w:rPr>
              <w:t>01 – 02/N+1</w:t>
            </w:r>
          </w:p>
        </w:tc>
        <w:tc>
          <w:tcPr>
            <w:tcW w:w="6237" w:type="dxa"/>
            <w:vAlign w:val="center"/>
          </w:tcPr>
          <w:p w14:paraId="6B44448C" w14:textId="77777777" w:rsidR="007F320E" w:rsidRPr="00930A95" w:rsidRDefault="007F320E" w:rsidP="003C264D">
            <w:pPr>
              <w:jc w:val="both"/>
              <w:rPr>
                <w:rFonts w:ascii="Arial" w:hAnsi="Arial" w:cs="Arial"/>
              </w:rPr>
            </w:pPr>
            <w:r w:rsidRPr="007F09F1">
              <w:rPr>
                <w:rFonts w:ascii="Arial" w:hAnsi="Arial" w:cs="Arial"/>
              </w:rPr>
              <w:t xml:space="preserve">schválení a zveřejnění protokolů z tripartit </w:t>
            </w:r>
          </w:p>
        </w:tc>
      </w:tr>
    </w:tbl>
    <w:p w14:paraId="73795C27" w14:textId="58EA9AF9" w:rsidR="00A426F8" w:rsidRPr="005D33EA" w:rsidRDefault="00A426F8" w:rsidP="000B3BDD">
      <w:pPr>
        <w:rPr>
          <w:rFonts w:ascii="Arial" w:hAnsi="Arial" w:cs="Arial"/>
        </w:rPr>
      </w:pPr>
      <w:bookmarkStart w:id="1386" w:name="_Toc461901052"/>
      <w:bookmarkStart w:id="1387" w:name="_Toc461902434"/>
      <w:bookmarkStart w:id="1388" w:name="_Toc461902558"/>
      <w:bookmarkStart w:id="1389" w:name="_Toc461901053"/>
      <w:bookmarkStart w:id="1390" w:name="_Toc461902435"/>
      <w:bookmarkStart w:id="1391" w:name="_Toc461902559"/>
      <w:bookmarkStart w:id="1392" w:name="_Toc461901060"/>
      <w:bookmarkStart w:id="1393" w:name="_Toc461902442"/>
      <w:bookmarkStart w:id="1394" w:name="_Toc461902566"/>
      <w:bookmarkStart w:id="1395" w:name="_Toc461901061"/>
      <w:bookmarkStart w:id="1396" w:name="_Toc461902443"/>
      <w:bookmarkStart w:id="1397" w:name="_Toc461902567"/>
      <w:bookmarkStart w:id="1398" w:name="_Toc461901062"/>
      <w:bookmarkStart w:id="1399" w:name="_Toc461902444"/>
      <w:bookmarkStart w:id="1400" w:name="_Toc461902568"/>
      <w:bookmarkStart w:id="1401" w:name="_Toc461901063"/>
      <w:bookmarkStart w:id="1402" w:name="_Toc461902445"/>
      <w:bookmarkStart w:id="1403" w:name="_Toc461902569"/>
      <w:bookmarkStart w:id="1404" w:name="_Toc461901064"/>
      <w:bookmarkStart w:id="1405" w:name="_Toc461902446"/>
      <w:bookmarkStart w:id="1406" w:name="_Toc461902570"/>
      <w:bookmarkStart w:id="1407" w:name="_Toc461901065"/>
      <w:bookmarkStart w:id="1408" w:name="_Toc461902447"/>
      <w:bookmarkStart w:id="1409" w:name="_Toc461902571"/>
      <w:bookmarkStart w:id="1410" w:name="_Toc461901066"/>
      <w:bookmarkStart w:id="1411" w:name="_Toc461902448"/>
      <w:bookmarkStart w:id="1412" w:name="_Toc461902572"/>
      <w:bookmarkStart w:id="1413" w:name="_Toc461901067"/>
      <w:bookmarkStart w:id="1414" w:name="_Toc461902449"/>
      <w:bookmarkStart w:id="1415" w:name="_Toc461902573"/>
      <w:bookmarkStart w:id="1416" w:name="_Toc461901068"/>
      <w:bookmarkStart w:id="1417" w:name="_Toc461902450"/>
      <w:bookmarkStart w:id="1418" w:name="_Toc461902574"/>
      <w:bookmarkStart w:id="1419" w:name="_Toc461901069"/>
      <w:bookmarkStart w:id="1420" w:name="_Toc461902451"/>
      <w:bookmarkStart w:id="1421" w:name="_Toc461902575"/>
      <w:bookmarkStart w:id="1422" w:name="_Toc461901070"/>
      <w:bookmarkStart w:id="1423" w:name="_Toc461902452"/>
      <w:bookmarkStart w:id="1424" w:name="_Toc461902576"/>
      <w:bookmarkStart w:id="1425" w:name="_Toc461901071"/>
      <w:bookmarkStart w:id="1426" w:name="_Toc461902453"/>
      <w:bookmarkStart w:id="1427" w:name="_Toc461902577"/>
      <w:bookmarkStart w:id="1428" w:name="_Toc461901072"/>
      <w:bookmarkStart w:id="1429" w:name="_Toc461902454"/>
      <w:bookmarkStart w:id="1430" w:name="_Toc461902578"/>
      <w:bookmarkStart w:id="1431" w:name="_Toc461901073"/>
      <w:bookmarkStart w:id="1432" w:name="_Toc461902455"/>
      <w:bookmarkStart w:id="1433" w:name="_Toc461902579"/>
      <w:bookmarkStart w:id="1434" w:name="_Toc461901074"/>
      <w:bookmarkStart w:id="1435" w:name="_Toc461902456"/>
      <w:bookmarkStart w:id="1436" w:name="_Toc461902580"/>
      <w:bookmarkStart w:id="1437" w:name="_Toc461901075"/>
      <w:bookmarkStart w:id="1438" w:name="_Toc461902457"/>
      <w:bookmarkStart w:id="1439" w:name="_Toc461902581"/>
      <w:bookmarkStart w:id="1440" w:name="_Toc461901076"/>
      <w:bookmarkStart w:id="1441" w:name="_Toc461902458"/>
      <w:bookmarkStart w:id="1442" w:name="_Toc461902582"/>
      <w:bookmarkStart w:id="1443" w:name="_Toc461901077"/>
      <w:bookmarkStart w:id="1444" w:name="_Toc461902459"/>
      <w:bookmarkStart w:id="1445" w:name="_Toc461902583"/>
      <w:bookmarkStart w:id="1446" w:name="_Toc461901078"/>
      <w:bookmarkStart w:id="1447" w:name="_Toc461902460"/>
      <w:bookmarkStart w:id="1448" w:name="_Toc461902584"/>
      <w:bookmarkStart w:id="1449" w:name="_Toc461901079"/>
      <w:bookmarkStart w:id="1450" w:name="_Toc461902461"/>
      <w:bookmarkStart w:id="1451" w:name="_Toc461902585"/>
      <w:bookmarkStart w:id="1452" w:name="_Toc461901080"/>
      <w:bookmarkStart w:id="1453" w:name="_Toc461902462"/>
      <w:bookmarkStart w:id="1454" w:name="_Toc461902586"/>
      <w:bookmarkStart w:id="1455" w:name="_Toc461901081"/>
      <w:bookmarkStart w:id="1456" w:name="_Toc461902463"/>
      <w:bookmarkStart w:id="1457" w:name="_Toc461902587"/>
      <w:bookmarkStart w:id="1458" w:name="_Toc461901082"/>
      <w:bookmarkStart w:id="1459" w:name="_Toc461902464"/>
      <w:bookmarkStart w:id="1460" w:name="_Toc461902588"/>
      <w:bookmarkStart w:id="1461" w:name="_Toc461901083"/>
      <w:bookmarkStart w:id="1462" w:name="_Toc461902465"/>
      <w:bookmarkStart w:id="1463" w:name="_Toc461902589"/>
      <w:bookmarkStart w:id="1464" w:name="_Toc461901084"/>
      <w:bookmarkStart w:id="1465" w:name="_Toc461902466"/>
      <w:bookmarkStart w:id="1466" w:name="_Toc461902590"/>
      <w:bookmarkStart w:id="1467" w:name="_Toc461901085"/>
      <w:bookmarkStart w:id="1468" w:name="_Toc461902467"/>
      <w:bookmarkStart w:id="1469" w:name="_Toc461902591"/>
      <w:bookmarkStart w:id="1470" w:name="_Toc461901086"/>
      <w:bookmarkStart w:id="1471" w:name="_Toc461902468"/>
      <w:bookmarkStart w:id="1472" w:name="_Toc461902592"/>
      <w:bookmarkStart w:id="1473" w:name="_Toc461901087"/>
      <w:bookmarkStart w:id="1474" w:name="_Toc461902469"/>
      <w:bookmarkStart w:id="1475" w:name="_Toc461902593"/>
      <w:bookmarkStart w:id="1476" w:name="_Toc461901088"/>
      <w:bookmarkStart w:id="1477" w:name="_Toc461902470"/>
      <w:bookmarkStart w:id="1478" w:name="_Toc461902594"/>
      <w:bookmarkStart w:id="1479" w:name="_Toc461901089"/>
      <w:bookmarkStart w:id="1480" w:name="_Toc461902471"/>
      <w:bookmarkStart w:id="1481" w:name="_Toc461902595"/>
      <w:bookmarkStart w:id="1482" w:name="_Toc461901090"/>
      <w:bookmarkStart w:id="1483" w:name="_Toc461902472"/>
      <w:bookmarkStart w:id="1484" w:name="_Toc461902596"/>
      <w:bookmarkStart w:id="1485" w:name="_Toc461901091"/>
      <w:bookmarkStart w:id="1486" w:name="_Toc461902473"/>
      <w:bookmarkStart w:id="1487" w:name="_Toc461902597"/>
      <w:bookmarkStart w:id="1488" w:name="_Toc461901092"/>
      <w:bookmarkStart w:id="1489" w:name="_Toc461902474"/>
      <w:bookmarkStart w:id="1490" w:name="_Toc461902598"/>
      <w:bookmarkStart w:id="1491" w:name="_Toc461901093"/>
      <w:bookmarkStart w:id="1492" w:name="_Toc461902475"/>
      <w:bookmarkStart w:id="1493" w:name="_Toc461902599"/>
      <w:bookmarkStart w:id="1494" w:name="_Toc461901094"/>
      <w:bookmarkStart w:id="1495" w:name="_Toc461902476"/>
      <w:bookmarkStart w:id="1496" w:name="_Toc461902600"/>
      <w:bookmarkStart w:id="1497" w:name="_Toc461901095"/>
      <w:bookmarkStart w:id="1498" w:name="_Toc461902477"/>
      <w:bookmarkStart w:id="1499" w:name="_Toc461902601"/>
      <w:bookmarkStart w:id="1500" w:name="_Toc461901096"/>
      <w:bookmarkStart w:id="1501" w:name="_Toc461902478"/>
      <w:bookmarkStart w:id="1502" w:name="_Toc461902602"/>
      <w:bookmarkStart w:id="1503" w:name="_Toc461901097"/>
      <w:bookmarkStart w:id="1504" w:name="_Toc461902479"/>
      <w:bookmarkStart w:id="1505" w:name="_Toc461902603"/>
      <w:bookmarkStart w:id="1506" w:name="_Toc461901098"/>
      <w:bookmarkStart w:id="1507" w:name="_Toc461902480"/>
      <w:bookmarkStart w:id="1508" w:name="_Toc461902604"/>
      <w:bookmarkStart w:id="1509" w:name="_Toc461901099"/>
      <w:bookmarkStart w:id="1510" w:name="_Toc461902481"/>
      <w:bookmarkStart w:id="1511" w:name="_Toc461902605"/>
      <w:bookmarkStart w:id="1512" w:name="_Toc461901100"/>
      <w:bookmarkStart w:id="1513" w:name="_Toc461902482"/>
      <w:bookmarkStart w:id="1514" w:name="_Toc461902606"/>
      <w:bookmarkStart w:id="1515" w:name="_Toc461901101"/>
      <w:bookmarkStart w:id="1516" w:name="_Toc461902483"/>
      <w:bookmarkStart w:id="1517" w:name="_Toc461902607"/>
      <w:bookmarkStart w:id="1518" w:name="_Toc461901102"/>
      <w:bookmarkStart w:id="1519" w:name="_Toc461902484"/>
      <w:bookmarkStart w:id="1520" w:name="_Toc461902608"/>
      <w:bookmarkStart w:id="1521" w:name="_Toc461901103"/>
      <w:bookmarkStart w:id="1522" w:name="_Toc461902485"/>
      <w:bookmarkStart w:id="1523" w:name="_Toc461902609"/>
      <w:bookmarkStart w:id="1524" w:name="_Toc461901104"/>
      <w:bookmarkStart w:id="1525" w:name="_Toc461902486"/>
      <w:bookmarkStart w:id="1526" w:name="_Toc461902610"/>
      <w:bookmarkStart w:id="1527" w:name="_Toc461901105"/>
      <w:bookmarkStart w:id="1528" w:name="_Toc461902487"/>
      <w:bookmarkStart w:id="1529" w:name="_Toc461902611"/>
      <w:bookmarkStart w:id="1530" w:name="_Toc461901106"/>
      <w:bookmarkStart w:id="1531" w:name="_Toc461902488"/>
      <w:bookmarkStart w:id="1532" w:name="_Toc461902612"/>
      <w:bookmarkStart w:id="1533" w:name="_Toc461901107"/>
      <w:bookmarkStart w:id="1534" w:name="_Toc461902489"/>
      <w:bookmarkStart w:id="1535" w:name="_Toc461902613"/>
      <w:bookmarkStart w:id="1536" w:name="_Toc461901108"/>
      <w:bookmarkStart w:id="1537" w:name="_Toc461902490"/>
      <w:bookmarkStart w:id="1538" w:name="_Toc461902614"/>
      <w:bookmarkStart w:id="1539" w:name="_Toc461901109"/>
      <w:bookmarkStart w:id="1540" w:name="_Toc461902491"/>
      <w:bookmarkStart w:id="1541" w:name="_Toc461902615"/>
      <w:bookmarkStart w:id="1542" w:name="_Toc461901110"/>
      <w:bookmarkStart w:id="1543" w:name="_Toc461902492"/>
      <w:bookmarkStart w:id="1544" w:name="_Toc461902616"/>
      <w:bookmarkStart w:id="1545" w:name="_Toc461901111"/>
      <w:bookmarkStart w:id="1546" w:name="_Toc461902493"/>
      <w:bookmarkStart w:id="1547" w:name="_Toc461902617"/>
      <w:bookmarkStart w:id="1548" w:name="_Toc461901112"/>
      <w:bookmarkStart w:id="1549" w:name="_Toc461902494"/>
      <w:bookmarkStart w:id="1550" w:name="_Toc461902618"/>
      <w:bookmarkStart w:id="1551" w:name="_Toc461901113"/>
      <w:bookmarkStart w:id="1552" w:name="_Toc461902495"/>
      <w:bookmarkStart w:id="1553" w:name="_Toc461902619"/>
      <w:bookmarkStart w:id="1554" w:name="_Toc461901114"/>
      <w:bookmarkStart w:id="1555" w:name="_Toc461902496"/>
      <w:bookmarkStart w:id="1556" w:name="_Toc461902620"/>
      <w:bookmarkStart w:id="1557" w:name="_Toc461901115"/>
      <w:bookmarkStart w:id="1558" w:name="_Toc461902497"/>
      <w:bookmarkStart w:id="1559" w:name="_Toc461902621"/>
      <w:bookmarkStart w:id="1560" w:name="_Toc461901116"/>
      <w:bookmarkStart w:id="1561" w:name="_Toc461902498"/>
      <w:bookmarkStart w:id="1562" w:name="_Toc461902622"/>
      <w:bookmarkStart w:id="1563" w:name="_Toc461901117"/>
      <w:bookmarkStart w:id="1564" w:name="_Toc461902499"/>
      <w:bookmarkStart w:id="1565" w:name="_Toc461902623"/>
      <w:bookmarkStart w:id="1566" w:name="_Toc461901118"/>
      <w:bookmarkStart w:id="1567" w:name="_Toc461902500"/>
      <w:bookmarkStart w:id="1568" w:name="_Toc461902624"/>
      <w:bookmarkStart w:id="1569" w:name="_Toc461901119"/>
      <w:bookmarkStart w:id="1570" w:name="_Toc461902501"/>
      <w:bookmarkStart w:id="1571" w:name="_Toc461902625"/>
      <w:bookmarkStart w:id="1572" w:name="_Toc461901120"/>
      <w:bookmarkStart w:id="1573" w:name="_Toc461902502"/>
      <w:bookmarkStart w:id="1574" w:name="_Toc461902626"/>
      <w:bookmarkStart w:id="1575" w:name="_Toc461901121"/>
      <w:bookmarkStart w:id="1576" w:name="_Toc461902503"/>
      <w:bookmarkStart w:id="1577" w:name="_Toc461902627"/>
      <w:bookmarkStart w:id="1578" w:name="_Toc461901122"/>
      <w:bookmarkStart w:id="1579" w:name="_Toc461902504"/>
      <w:bookmarkStart w:id="1580" w:name="_Toc461902628"/>
      <w:bookmarkStart w:id="1581" w:name="_Toc461901123"/>
      <w:bookmarkStart w:id="1582" w:name="_Toc461902505"/>
      <w:bookmarkStart w:id="1583" w:name="_Toc461902629"/>
      <w:bookmarkStart w:id="1584" w:name="_Toc461901124"/>
      <w:bookmarkStart w:id="1585" w:name="_Toc461902506"/>
      <w:bookmarkStart w:id="1586" w:name="_Toc461902630"/>
      <w:bookmarkStart w:id="1587" w:name="_Toc461901125"/>
      <w:bookmarkStart w:id="1588" w:name="_Toc461902507"/>
      <w:bookmarkStart w:id="1589" w:name="_Toc461902631"/>
      <w:bookmarkStart w:id="1590" w:name="_Toc461901126"/>
      <w:bookmarkStart w:id="1591" w:name="_Toc461902508"/>
      <w:bookmarkStart w:id="1592" w:name="_Toc461902632"/>
      <w:bookmarkStart w:id="1593" w:name="_Toc461901127"/>
      <w:bookmarkStart w:id="1594" w:name="_Toc461902509"/>
      <w:bookmarkStart w:id="1595" w:name="_Toc461902633"/>
      <w:bookmarkStart w:id="1596" w:name="_Toc461901128"/>
      <w:bookmarkStart w:id="1597" w:name="_Toc461902510"/>
      <w:bookmarkStart w:id="1598" w:name="_Toc461902634"/>
      <w:bookmarkStart w:id="1599" w:name="_Toc461901129"/>
      <w:bookmarkStart w:id="1600" w:name="_Toc461902511"/>
      <w:bookmarkStart w:id="1601" w:name="_Toc461902635"/>
      <w:bookmarkStart w:id="1602" w:name="_Toc461901130"/>
      <w:bookmarkStart w:id="1603" w:name="_Toc461902512"/>
      <w:bookmarkStart w:id="1604" w:name="_Toc461902636"/>
      <w:bookmarkStart w:id="1605" w:name="_Toc461901131"/>
      <w:bookmarkStart w:id="1606" w:name="_Toc461902513"/>
      <w:bookmarkStart w:id="1607" w:name="_Toc461902637"/>
      <w:bookmarkStart w:id="1608" w:name="_Toc461901132"/>
      <w:bookmarkStart w:id="1609" w:name="_Toc461902514"/>
      <w:bookmarkStart w:id="1610" w:name="_Toc461902638"/>
      <w:bookmarkStart w:id="1611" w:name="_Toc461901133"/>
      <w:bookmarkStart w:id="1612" w:name="_Toc461902515"/>
      <w:bookmarkStart w:id="1613" w:name="_Toc461902639"/>
      <w:bookmarkStart w:id="1614" w:name="_Toc461901134"/>
      <w:bookmarkStart w:id="1615" w:name="_Toc461902516"/>
      <w:bookmarkStart w:id="1616" w:name="_Toc461902640"/>
      <w:bookmarkStart w:id="1617" w:name="_Toc461901135"/>
      <w:bookmarkStart w:id="1618" w:name="_Toc461902517"/>
      <w:bookmarkStart w:id="1619" w:name="_Toc461902641"/>
      <w:bookmarkStart w:id="1620" w:name="_Toc461901136"/>
      <w:bookmarkStart w:id="1621" w:name="_Toc461902518"/>
      <w:bookmarkStart w:id="1622" w:name="_Toc461902642"/>
      <w:bookmarkStart w:id="1623" w:name="_Toc461901137"/>
      <w:bookmarkStart w:id="1624" w:name="_Toc461902519"/>
      <w:bookmarkStart w:id="1625" w:name="_Toc461902643"/>
      <w:bookmarkStart w:id="1626" w:name="_Toc461901138"/>
      <w:bookmarkStart w:id="1627" w:name="_Toc461902520"/>
      <w:bookmarkStart w:id="1628" w:name="_Toc461902644"/>
      <w:bookmarkStart w:id="1629" w:name="_Toc461901139"/>
      <w:bookmarkStart w:id="1630" w:name="_Toc461902521"/>
      <w:bookmarkStart w:id="1631" w:name="_Toc461902645"/>
      <w:bookmarkStart w:id="1632" w:name="_Toc461902533"/>
      <w:bookmarkStart w:id="1633" w:name="_Toc461902657"/>
      <w:bookmarkEnd w:id="554"/>
      <w:bookmarkEnd w:id="555"/>
      <w:bookmarkEnd w:id="556"/>
      <w:bookmarkEnd w:id="557"/>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sectPr w:rsidR="00A426F8" w:rsidRPr="005D33EA" w:rsidSect="004D481D">
      <w:headerReference w:type="default" r:id="rId18"/>
      <w:footerReference w:type="default" r:id="rId19"/>
      <w:pgSz w:w="11906" w:h="16838" w:code="9"/>
      <w:pgMar w:top="1418" w:right="1418" w:bottom="1418" w:left="1418" w:header="510" w:footer="397" w:gutter="0"/>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Autor" w:initials="A">
    <w:p w14:paraId="5DA7E825" w14:textId="77777777" w:rsidR="0073256F" w:rsidRDefault="0073256F" w:rsidP="0073256F">
      <w:pPr>
        <w:pStyle w:val="Textkomente"/>
      </w:pPr>
      <w:r>
        <w:rPr>
          <w:rStyle w:val="Odkaznakoment"/>
        </w:rPr>
        <w:annotationRef/>
      </w:r>
      <w:r>
        <w:t>Upraveno bez revizí kvůli přehlednosti</w:t>
      </w:r>
    </w:p>
  </w:comment>
  <w:comment w:id="225" w:author="Autor" w:initials="A">
    <w:p w14:paraId="4F3DE350" w14:textId="6DD255F2" w:rsidR="00F86C6A" w:rsidRDefault="00F86C6A" w:rsidP="00D4071A">
      <w:pPr>
        <w:pStyle w:val="Textkomente"/>
      </w:pPr>
      <w:r>
        <w:rPr>
          <w:rStyle w:val="Odkaznakoment"/>
        </w:rPr>
        <w:annotationRef/>
      </w:r>
      <w:r>
        <w:t xml:space="preserve">Formální a jazyková korektura, MŠMT 334 </w:t>
      </w:r>
    </w:p>
  </w:comment>
  <w:comment w:id="237" w:author="Autor" w:initials="A">
    <w:p w14:paraId="54FCD0A2" w14:textId="77777777" w:rsidR="00F86C6A" w:rsidRDefault="00F86C6A" w:rsidP="00D4071A">
      <w:pPr>
        <w:pStyle w:val="Textkomente"/>
      </w:pPr>
      <w:r>
        <w:rPr>
          <w:rStyle w:val="Odkaznakoment"/>
        </w:rPr>
        <w:annotationRef/>
      </w:r>
      <w:r>
        <w:t xml:space="preserve">Formální a jazyková korektura, MŠMT 334 </w:t>
      </w:r>
    </w:p>
  </w:comment>
  <w:comment w:id="240" w:author="Autor" w:initials="A">
    <w:p w14:paraId="3F064997" w14:textId="26DFCE90" w:rsidR="00F86C6A" w:rsidRDefault="00F86C6A" w:rsidP="00A95709">
      <w:pPr>
        <w:pStyle w:val="Textkomente"/>
      </w:pPr>
      <w:r>
        <w:rPr>
          <w:rStyle w:val="Odkaznakoment"/>
        </w:rPr>
        <w:annotationRef/>
      </w:r>
      <w:r>
        <w:t>Formátování, ČKR 87</w:t>
      </w:r>
    </w:p>
  </w:comment>
  <w:comment w:id="242" w:author="Autor" w:initials="A">
    <w:p w14:paraId="5A7BB262" w14:textId="77777777" w:rsidR="00F86C6A" w:rsidRDefault="00F86C6A" w:rsidP="00EB48BA">
      <w:pPr>
        <w:pStyle w:val="Textkomente"/>
      </w:pPr>
      <w:r>
        <w:rPr>
          <w:rStyle w:val="Odkaznakoment"/>
        </w:rPr>
        <w:annotationRef/>
      </w:r>
      <w:r>
        <w:t>MPSV (297)</w:t>
      </w:r>
    </w:p>
  </w:comment>
  <w:comment w:id="248" w:author="Autor" w:initials="A">
    <w:p w14:paraId="1108C74C" w14:textId="77777777" w:rsidR="00F86C6A" w:rsidRDefault="00F86C6A" w:rsidP="00D4071A">
      <w:pPr>
        <w:pStyle w:val="Textkomente"/>
      </w:pPr>
      <w:r>
        <w:rPr>
          <w:rStyle w:val="Odkaznakoment"/>
        </w:rPr>
        <w:annotationRef/>
      </w:r>
      <w:r>
        <w:t xml:space="preserve">Formální a jazyková korektura, MŠMT 334 </w:t>
      </w:r>
    </w:p>
  </w:comment>
  <w:comment w:id="262" w:author="Autor" w:initials="A">
    <w:p w14:paraId="05737E17" w14:textId="62C5EC44" w:rsidR="00F86C6A" w:rsidRDefault="00F86C6A" w:rsidP="00CD7C22">
      <w:pPr>
        <w:pStyle w:val="Textkomente"/>
      </w:pPr>
      <w:r>
        <w:rPr>
          <w:rStyle w:val="Odkaznakoment"/>
        </w:rPr>
        <w:annotationRef/>
      </w:r>
      <w:r>
        <w:t>ČKR 88</w:t>
      </w:r>
    </w:p>
  </w:comment>
  <w:comment w:id="274" w:author="Autor" w:initials="A">
    <w:p w14:paraId="490E5829" w14:textId="77777777" w:rsidR="000502B3" w:rsidRDefault="000502B3" w:rsidP="000502B3">
      <w:pPr>
        <w:pStyle w:val="Textkomente"/>
      </w:pPr>
      <w:r>
        <w:rPr>
          <w:rStyle w:val="Odkaznakoment"/>
        </w:rPr>
        <w:annotationRef/>
      </w:r>
      <w:r>
        <w:t>MK 259 a dále</w:t>
      </w:r>
    </w:p>
  </w:comment>
  <w:comment w:id="278" w:author="Autor" w:initials="A">
    <w:p w14:paraId="621DF94A" w14:textId="77777777" w:rsidR="000A6AB3" w:rsidRDefault="000A6AB3" w:rsidP="000A6AB3">
      <w:pPr>
        <w:pStyle w:val="Textkomente"/>
      </w:pPr>
      <w:r>
        <w:rPr>
          <w:rStyle w:val="Odkaznakoment"/>
        </w:rPr>
        <w:annotationRef/>
      </w:r>
      <w:r>
        <w:t>Jednání MPO + SPD 27.3. 25</w:t>
      </w:r>
    </w:p>
  </w:comment>
  <w:comment w:id="279" w:author="Autor" w:initials="A">
    <w:p w14:paraId="3833930E" w14:textId="450E76E2" w:rsidR="00F86C6A" w:rsidRDefault="00F86C6A" w:rsidP="00EB48BA">
      <w:pPr>
        <w:pStyle w:val="Textkomente"/>
      </w:pPr>
      <w:r>
        <w:rPr>
          <w:rStyle w:val="Odkaznakoment"/>
        </w:rPr>
        <w:annotationRef/>
      </w:r>
      <w:r>
        <w:t>MPSV (297)</w:t>
      </w:r>
    </w:p>
  </w:comment>
  <w:comment w:id="294" w:author="Autor" w:initials="A">
    <w:p w14:paraId="43053120" w14:textId="77777777" w:rsidR="00F86C6A" w:rsidRDefault="00F86C6A" w:rsidP="00BF5CE3">
      <w:pPr>
        <w:pStyle w:val="Textkomente"/>
      </w:pPr>
      <w:r>
        <w:rPr>
          <w:rStyle w:val="Odkaznakoment"/>
        </w:rPr>
        <w:annotationRef/>
      </w:r>
      <w:r>
        <w:t>MO 288</w:t>
      </w:r>
    </w:p>
  </w:comment>
  <w:comment w:id="298" w:author="Autor" w:initials="A">
    <w:p w14:paraId="3C43C478" w14:textId="3B4EA538" w:rsidR="00F86C6A" w:rsidRDefault="00F86C6A" w:rsidP="00EB1A03">
      <w:pPr>
        <w:pStyle w:val="Textkomente"/>
      </w:pPr>
      <w:r>
        <w:rPr>
          <w:rStyle w:val="Odkaznakoment"/>
        </w:rPr>
        <w:annotationRef/>
      </w:r>
      <w:r>
        <w:t>AVČR 10</w:t>
      </w:r>
    </w:p>
  </w:comment>
  <w:comment w:id="301" w:author="Autor" w:initials="A">
    <w:p w14:paraId="253C8903" w14:textId="77777777" w:rsidR="00F86C6A" w:rsidRDefault="00F86C6A" w:rsidP="003276CD">
      <w:pPr>
        <w:pStyle w:val="Textkomente"/>
      </w:pPr>
      <w:r>
        <w:rPr>
          <w:rStyle w:val="Odkaznakoment"/>
        </w:rPr>
        <w:annotationRef/>
      </w:r>
      <w:r>
        <w:t xml:space="preserve">Formální a jazyková korektura, MŠMT 334 </w:t>
      </w:r>
    </w:p>
  </w:comment>
  <w:comment w:id="309" w:author="Autor" w:initials="A">
    <w:p w14:paraId="510A65B9" w14:textId="5CE2CD6A" w:rsidR="00F86C6A" w:rsidRDefault="00F86C6A" w:rsidP="00C62A3D">
      <w:pPr>
        <w:pStyle w:val="Textkomente"/>
      </w:pPr>
      <w:r>
        <w:rPr>
          <w:rStyle w:val="Odkaznakoment"/>
        </w:rPr>
        <w:annotationRef/>
      </w:r>
      <w:r>
        <w:t>MPSV 304</w:t>
      </w:r>
    </w:p>
  </w:comment>
  <w:comment w:id="314" w:author="Autor" w:initials="A">
    <w:p w14:paraId="1171E80C" w14:textId="77777777" w:rsidR="006D0C72" w:rsidRDefault="006D0C72" w:rsidP="006D0C72">
      <w:pPr>
        <w:pStyle w:val="Textkomente"/>
      </w:pPr>
      <w:r>
        <w:rPr>
          <w:rStyle w:val="Odkaznakoment"/>
        </w:rPr>
        <w:annotationRef/>
      </w:r>
      <w:r>
        <w:t>Jednání MPO + SPD 27.3. 25</w:t>
      </w:r>
    </w:p>
  </w:comment>
  <w:comment w:id="325" w:author="Autor" w:initials="A">
    <w:p w14:paraId="4ADEB69C" w14:textId="7A30D4C7" w:rsidR="00F86C6A" w:rsidRDefault="00F86C6A" w:rsidP="00BF5CE3">
      <w:pPr>
        <w:pStyle w:val="Textkomente"/>
      </w:pPr>
      <w:r>
        <w:rPr>
          <w:rStyle w:val="Odkaznakoment"/>
        </w:rPr>
        <w:annotationRef/>
      </w:r>
      <w:r>
        <w:t>MŠMT 318</w:t>
      </w:r>
    </w:p>
  </w:comment>
  <w:comment w:id="333" w:author="Autor" w:initials="A">
    <w:p w14:paraId="375AED94" w14:textId="0F12F135" w:rsidR="00F86C6A" w:rsidRDefault="00F86C6A" w:rsidP="00B7296C">
      <w:pPr>
        <w:pStyle w:val="Textkomente"/>
      </w:pPr>
      <w:r>
        <w:rPr>
          <w:rStyle w:val="Odkaznakoment"/>
        </w:rPr>
        <w:annotationRef/>
      </w:r>
      <w:r>
        <w:t>ČKR 90</w:t>
      </w:r>
    </w:p>
  </w:comment>
  <w:comment w:id="341" w:author="Autor" w:initials="A">
    <w:p w14:paraId="158F5346" w14:textId="3D97E221" w:rsidR="00F86C6A" w:rsidRDefault="00F86C6A" w:rsidP="000A265E">
      <w:pPr>
        <w:pStyle w:val="Textkomente"/>
      </w:pPr>
      <w:r>
        <w:rPr>
          <w:rStyle w:val="Odkaznakoment"/>
        </w:rPr>
        <w:annotationRef/>
      </w:r>
      <w:r>
        <w:t>ČKR (89, 91)</w:t>
      </w:r>
    </w:p>
  </w:comment>
  <w:comment w:id="352" w:author="Autor" w:initials="A">
    <w:p w14:paraId="163475EA" w14:textId="2375CF51" w:rsidR="00F86C6A" w:rsidRDefault="00F86C6A" w:rsidP="00354354">
      <w:pPr>
        <w:pStyle w:val="Textkomente"/>
      </w:pPr>
      <w:r>
        <w:rPr>
          <w:rStyle w:val="Odkaznakoment"/>
        </w:rPr>
        <w:annotationRef/>
      </w:r>
      <w:r>
        <w:t>MŠMT 327</w:t>
      </w:r>
    </w:p>
  </w:comment>
  <w:comment w:id="357" w:author="Autor" w:initials="A">
    <w:p w14:paraId="6AFFAA63" w14:textId="77777777" w:rsidR="00F86C6A" w:rsidRDefault="00F86C6A" w:rsidP="00E30451">
      <w:pPr>
        <w:pStyle w:val="Textkomente"/>
      </w:pPr>
      <w:r>
        <w:rPr>
          <w:rStyle w:val="Odkaznakoment"/>
        </w:rPr>
        <w:annotationRef/>
      </w:r>
      <w:r>
        <w:t>ČKR 92</w:t>
      </w:r>
    </w:p>
  </w:comment>
  <w:comment w:id="371" w:author="Autor" w:initials="A">
    <w:p w14:paraId="11C3C729" w14:textId="77777777" w:rsidR="00F86C6A" w:rsidRDefault="00F86C6A" w:rsidP="005515E8">
      <w:pPr>
        <w:pStyle w:val="Textkomente"/>
      </w:pPr>
      <w:r>
        <w:rPr>
          <w:rStyle w:val="Odkaznakoment"/>
        </w:rPr>
        <w:annotationRef/>
      </w:r>
      <w:r>
        <w:t>MŠMT (319)</w:t>
      </w:r>
    </w:p>
  </w:comment>
  <w:comment w:id="389" w:author="Autor" w:initials="A">
    <w:p w14:paraId="7B940C7D" w14:textId="222C65AA" w:rsidR="00F86C6A" w:rsidRDefault="00F86C6A" w:rsidP="009A0785">
      <w:pPr>
        <w:pStyle w:val="Textkomente"/>
      </w:pPr>
      <w:r>
        <w:rPr>
          <w:rStyle w:val="Odkaznakoment"/>
        </w:rPr>
        <w:annotationRef/>
      </w:r>
      <w:r>
        <w:t>AVO (51), MK (256), SPD (463), HK (180)</w:t>
      </w:r>
    </w:p>
  </w:comment>
  <w:comment w:id="390" w:author="Autor" w:initials="A">
    <w:p w14:paraId="5E6C4BEC" w14:textId="77777777" w:rsidR="00F86C6A" w:rsidRDefault="00F86C6A" w:rsidP="00951644">
      <w:pPr>
        <w:pStyle w:val="Textkomente"/>
      </w:pPr>
      <w:r>
        <w:rPr>
          <w:rStyle w:val="Odkaznakoment"/>
        </w:rPr>
        <w:annotationRef/>
      </w:r>
      <w:r>
        <w:t>MŠMT (320), AVČR 11</w:t>
      </w:r>
    </w:p>
  </w:comment>
  <w:comment w:id="391" w:author="Autor" w:initials="A">
    <w:p w14:paraId="483CB33D" w14:textId="34DD3C0F" w:rsidR="00F86C6A" w:rsidRDefault="00F86C6A" w:rsidP="009A0785">
      <w:pPr>
        <w:pStyle w:val="Textkomente"/>
      </w:pPr>
      <w:r>
        <w:rPr>
          <w:rStyle w:val="Odkaznakoment"/>
        </w:rPr>
        <w:annotationRef/>
      </w:r>
      <w:r>
        <w:t>AVO (51), MK (256), SPD (463), HK (180)</w:t>
      </w:r>
    </w:p>
  </w:comment>
  <w:comment w:id="396" w:author="Rulíková Lucie" w:date="2025-05-14T10:57:00Z" w:initials="LR">
    <w:p w14:paraId="792E3767" w14:textId="77777777" w:rsidR="004D687A" w:rsidRDefault="004D687A" w:rsidP="004D687A">
      <w:pPr>
        <w:pStyle w:val="Textkomente"/>
      </w:pPr>
      <w:r>
        <w:rPr>
          <w:rStyle w:val="Odkaznakoment"/>
        </w:rPr>
        <w:annotationRef/>
      </w:r>
      <w:r>
        <w:t>Jednání MPO + SPD 27.3. 25</w:t>
      </w:r>
    </w:p>
    <w:p w14:paraId="4968B15F" w14:textId="77777777" w:rsidR="004D687A" w:rsidRDefault="004D687A" w:rsidP="004D687A">
      <w:pPr>
        <w:pStyle w:val="Textkomente"/>
      </w:pPr>
      <w:r>
        <w:t>Jednání MK 7.4. 25</w:t>
      </w:r>
    </w:p>
  </w:comment>
  <w:comment w:id="407" w:author="Autor" w:initials="A">
    <w:p w14:paraId="36E99927" w14:textId="7B86541B" w:rsidR="0099746E" w:rsidRDefault="00C03A52" w:rsidP="0099746E">
      <w:pPr>
        <w:pStyle w:val="Textkomente"/>
      </w:pPr>
      <w:r>
        <w:rPr>
          <w:rStyle w:val="Odkaznakoment"/>
        </w:rPr>
        <w:annotationRef/>
      </w:r>
      <w:r w:rsidR="0099746E">
        <w:t>Jednání MPO + SPD 27.3. 25</w:t>
      </w:r>
    </w:p>
    <w:p w14:paraId="6186AD62" w14:textId="77777777" w:rsidR="0099746E" w:rsidRDefault="0099746E" w:rsidP="0099746E">
      <w:pPr>
        <w:pStyle w:val="Textkomente"/>
      </w:pPr>
      <w:r>
        <w:t>Jednání MK 7.4. 25</w:t>
      </w:r>
    </w:p>
  </w:comment>
  <w:comment w:id="417" w:author="Autor" w:initials="A">
    <w:p w14:paraId="7E9E9D6A" w14:textId="6FD31E38" w:rsidR="00F86C6A" w:rsidRDefault="00F86C6A" w:rsidP="009A0475">
      <w:pPr>
        <w:pStyle w:val="Textkomente"/>
      </w:pPr>
      <w:r>
        <w:rPr>
          <w:rStyle w:val="Odkaznakoment"/>
        </w:rPr>
        <w:annotationRef/>
      </w:r>
      <w:r>
        <w:t>Zkratka zavedena výše</w:t>
      </w:r>
    </w:p>
  </w:comment>
  <w:comment w:id="420" w:author="Autor" w:initials="A">
    <w:p w14:paraId="7F57587B" w14:textId="77777777" w:rsidR="0099746E" w:rsidRDefault="004845F8" w:rsidP="0099746E">
      <w:pPr>
        <w:pStyle w:val="Textkomente"/>
      </w:pPr>
      <w:r>
        <w:rPr>
          <w:rStyle w:val="Odkaznakoment"/>
        </w:rPr>
        <w:annotationRef/>
      </w:r>
      <w:r w:rsidR="0099746E">
        <w:t>Jednání MPO + SPD 27.3. 25</w:t>
      </w:r>
    </w:p>
    <w:p w14:paraId="7513B940" w14:textId="77777777" w:rsidR="0099746E" w:rsidRDefault="0099746E" w:rsidP="0099746E">
      <w:pPr>
        <w:pStyle w:val="Textkomente"/>
      </w:pPr>
      <w:r>
        <w:t>Jednání MK 7.4. 25</w:t>
      </w:r>
    </w:p>
  </w:comment>
  <w:comment w:id="434" w:author="Autor" w:initials="A">
    <w:p w14:paraId="7A6D6292" w14:textId="77777777" w:rsidR="00847D25" w:rsidRDefault="00847D25" w:rsidP="00847D25">
      <w:pPr>
        <w:pStyle w:val="Textkomente"/>
      </w:pPr>
      <w:r>
        <w:rPr>
          <w:rStyle w:val="Odkaznakoment"/>
        </w:rPr>
        <w:annotationRef/>
      </w:r>
      <w:r>
        <w:t>Jednání AV ČR 24.4.25</w:t>
      </w:r>
    </w:p>
  </w:comment>
  <w:comment w:id="440" w:author="Autor" w:initials="A">
    <w:p w14:paraId="694E7006" w14:textId="24F54769" w:rsidR="00F86C6A" w:rsidRDefault="00F86C6A" w:rsidP="005F0612">
      <w:pPr>
        <w:pStyle w:val="Textkomente"/>
      </w:pPr>
      <w:r>
        <w:rPr>
          <w:rStyle w:val="Odkaznakoment"/>
        </w:rPr>
        <w:annotationRef/>
      </w:r>
      <w:r>
        <w:t>MŠMT 321</w:t>
      </w:r>
    </w:p>
  </w:comment>
  <w:comment w:id="443" w:author="Autor" w:initials="A">
    <w:p w14:paraId="14A05B53" w14:textId="77777777" w:rsidR="00BC4785" w:rsidRDefault="00BC4785" w:rsidP="00BC4785">
      <w:pPr>
        <w:pStyle w:val="Textkomente"/>
      </w:pPr>
      <w:r>
        <w:rPr>
          <w:rStyle w:val="Odkaznakoment"/>
        </w:rPr>
        <w:annotationRef/>
      </w:r>
      <w:r>
        <w:t>Jednání AV ČR 24.4.25</w:t>
      </w:r>
    </w:p>
  </w:comment>
  <w:comment w:id="448" w:author="Autor" w:initials="A">
    <w:p w14:paraId="2F8BF1BD" w14:textId="1FD73481" w:rsidR="0099746E" w:rsidRDefault="00D772C5" w:rsidP="0099746E">
      <w:pPr>
        <w:pStyle w:val="Textkomente"/>
      </w:pPr>
      <w:r>
        <w:rPr>
          <w:rStyle w:val="Odkaznakoment"/>
        </w:rPr>
        <w:annotationRef/>
      </w:r>
      <w:r w:rsidR="0099746E">
        <w:t>Jednání MPO + SPD 27.3. 25</w:t>
      </w:r>
    </w:p>
    <w:p w14:paraId="34343E74" w14:textId="77777777" w:rsidR="0099746E" w:rsidRDefault="0099746E" w:rsidP="0099746E">
      <w:pPr>
        <w:pStyle w:val="Textkomente"/>
      </w:pPr>
      <w:r>
        <w:t>Jednání MK 7.4. 25</w:t>
      </w:r>
    </w:p>
  </w:comment>
  <w:comment w:id="456" w:author="Autor" w:initials="A">
    <w:p w14:paraId="27BC65E3" w14:textId="09F17A9B" w:rsidR="00F86C6A" w:rsidRDefault="00F86C6A" w:rsidP="00F11B81">
      <w:pPr>
        <w:pStyle w:val="Textkomente"/>
      </w:pPr>
      <w:r>
        <w:rPr>
          <w:rStyle w:val="Odkaznakoment"/>
        </w:rPr>
        <w:annotationRef/>
      </w:r>
      <w:r>
        <w:t>MV 228, MO 284</w:t>
      </w:r>
    </w:p>
  </w:comment>
  <w:comment w:id="466" w:author="Autor" w:initials="A">
    <w:p w14:paraId="66A49209" w14:textId="77777777" w:rsidR="005955F7" w:rsidRDefault="005955F7" w:rsidP="005955F7">
      <w:pPr>
        <w:pStyle w:val="Textkomente"/>
      </w:pPr>
      <w:r>
        <w:rPr>
          <w:rStyle w:val="Odkaznakoment"/>
        </w:rPr>
        <w:annotationRef/>
      </w:r>
      <w:r>
        <w:t>Jednání MPO + SPD 27.3. 25</w:t>
      </w:r>
    </w:p>
  </w:comment>
  <w:comment w:id="473" w:author="Autor" w:initials="A">
    <w:p w14:paraId="2BA3D065" w14:textId="77777777" w:rsidR="00BC4785" w:rsidRDefault="00BC4785" w:rsidP="00BC4785">
      <w:pPr>
        <w:pStyle w:val="Textkomente"/>
      </w:pPr>
      <w:r>
        <w:rPr>
          <w:rStyle w:val="Odkaznakoment"/>
        </w:rPr>
        <w:annotationRef/>
      </w:r>
      <w:r>
        <w:t>Jednání AV ČR 24.4.25</w:t>
      </w:r>
    </w:p>
  </w:comment>
  <w:comment w:id="478" w:author="Autor" w:initials="A">
    <w:p w14:paraId="0D61D439" w14:textId="69E422E8" w:rsidR="0099746E" w:rsidRDefault="00D772C5" w:rsidP="0099746E">
      <w:pPr>
        <w:pStyle w:val="Textkomente"/>
      </w:pPr>
      <w:r>
        <w:rPr>
          <w:rStyle w:val="Odkaznakoment"/>
        </w:rPr>
        <w:annotationRef/>
      </w:r>
      <w:r w:rsidR="0099746E">
        <w:t>Jednání MPO + SPD 27.3. 25</w:t>
      </w:r>
    </w:p>
    <w:p w14:paraId="15B591D0" w14:textId="77777777" w:rsidR="0099746E" w:rsidRDefault="0099746E" w:rsidP="0099746E">
      <w:pPr>
        <w:pStyle w:val="Textkomente"/>
      </w:pPr>
      <w:r>
        <w:t>Jednání MK 7.4. 25</w:t>
      </w:r>
    </w:p>
  </w:comment>
  <w:comment w:id="484" w:author="Autor" w:initials="A">
    <w:p w14:paraId="56790E4F" w14:textId="7ED767D0" w:rsidR="00F86C6A" w:rsidRDefault="00F86C6A" w:rsidP="00970186">
      <w:pPr>
        <w:pStyle w:val="Textkomente"/>
      </w:pPr>
      <w:r>
        <w:rPr>
          <w:rStyle w:val="Odkaznakoment"/>
        </w:rPr>
        <w:annotationRef/>
      </w:r>
      <w:r>
        <w:t>MŠMT (328)</w:t>
      </w:r>
    </w:p>
  </w:comment>
  <w:comment w:id="491" w:author="Autor" w:initials="A">
    <w:p w14:paraId="0DE4CF38" w14:textId="77777777" w:rsidR="00F86C6A" w:rsidRDefault="00F86C6A" w:rsidP="003276CD">
      <w:pPr>
        <w:pStyle w:val="Textkomente"/>
      </w:pPr>
      <w:r>
        <w:rPr>
          <w:rStyle w:val="Odkaznakoment"/>
        </w:rPr>
        <w:annotationRef/>
      </w:r>
      <w:r>
        <w:t xml:space="preserve">Formální a jazyková korektura, MŠMT 334 </w:t>
      </w:r>
    </w:p>
  </w:comment>
  <w:comment w:id="508" w:author="Autor" w:initials="A">
    <w:p w14:paraId="1A4E6A60" w14:textId="77777777" w:rsidR="006F7E28" w:rsidRDefault="006F7E28" w:rsidP="006F7E28">
      <w:pPr>
        <w:pStyle w:val="Textkomente"/>
      </w:pPr>
      <w:r>
        <w:rPr>
          <w:rStyle w:val="Odkaznakoment"/>
        </w:rPr>
        <w:annotationRef/>
      </w:r>
      <w:r>
        <w:t>Jednání MPO + SPD 27.3. 25</w:t>
      </w:r>
    </w:p>
  </w:comment>
  <w:comment w:id="510" w:author="Autor" w:initials="A">
    <w:p w14:paraId="04228E5D" w14:textId="405D5B85" w:rsidR="00F86C6A" w:rsidRDefault="00F86C6A" w:rsidP="00E512AB">
      <w:pPr>
        <w:pStyle w:val="Textkomente"/>
      </w:pPr>
      <w:r>
        <w:rPr>
          <w:rStyle w:val="Odkaznakoment"/>
        </w:rPr>
        <w:annotationRef/>
      </w:r>
      <w:r>
        <w:t xml:space="preserve">Formální a jazyková korektura, MŠMT 334 </w:t>
      </w:r>
    </w:p>
  </w:comment>
  <w:comment w:id="512" w:author="Autor" w:initials="A">
    <w:p w14:paraId="19900852" w14:textId="511910F6" w:rsidR="00F86C6A" w:rsidRDefault="00F86C6A" w:rsidP="0072562E">
      <w:pPr>
        <w:pStyle w:val="Textkomente"/>
      </w:pPr>
      <w:r>
        <w:rPr>
          <w:rStyle w:val="Odkaznakoment"/>
        </w:rPr>
        <w:annotationRef/>
      </w:r>
      <w:r>
        <w:t>RVŠ 403</w:t>
      </w:r>
    </w:p>
  </w:comment>
  <w:comment w:id="513" w:author="Autor" w:initials="A">
    <w:p w14:paraId="78CC080A" w14:textId="77777777" w:rsidR="00F86C6A" w:rsidRDefault="00F86C6A" w:rsidP="005F0612">
      <w:pPr>
        <w:pStyle w:val="Textkomente"/>
      </w:pPr>
      <w:r>
        <w:rPr>
          <w:rStyle w:val="Odkaznakoment"/>
        </w:rPr>
        <w:annotationRef/>
      </w:r>
      <w:r>
        <w:t>MŠMT 329</w:t>
      </w:r>
    </w:p>
  </w:comment>
  <w:comment w:id="518" w:author="Autor" w:initials="A">
    <w:p w14:paraId="28A37F4E" w14:textId="77777777" w:rsidR="00F86C6A" w:rsidRDefault="00F86C6A" w:rsidP="006D0AD7">
      <w:pPr>
        <w:pStyle w:val="Textkomente"/>
      </w:pPr>
      <w:r>
        <w:rPr>
          <w:rStyle w:val="Odkaznakoment"/>
        </w:rPr>
        <w:annotationRef/>
      </w:r>
      <w:r>
        <w:t>Zmocněnkyně 503, MŠMT 329</w:t>
      </w:r>
    </w:p>
  </w:comment>
  <w:comment w:id="522" w:author="Autor" w:initials="A">
    <w:p w14:paraId="7826E071" w14:textId="77777777" w:rsidR="00F86C6A" w:rsidRDefault="00F86C6A" w:rsidP="00E512AB">
      <w:pPr>
        <w:pStyle w:val="Textkomente"/>
      </w:pPr>
      <w:r>
        <w:rPr>
          <w:rStyle w:val="Odkaznakoment"/>
        </w:rPr>
        <w:annotationRef/>
      </w:r>
      <w:r>
        <w:t xml:space="preserve">Formální a jazyková korektura, MŠMT 334 </w:t>
      </w:r>
    </w:p>
  </w:comment>
  <w:comment w:id="529" w:author="Autor" w:initials="A">
    <w:p w14:paraId="57699CC3" w14:textId="334008B1" w:rsidR="00F86C6A" w:rsidRDefault="00F86C6A" w:rsidP="00AC4202">
      <w:pPr>
        <w:pStyle w:val="Textkomente"/>
      </w:pPr>
      <w:r>
        <w:rPr>
          <w:rStyle w:val="Odkaznakoment"/>
        </w:rPr>
        <w:annotationRef/>
      </w:r>
      <w:r>
        <w:t>ZPLP (504)</w:t>
      </w:r>
    </w:p>
  </w:comment>
  <w:comment w:id="537" w:author="Autor" w:initials="A">
    <w:p w14:paraId="21547EB1" w14:textId="77777777" w:rsidR="00F86C6A" w:rsidRDefault="00F86C6A" w:rsidP="00F23096">
      <w:pPr>
        <w:pStyle w:val="Textkomente"/>
      </w:pPr>
      <w:r>
        <w:rPr>
          <w:rStyle w:val="Odkaznakoment"/>
        </w:rPr>
        <w:annotationRef/>
      </w:r>
      <w:r>
        <w:t>ČKR 96</w:t>
      </w:r>
    </w:p>
  </w:comment>
  <w:comment w:id="545" w:author="Autor" w:initials="A">
    <w:p w14:paraId="6B0D89C1" w14:textId="77777777" w:rsidR="00F86C6A" w:rsidRDefault="00F86C6A" w:rsidP="005F0612">
      <w:pPr>
        <w:pStyle w:val="Textkomente"/>
      </w:pPr>
      <w:r>
        <w:rPr>
          <w:rStyle w:val="Odkaznakoment"/>
        </w:rPr>
        <w:annotationRef/>
      </w:r>
      <w:r>
        <w:t>MŠMT 331</w:t>
      </w:r>
    </w:p>
  </w:comment>
  <w:comment w:id="548" w:author="Autor" w:initials="A">
    <w:p w14:paraId="2AD6E179" w14:textId="6897C661" w:rsidR="00F86C6A" w:rsidRDefault="00F86C6A" w:rsidP="00945F8A">
      <w:pPr>
        <w:pStyle w:val="Textkomente"/>
      </w:pPr>
      <w:r>
        <w:rPr>
          <w:rStyle w:val="Odkaznakoment"/>
        </w:rPr>
        <w:annotationRef/>
      </w:r>
      <w:r>
        <w:t>AVČR 13, ČKR 97</w:t>
      </w:r>
    </w:p>
  </w:comment>
  <w:comment w:id="561" w:author="Autor" w:initials="A">
    <w:p w14:paraId="342D3FDB" w14:textId="77777777" w:rsidR="00CF01A3" w:rsidRDefault="00F86C6A" w:rsidP="00CF01A3">
      <w:pPr>
        <w:pStyle w:val="Textkomente"/>
      </w:pPr>
      <w:r>
        <w:rPr>
          <w:rStyle w:val="Odkaznakoment"/>
        </w:rPr>
        <w:annotationRef/>
      </w:r>
      <w:r w:rsidR="00CF01A3">
        <w:t xml:space="preserve">MŠMT 332, AVČR 7, MŽP 360, ČKR 100, 101(viz Příloha č. 1 Metodiky) </w:t>
      </w:r>
    </w:p>
    <w:p w14:paraId="46F77D04" w14:textId="77777777" w:rsidR="00CF01A3" w:rsidRDefault="00CF01A3" w:rsidP="00CF01A3">
      <w:pPr>
        <w:pStyle w:val="Textkomente"/>
      </w:pPr>
    </w:p>
    <w:p w14:paraId="1F83CEBC" w14:textId="77777777" w:rsidR="00CF01A3" w:rsidRDefault="00CF01A3" w:rsidP="00CF01A3">
      <w:pPr>
        <w:pStyle w:val="Textkomente"/>
      </w:pPr>
      <w:r>
        <w:t xml:space="preserve">Pozn.: Kapitola 3 byla konsolidována a dále zpřesněna na základě podnětů z osobního projednávání připomínek na úrovni VŘS/náměstků </w:t>
      </w:r>
    </w:p>
    <w:p w14:paraId="7346BFDF" w14:textId="77777777" w:rsidR="00CF01A3" w:rsidRDefault="00CF01A3" w:rsidP="00CF01A3">
      <w:pPr>
        <w:pStyle w:val="Textkomente"/>
      </w:pPr>
    </w:p>
  </w:comment>
  <w:comment w:id="569" w:author="Autor" w:initials="A">
    <w:p w14:paraId="197303D8" w14:textId="492C048D" w:rsidR="005329FD" w:rsidRDefault="005329FD" w:rsidP="005329FD">
      <w:pPr>
        <w:pStyle w:val="Textkomente"/>
      </w:pPr>
      <w:r>
        <w:rPr>
          <w:rStyle w:val="Odkaznakoment"/>
        </w:rPr>
        <w:annotationRef/>
      </w:r>
      <w:r>
        <w:t>Jednání AV ČR 24.4.25</w:t>
      </w:r>
    </w:p>
  </w:comment>
  <w:comment w:id="594" w:author="Autor" w:initials="A">
    <w:p w14:paraId="08079276" w14:textId="06C01870" w:rsidR="00F86C6A" w:rsidRDefault="00F86C6A" w:rsidP="00F11B81">
      <w:pPr>
        <w:pStyle w:val="Textkomente"/>
      </w:pPr>
      <w:r>
        <w:rPr>
          <w:rStyle w:val="Odkaznakoment"/>
        </w:rPr>
        <w:annotationRef/>
      </w:r>
      <w:r>
        <w:t>MŽP 364</w:t>
      </w:r>
    </w:p>
  </w:comment>
  <w:comment w:id="604" w:author="Autor" w:initials="A">
    <w:p w14:paraId="0F6C54AB" w14:textId="35BF6B6B" w:rsidR="00F86C6A" w:rsidRDefault="00F86C6A" w:rsidP="00F11B81">
      <w:pPr>
        <w:pStyle w:val="Textkomente"/>
      </w:pPr>
      <w:r>
        <w:rPr>
          <w:rStyle w:val="Odkaznakoment"/>
        </w:rPr>
        <w:annotationRef/>
      </w:r>
      <w:r>
        <w:t>ČKR 99, MO 284</w:t>
      </w:r>
    </w:p>
  </w:comment>
  <w:comment w:id="607" w:author="Autor" w:initials="A">
    <w:p w14:paraId="2E0473DA" w14:textId="77777777" w:rsidR="00CF72A2" w:rsidRDefault="00CF72A2" w:rsidP="00CF72A2">
      <w:pPr>
        <w:pStyle w:val="Textkomente"/>
      </w:pPr>
      <w:r>
        <w:rPr>
          <w:rStyle w:val="Odkaznakoment"/>
        </w:rPr>
        <w:annotationRef/>
      </w:r>
      <w:r>
        <w:t>Jednání MPO + SPD 27.3. 25</w:t>
      </w:r>
    </w:p>
  </w:comment>
  <w:comment w:id="612" w:author="Autor" w:initials="A">
    <w:p w14:paraId="4F674EFE" w14:textId="6BA8E712" w:rsidR="00F86C6A" w:rsidRDefault="00F86C6A" w:rsidP="00E512AB">
      <w:pPr>
        <w:pStyle w:val="Textkomente"/>
      </w:pPr>
      <w:r>
        <w:rPr>
          <w:rStyle w:val="Odkaznakoment"/>
        </w:rPr>
        <w:annotationRef/>
      </w:r>
      <w:r>
        <w:t xml:space="preserve">Formální a jazyková korektura, MŠMT 334 </w:t>
      </w:r>
    </w:p>
  </w:comment>
  <w:comment w:id="622" w:author="Autor" w:initials="A">
    <w:p w14:paraId="71E79AB6" w14:textId="7B49BF92" w:rsidR="00F86C6A" w:rsidRDefault="00F86C6A" w:rsidP="000E49FB">
      <w:pPr>
        <w:pStyle w:val="Textkomente"/>
      </w:pPr>
      <w:r>
        <w:rPr>
          <w:rStyle w:val="Odkaznakoment"/>
        </w:rPr>
        <w:annotationRef/>
      </w:r>
      <w:r>
        <w:t>ČKR (102), RVŠ (407)</w:t>
      </w:r>
    </w:p>
  </w:comment>
  <w:comment w:id="645" w:author="Autor" w:initials="A">
    <w:p w14:paraId="49386E72" w14:textId="77777777" w:rsidR="0099746E" w:rsidRDefault="009845B5" w:rsidP="0099746E">
      <w:pPr>
        <w:pStyle w:val="Textkomente"/>
      </w:pPr>
      <w:r>
        <w:rPr>
          <w:rStyle w:val="Odkaznakoment"/>
        </w:rPr>
        <w:annotationRef/>
      </w:r>
      <w:r w:rsidR="0099746E">
        <w:t>Jednání MPO + SPD 27.3. 25</w:t>
      </w:r>
    </w:p>
    <w:p w14:paraId="07E9AD1E" w14:textId="77777777" w:rsidR="0099746E" w:rsidRDefault="0099746E" w:rsidP="0099746E">
      <w:pPr>
        <w:pStyle w:val="Textkomente"/>
      </w:pPr>
      <w:r>
        <w:t>Jednání MK 7.4. 25</w:t>
      </w:r>
    </w:p>
  </w:comment>
  <w:comment w:id="648" w:author="Autor" w:initials="A">
    <w:p w14:paraId="4D13603E" w14:textId="20E04A2C" w:rsidR="00F86C6A" w:rsidRDefault="00F86C6A" w:rsidP="00293DAB">
      <w:pPr>
        <w:pStyle w:val="Textkomente"/>
      </w:pPr>
      <w:r>
        <w:rPr>
          <w:rStyle w:val="Odkaznakoment"/>
        </w:rPr>
        <w:annotationRef/>
      </w:r>
      <w:r>
        <w:t>ČKR 103</w:t>
      </w:r>
    </w:p>
  </w:comment>
  <w:comment w:id="665" w:author="Autor" w:initials="A">
    <w:p w14:paraId="1E596AD0" w14:textId="77777777" w:rsidR="00F86C6A" w:rsidRDefault="00F86C6A" w:rsidP="00E512AB">
      <w:pPr>
        <w:pStyle w:val="Textkomente"/>
      </w:pPr>
      <w:r>
        <w:rPr>
          <w:rStyle w:val="Odkaznakoment"/>
        </w:rPr>
        <w:annotationRef/>
      </w:r>
      <w:r>
        <w:t>ČKR 105</w:t>
      </w:r>
    </w:p>
  </w:comment>
  <w:comment w:id="675" w:author="Autor" w:initials="A">
    <w:p w14:paraId="01F8900A" w14:textId="77777777" w:rsidR="00CE72CB" w:rsidRDefault="00CE72CB" w:rsidP="00CE72CB">
      <w:pPr>
        <w:pStyle w:val="Textkomente"/>
      </w:pPr>
      <w:r>
        <w:rPr>
          <w:rStyle w:val="Odkaznakoment"/>
        </w:rPr>
        <w:annotationRef/>
      </w:r>
      <w:r>
        <w:t>Jednání MPO + SPD 27.3. 25</w:t>
      </w:r>
    </w:p>
    <w:p w14:paraId="37BA8ECC" w14:textId="77777777" w:rsidR="00CE72CB" w:rsidRDefault="00CE72CB" w:rsidP="00CE72CB">
      <w:pPr>
        <w:pStyle w:val="Textkomente"/>
      </w:pPr>
      <w:r>
        <w:t>Jednání MK 7.4. 25</w:t>
      </w:r>
    </w:p>
  </w:comment>
  <w:comment w:id="672" w:author="Autor" w:initials="A">
    <w:p w14:paraId="7CA917E1" w14:textId="77777777" w:rsidR="0099746E" w:rsidRDefault="00110C44" w:rsidP="0099746E">
      <w:pPr>
        <w:pStyle w:val="Textkomente"/>
      </w:pPr>
      <w:r>
        <w:rPr>
          <w:rStyle w:val="Odkaznakoment"/>
        </w:rPr>
        <w:annotationRef/>
      </w:r>
      <w:r w:rsidR="0099746E">
        <w:t>Jednání MPO + SPD 27.3. 25</w:t>
      </w:r>
    </w:p>
    <w:p w14:paraId="2D782EEF" w14:textId="77777777" w:rsidR="0099746E" w:rsidRDefault="0099746E" w:rsidP="0099746E">
      <w:pPr>
        <w:pStyle w:val="Textkomente"/>
      </w:pPr>
      <w:r>
        <w:t>Jednání MK 7.4. 25</w:t>
      </w:r>
    </w:p>
  </w:comment>
  <w:comment w:id="705" w:author="Autor" w:initials="A">
    <w:p w14:paraId="2AFDD114" w14:textId="488D6AAE" w:rsidR="00F86C6A" w:rsidRDefault="00F86C6A" w:rsidP="00A95709">
      <w:pPr>
        <w:pStyle w:val="Textkomente"/>
      </w:pPr>
      <w:r>
        <w:rPr>
          <w:rStyle w:val="Odkaznakoment"/>
        </w:rPr>
        <w:annotationRef/>
      </w:r>
      <w:r>
        <w:t>ČKR (109,110) poznámka pod čarou</w:t>
      </w:r>
    </w:p>
  </w:comment>
  <w:comment w:id="708" w:author="Autor" w:initials="A">
    <w:p w14:paraId="2180E674" w14:textId="77777777" w:rsidR="00F86C6A" w:rsidRDefault="00F86C6A" w:rsidP="007E7CCD">
      <w:pPr>
        <w:pStyle w:val="Textkomente"/>
      </w:pPr>
      <w:r>
        <w:rPr>
          <w:rStyle w:val="Odkaznakoment"/>
        </w:rPr>
        <w:annotationRef/>
      </w:r>
      <w:r>
        <w:t>MŽP 370</w:t>
      </w:r>
    </w:p>
  </w:comment>
  <w:comment w:id="723" w:author="Autor" w:initials="A">
    <w:p w14:paraId="747BF2B2" w14:textId="7F01096A" w:rsidR="00F86C6A" w:rsidRDefault="00F86C6A" w:rsidP="00BF5CE3">
      <w:pPr>
        <w:pStyle w:val="Textkomente"/>
      </w:pPr>
      <w:r>
        <w:rPr>
          <w:rStyle w:val="Odkaznakoment"/>
        </w:rPr>
        <w:annotationRef/>
      </w:r>
      <w:r>
        <w:t>MŽP 396</w:t>
      </w:r>
    </w:p>
  </w:comment>
  <w:comment w:id="725" w:author="Rulíková Lucie" w:date="2025-05-14T12:04:00Z" w:initials="LR">
    <w:p w14:paraId="14135206" w14:textId="77777777" w:rsidR="00FE45A3" w:rsidRDefault="00FE45A3" w:rsidP="00FE45A3">
      <w:pPr>
        <w:pStyle w:val="Textkomente"/>
      </w:pPr>
      <w:r>
        <w:rPr>
          <w:rStyle w:val="Odkaznakoment"/>
        </w:rPr>
        <w:annotationRef/>
      </w:r>
      <w:r>
        <w:t>Jednání MPO + SPD 27.3. 25</w:t>
      </w:r>
    </w:p>
  </w:comment>
  <w:comment w:id="726" w:author="Autor" w:initials="A">
    <w:p w14:paraId="7B95581A" w14:textId="774E2C75" w:rsidR="00FE45A3" w:rsidRDefault="00FE45A3" w:rsidP="00FE45A3">
      <w:pPr>
        <w:pStyle w:val="Textkomente"/>
      </w:pPr>
      <w:r>
        <w:rPr>
          <w:rStyle w:val="Odkaznakoment"/>
        </w:rPr>
        <w:annotationRef/>
      </w:r>
      <w:r>
        <w:t>Jednání MPO + SPD 27.3. 25</w:t>
      </w:r>
    </w:p>
  </w:comment>
  <w:comment w:id="740" w:author="Autor" w:initials="A">
    <w:p w14:paraId="6E5CDCF7" w14:textId="77777777" w:rsidR="0099746E" w:rsidRDefault="004A39E7" w:rsidP="0099746E">
      <w:pPr>
        <w:pStyle w:val="Textkomente"/>
      </w:pPr>
      <w:r>
        <w:rPr>
          <w:rStyle w:val="Odkaznakoment"/>
        </w:rPr>
        <w:annotationRef/>
      </w:r>
      <w:r w:rsidR="0099746E">
        <w:t>Jednání MPO + SPD 27.3. 25</w:t>
      </w:r>
    </w:p>
  </w:comment>
  <w:comment w:id="741" w:author="Autor" w:initials="A">
    <w:p w14:paraId="55B9E5E2" w14:textId="1072A0E0" w:rsidR="00F86C6A" w:rsidRDefault="00F86C6A" w:rsidP="00E512AB">
      <w:pPr>
        <w:pStyle w:val="Textkomente"/>
      </w:pPr>
      <w:r>
        <w:rPr>
          <w:rStyle w:val="Odkaznakoment"/>
        </w:rPr>
        <w:annotationRef/>
      </w:r>
      <w:r>
        <w:t xml:space="preserve">Formální a jazyková korektura, MŠMT 334 </w:t>
      </w:r>
    </w:p>
  </w:comment>
  <w:comment w:id="751" w:author="Autor" w:initials="A">
    <w:p w14:paraId="682C8C00" w14:textId="217FCAA6" w:rsidR="00F86C6A" w:rsidRDefault="00F86C6A" w:rsidP="001B00A1">
      <w:pPr>
        <w:pStyle w:val="Textkomente"/>
      </w:pPr>
      <w:r>
        <w:rPr>
          <w:rStyle w:val="Odkaznakoment"/>
        </w:rPr>
        <w:annotationRef/>
      </w:r>
      <w:r>
        <w:t>ČKR (98), MO (289), platí i pro související zpřesnění označení garantů</w:t>
      </w:r>
    </w:p>
  </w:comment>
  <w:comment w:id="756" w:author="Autor" w:initials="A">
    <w:p w14:paraId="1C640F17" w14:textId="7E7D8D7F" w:rsidR="00F86C6A" w:rsidRDefault="00F86C6A" w:rsidP="00443929">
      <w:pPr>
        <w:pStyle w:val="Textkomente"/>
      </w:pPr>
      <w:r>
        <w:rPr>
          <w:rStyle w:val="Odkaznakoment"/>
        </w:rPr>
        <w:annotationRef/>
      </w:r>
      <w:r>
        <w:t>ČKR 11</w:t>
      </w:r>
    </w:p>
  </w:comment>
  <w:comment w:id="771" w:author="Autor" w:initials="A">
    <w:p w14:paraId="29EF023B" w14:textId="003D11D8" w:rsidR="00F86C6A" w:rsidRDefault="00F86C6A" w:rsidP="00F23096">
      <w:pPr>
        <w:pStyle w:val="Textkomente"/>
      </w:pPr>
      <w:r>
        <w:rPr>
          <w:rStyle w:val="Odkaznakoment"/>
        </w:rPr>
        <w:annotationRef/>
      </w:r>
      <w:r>
        <w:t>RVŠ (412), ČKR (112)</w:t>
      </w:r>
    </w:p>
  </w:comment>
  <w:comment w:id="773" w:author="Autor" w:initials="A">
    <w:p w14:paraId="6078653F" w14:textId="77777777" w:rsidR="00F86C6A" w:rsidRDefault="00F86C6A" w:rsidP="00E512AB">
      <w:pPr>
        <w:pStyle w:val="Textkomente"/>
      </w:pPr>
      <w:r>
        <w:rPr>
          <w:rStyle w:val="Odkaznakoment"/>
        </w:rPr>
        <w:annotationRef/>
      </w:r>
      <w:r>
        <w:t xml:space="preserve">Formální a jazyková korektura, MŠMT 334 </w:t>
      </w:r>
    </w:p>
  </w:comment>
  <w:comment w:id="778" w:author="Autor" w:initials="A">
    <w:p w14:paraId="49CA4453" w14:textId="02E9E009" w:rsidR="00F86C6A" w:rsidRDefault="00F86C6A" w:rsidP="00EF526D">
      <w:pPr>
        <w:pStyle w:val="Textkomente"/>
      </w:pPr>
      <w:r>
        <w:rPr>
          <w:rStyle w:val="Odkaznakoment"/>
        </w:rPr>
        <w:annotationRef/>
      </w:r>
      <w:r>
        <w:t>RVŠ 413</w:t>
      </w:r>
    </w:p>
  </w:comment>
  <w:comment w:id="784" w:author="Autor" w:initials="A">
    <w:p w14:paraId="60F1F8F9" w14:textId="77777777" w:rsidR="00261874" w:rsidRDefault="00261874" w:rsidP="00261874">
      <w:pPr>
        <w:pStyle w:val="Textkomente"/>
      </w:pPr>
      <w:r>
        <w:rPr>
          <w:rStyle w:val="Odkaznakoment"/>
        </w:rPr>
        <w:annotationRef/>
      </w:r>
      <w:r>
        <w:t>formální korektura</w:t>
      </w:r>
    </w:p>
  </w:comment>
  <w:comment w:id="787" w:author="Autor" w:initials="A">
    <w:p w14:paraId="72F4DBA4" w14:textId="353894D2" w:rsidR="00F86C6A" w:rsidRDefault="00F86C6A" w:rsidP="008E43D6">
      <w:pPr>
        <w:pStyle w:val="Textkomente"/>
      </w:pPr>
      <w:r>
        <w:rPr>
          <w:rStyle w:val="Odkaznakoment"/>
        </w:rPr>
        <w:annotationRef/>
      </w:r>
      <w:r>
        <w:t>RVŠ (414, 419) ČKR (114)</w:t>
      </w:r>
    </w:p>
  </w:comment>
  <w:comment w:id="791" w:author="Autor" w:initials="A">
    <w:p w14:paraId="537032EB" w14:textId="77777777" w:rsidR="0099746E" w:rsidRDefault="00972814" w:rsidP="0099746E">
      <w:pPr>
        <w:pStyle w:val="Textkomente"/>
      </w:pPr>
      <w:r>
        <w:rPr>
          <w:rStyle w:val="Odkaznakoment"/>
        </w:rPr>
        <w:annotationRef/>
      </w:r>
      <w:r w:rsidR="0099746E">
        <w:t>Jednání MPO + SPD 27.3. 25</w:t>
      </w:r>
    </w:p>
    <w:p w14:paraId="76BA8C2D" w14:textId="77777777" w:rsidR="0099746E" w:rsidRDefault="0099746E" w:rsidP="0099746E">
      <w:pPr>
        <w:pStyle w:val="Textkomente"/>
      </w:pPr>
      <w:r>
        <w:t>Jednání MK 7.4. 25</w:t>
      </w:r>
    </w:p>
  </w:comment>
  <w:comment w:id="798" w:author="Autor" w:initials="A">
    <w:p w14:paraId="1EE36141" w14:textId="45236C01" w:rsidR="00F86C6A" w:rsidRDefault="00F86C6A" w:rsidP="00C441BA">
      <w:pPr>
        <w:pStyle w:val="Textkomente"/>
      </w:pPr>
      <w:r>
        <w:rPr>
          <w:rStyle w:val="Odkaznakoment"/>
        </w:rPr>
        <w:annotationRef/>
      </w:r>
      <w:r>
        <w:t>RVŠ 415, MŽP 372, ČKR 116</w:t>
      </w:r>
    </w:p>
  </w:comment>
  <w:comment w:id="809" w:author="Autor" w:initials="A">
    <w:p w14:paraId="4C729D70" w14:textId="1F4B639A" w:rsidR="00F86C6A" w:rsidRDefault="00F86C6A" w:rsidP="00CD7C22">
      <w:pPr>
        <w:pStyle w:val="Textkomente"/>
      </w:pPr>
      <w:r>
        <w:rPr>
          <w:rStyle w:val="Odkaznakoment"/>
        </w:rPr>
        <w:annotationRef/>
      </w:r>
      <w:r>
        <w:t>ČKR 120</w:t>
      </w:r>
    </w:p>
  </w:comment>
  <w:comment w:id="811" w:author="Autor" w:initials="A">
    <w:p w14:paraId="164EFEA9" w14:textId="4499EB3C" w:rsidR="00F86C6A" w:rsidRDefault="00F86C6A" w:rsidP="002A01FD">
      <w:pPr>
        <w:pStyle w:val="Textkomente"/>
      </w:pPr>
      <w:r>
        <w:rPr>
          <w:rStyle w:val="Odkaznakoment"/>
        </w:rPr>
        <w:annotationRef/>
      </w:r>
      <w:r>
        <w:t>MV (226)</w:t>
      </w:r>
    </w:p>
  </w:comment>
  <w:comment w:id="814" w:author="Autor" w:initials="A">
    <w:p w14:paraId="6A42C4D1" w14:textId="77777777" w:rsidR="003662C7" w:rsidRDefault="003662C7" w:rsidP="003662C7">
      <w:pPr>
        <w:pStyle w:val="Textkomente"/>
      </w:pPr>
      <w:r>
        <w:rPr>
          <w:rStyle w:val="Odkaznakoment"/>
        </w:rPr>
        <w:annotationRef/>
      </w:r>
      <w:r>
        <w:t>Jednání MPO + SPD 27.3. 25</w:t>
      </w:r>
    </w:p>
  </w:comment>
  <w:comment w:id="819" w:author="Autor" w:initials="A">
    <w:p w14:paraId="0CBDC3ED" w14:textId="4FDC3265" w:rsidR="00F86C6A" w:rsidRDefault="00F86C6A" w:rsidP="002A01FD">
      <w:pPr>
        <w:pStyle w:val="Textkomente"/>
      </w:pPr>
      <w:r>
        <w:rPr>
          <w:rStyle w:val="Odkaznakoment"/>
        </w:rPr>
        <w:annotationRef/>
      </w:r>
      <w:r>
        <w:t>MV (225)</w:t>
      </w:r>
    </w:p>
  </w:comment>
  <w:comment w:id="825" w:author="Autor" w:initials="A">
    <w:p w14:paraId="7F435735" w14:textId="77777777" w:rsidR="00F86C6A" w:rsidRDefault="00F86C6A" w:rsidP="003A2A3C">
      <w:pPr>
        <w:pStyle w:val="Textkomente"/>
      </w:pPr>
      <w:r>
        <w:rPr>
          <w:rStyle w:val="Odkaznakoment"/>
        </w:rPr>
        <w:annotationRef/>
      </w:r>
      <w:r>
        <w:t>ČKR (122)</w:t>
      </w:r>
    </w:p>
  </w:comment>
  <w:comment w:id="846" w:author="Autor" w:initials="A">
    <w:p w14:paraId="1FCD3BF4" w14:textId="77777777" w:rsidR="00F86C6A" w:rsidRDefault="00F86C6A" w:rsidP="000A71FA">
      <w:pPr>
        <w:pStyle w:val="Textkomente"/>
      </w:pPr>
      <w:r>
        <w:rPr>
          <w:rStyle w:val="Odkaznakoment"/>
        </w:rPr>
        <w:annotationRef/>
      </w:r>
      <w:r>
        <w:t>RVŠ 418</w:t>
      </w:r>
    </w:p>
  </w:comment>
  <w:comment w:id="852" w:author="Autor" w:initials="A">
    <w:p w14:paraId="23C579EE" w14:textId="77777777" w:rsidR="00F45348" w:rsidRDefault="00F45348" w:rsidP="00F45348">
      <w:pPr>
        <w:pStyle w:val="Textkomente"/>
      </w:pPr>
      <w:r>
        <w:rPr>
          <w:rStyle w:val="Odkaznakoment"/>
        </w:rPr>
        <w:annotationRef/>
      </w:r>
      <w:r>
        <w:t>Jednání MPO + SPD 27.3. 25</w:t>
      </w:r>
    </w:p>
  </w:comment>
  <w:comment w:id="854" w:author="Autor" w:initials="A">
    <w:p w14:paraId="5DDB9EA7" w14:textId="64C7446A" w:rsidR="00F86C6A" w:rsidRDefault="00F86C6A" w:rsidP="00BE74C0">
      <w:pPr>
        <w:pStyle w:val="Textkomente"/>
      </w:pPr>
      <w:r>
        <w:rPr>
          <w:rStyle w:val="Odkaznakoment"/>
        </w:rPr>
        <w:annotationRef/>
      </w:r>
      <w:r>
        <w:t>ČKR 124</w:t>
      </w:r>
    </w:p>
  </w:comment>
  <w:comment w:id="862" w:author="Rulíková Lucie" w:date="2025-05-14T12:29:00Z" w:initials="LR">
    <w:p w14:paraId="65D3D329" w14:textId="77777777" w:rsidR="00FC037E" w:rsidRDefault="00FC037E" w:rsidP="00FC037E">
      <w:pPr>
        <w:pStyle w:val="Textkomente"/>
      </w:pPr>
      <w:r>
        <w:rPr>
          <w:rStyle w:val="Odkaznakoment"/>
        </w:rPr>
        <w:annotationRef/>
      </w:r>
      <w:r>
        <w:t>Jednání MPO + SPD 27.3. 25, MK 7.4.25</w:t>
      </w:r>
    </w:p>
  </w:comment>
  <w:comment w:id="881" w:author="Autor" w:initials="A">
    <w:p w14:paraId="5DC3729F" w14:textId="066C1C0C" w:rsidR="00F86C6A" w:rsidRDefault="00F86C6A" w:rsidP="006D0AD7">
      <w:pPr>
        <w:pStyle w:val="Textkomente"/>
      </w:pPr>
      <w:r>
        <w:rPr>
          <w:rStyle w:val="Odkaznakoment"/>
        </w:rPr>
        <w:annotationRef/>
      </w:r>
      <w:r>
        <w:t>ČKR 128, MV 224</w:t>
      </w:r>
    </w:p>
  </w:comment>
  <w:comment w:id="910" w:author="Autor" w:initials="A">
    <w:p w14:paraId="5DAF2C28" w14:textId="40668531" w:rsidR="00F86C6A" w:rsidRDefault="00F86C6A" w:rsidP="00C105B6">
      <w:pPr>
        <w:pStyle w:val="Textkomente"/>
      </w:pPr>
      <w:r>
        <w:rPr>
          <w:rStyle w:val="Odkaznakoment"/>
        </w:rPr>
        <w:annotationRef/>
      </w:r>
      <w:r>
        <w:t>MŽP 378</w:t>
      </w:r>
    </w:p>
  </w:comment>
  <w:comment w:id="912" w:author="Autor" w:initials="A">
    <w:p w14:paraId="3B68EC7E" w14:textId="77777777" w:rsidR="00F86C6A" w:rsidRDefault="00F86C6A" w:rsidP="00B7634A">
      <w:pPr>
        <w:pStyle w:val="Textkomente"/>
      </w:pPr>
      <w:r>
        <w:rPr>
          <w:rStyle w:val="Odkaznakoment"/>
        </w:rPr>
        <w:annotationRef/>
      </w:r>
      <w:r>
        <w:t>MZE 219, i níže</w:t>
      </w:r>
    </w:p>
  </w:comment>
  <w:comment w:id="915" w:author="Autor" w:initials="A">
    <w:p w14:paraId="2B573565" w14:textId="4A0C8C13" w:rsidR="00F86C6A" w:rsidRDefault="00F86C6A" w:rsidP="00917B32">
      <w:pPr>
        <w:pStyle w:val="Textkomente"/>
      </w:pPr>
      <w:r>
        <w:rPr>
          <w:rStyle w:val="Odkaznakoment"/>
        </w:rPr>
        <w:annotationRef/>
      </w:r>
      <w:r>
        <w:t>MŽP 377</w:t>
      </w:r>
    </w:p>
  </w:comment>
  <w:comment w:id="919" w:author="Autor" w:initials="A">
    <w:p w14:paraId="7CC32523" w14:textId="77777777" w:rsidR="0099746E" w:rsidRDefault="00063B17" w:rsidP="0099746E">
      <w:pPr>
        <w:pStyle w:val="Textkomente"/>
      </w:pPr>
      <w:r>
        <w:rPr>
          <w:rStyle w:val="Odkaznakoment"/>
        </w:rPr>
        <w:annotationRef/>
      </w:r>
      <w:r w:rsidR="0099746E">
        <w:t>Jednání MPO + SPD 27.3. 25</w:t>
      </w:r>
    </w:p>
    <w:p w14:paraId="2380FD2B" w14:textId="77777777" w:rsidR="0099746E" w:rsidRDefault="0099746E" w:rsidP="0099746E">
      <w:pPr>
        <w:pStyle w:val="Textkomente"/>
      </w:pPr>
      <w:r>
        <w:t>Jednání MK 7.4. 25</w:t>
      </w:r>
    </w:p>
  </w:comment>
  <w:comment w:id="925" w:author="Autor" w:initials="A">
    <w:p w14:paraId="222ECDF9" w14:textId="4A98D01F" w:rsidR="00F86C6A" w:rsidRDefault="00F86C6A" w:rsidP="00085C5F">
      <w:pPr>
        <w:pStyle w:val="Textkomente"/>
      </w:pPr>
      <w:r>
        <w:rPr>
          <w:rStyle w:val="Odkaznakoment"/>
        </w:rPr>
        <w:annotationRef/>
      </w:r>
      <w:r>
        <w:t>ČKR 119</w:t>
      </w:r>
    </w:p>
  </w:comment>
  <w:comment w:id="981" w:author="Autor" w:initials="A">
    <w:p w14:paraId="01F00B5D" w14:textId="026840AF" w:rsidR="00F86C6A" w:rsidRDefault="00F86C6A" w:rsidP="00911200">
      <w:pPr>
        <w:pStyle w:val="Textkomente"/>
      </w:pPr>
      <w:r>
        <w:rPr>
          <w:rStyle w:val="Odkaznakoment"/>
        </w:rPr>
        <w:annotationRef/>
      </w:r>
      <w:r>
        <w:t>ČKR 99, RVŠ 400</w:t>
      </w:r>
    </w:p>
  </w:comment>
  <w:comment w:id="990" w:author="Autor" w:initials="A">
    <w:p w14:paraId="05A47AB6" w14:textId="1B36D613" w:rsidR="00F86C6A" w:rsidRDefault="00F86C6A" w:rsidP="00263EA6">
      <w:pPr>
        <w:pStyle w:val="Textkomente"/>
      </w:pPr>
      <w:r>
        <w:rPr>
          <w:rStyle w:val="Odkaznakoment"/>
        </w:rPr>
        <w:annotationRef/>
      </w:r>
      <w:r>
        <w:t>MŠMT 332, AVČR 7, MŽP 360, ČKR 100, 101 přesunuto výše</w:t>
      </w:r>
    </w:p>
  </w:comment>
  <w:comment w:id="997" w:author="Autor" w:initials="A">
    <w:p w14:paraId="2E3600A0" w14:textId="77777777" w:rsidR="00FD40D4" w:rsidRDefault="00C47C90" w:rsidP="00FD40D4">
      <w:pPr>
        <w:pStyle w:val="Textkomente"/>
      </w:pPr>
      <w:r>
        <w:rPr>
          <w:rStyle w:val="Odkaznakoment"/>
        </w:rPr>
        <w:annotationRef/>
      </w:r>
      <w:r w:rsidR="00FD40D4">
        <w:t>Jednání MPO + SPD 27.3. 25; jednání AV ČR 24.4.25 a následná korespodence</w:t>
      </w:r>
    </w:p>
  </w:comment>
  <w:comment w:id="1038" w:author="Autor" w:initials="A">
    <w:p w14:paraId="34190229" w14:textId="637EDC91" w:rsidR="00F86C6A" w:rsidRDefault="00F86C6A" w:rsidP="008E43D6">
      <w:pPr>
        <w:pStyle w:val="Textkomente"/>
      </w:pPr>
      <w:r>
        <w:rPr>
          <w:rStyle w:val="Odkaznakoment"/>
        </w:rPr>
        <w:annotationRef/>
      </w:r>
      <w:r>
        <w:t>ČKR (134, 136, 138), RVŠ (425)</w:t>
      </w:r>
    </w:p>
  </w:comment>
  <w:comment w:id="1042" w:author="Autor" w:initials="A">
    <w:p w14:paraId="452E3724" w14:textId="4B24A8B5" w:rsidR="00F86C6A" w:rsidRDefault="00F86C6A" w:rsidP="00DC210C">
      <w:pPr>
        <w:pStyle w:val="Textkomente"/>
      </w:pPr>
      <w:r>
        <w:rPr>
          <w:rStyle w:val="Odkaznakoment"/>
        </w:rPr>
        <w:annotationRef/>
      </w:r>
      <w:r>
        <w:t>ČKR (135), RVŠ (424), a níže</w:t>
      </w:r>
    </w:p>
  </w:comment>
  <w:comment w:id="1061" w:author="Autor" w:initials="A">
    <w:p w14:paraId="7B5BBE2E" w14:textId="30C7593F" w:rsidR="009C7DCA" w:rsidRDefault="009C7DCA">
      <w:pPr>
        <w:pStyle w:val="Textkomente"/>
      </w:pPr>
      <w:r>
        <w:rPr>
          <w:rStyle w:val="Odkaznakoment"/>
        </w:rPr>
        <w:annotationRef/>
      </w:r>
      <w:r>
        <w:t>RVŠ 426</w:t>
      </w:r>
    </w:p>
  </w:comment>
  <w:comment w:id="1094" w:author="Autor" w:initials="A">
    <w:p w14:paraId="28ADE0C6" w14:textId="77777777" w:rsidR="00F86C6A" w:rsidRDefault="00F86C6A" w:rsidP="00DF769B">
      <w:pPr>
        <w:pStyle w:val="Textkomente"/>
      </w:pPr>
      <w:r>
        <w:rPr>
          <w:rStyle w:val="Odkaznakoment"/>
        </w:rPr>
        <w:annotationRef/>
      </w:r>
      <w:r>
        <w:t>ČKR 141</w:t>
      </w:r>
    </w:p>
  </w:comment>
  <w:comment w:id="1100" w:author="Autor" w:initials="A">
    <w:p w14:paraId="1650E5A9" w14:textId="14541C07" w:rsidR="00F86C6A" w:rsidRDefault="00F86C6A" w:rsidP="00DF769B">
      <w:pPr>
        <w:pStyle w:val="Textkomente"/>
      </w:pPr>
      <w:r>
        <w:rPr>
          <w:rStyle w:val="Odkaznakoment"/>
        </w:rPr>
        <w:annotationRef/>
      </w:r>
      <w:r>
        <w:t>ČKR 140</w:t>
      </w:r>
    </w:p>
  </w:comment>
  <w:comment w:id="1108" w:author="Autor" w:initials="A">
    <w:p w14:paraId="4631D0A3" w14:textId="3E5E5CD3" w:rsidR="00F86C6A" w:rsidRDefault="00F86C6A" w:rsidP="00951644">
      <w:pPr>
        <w:pStyle w:val="Textkomente"/>
      </w:pPr>
      <w:r>
        <w:rPr>
          <w:rStyle w:val="Odkaznakoment"/>
        </w:rPr>
        <w:annotationRef/>
      </w:r>
      <w:r>
        <w:t>AVČR 17</w:t>
      </w:r>
    </w:p>
  </w:comment>
  <w:comment w:id="1116" w:author="Autor" w:initials="A">
    <w:p w14:paraId="0A2F4202" w14:textId="19D65926" w:rsidR="00F86C6A" w:rsidRDefault="00F86C6A" w:rsidP="004C399C">
      <w:pPr>
        <w:pStyle w:val="Textkomente"/>
      </w:pPr>
      <w:r>
        <w:rPr>
          <w:rStyle w:val="Odkaznakoment"/>
        </w:rPr>
        <w:annotationRef/>
      </w:r>
      <w:r>
        <w:t>ČKR 142</w:t>
      </w:r>
    </w:p>
  </w:comment>
  <w:comment w:id="1132" w:author="Autor" w:initials="A">
    <w:p w14:paraId="7125C2CF" w14:textId="77777777" w:rsidR="00F86C6A" w:rsidRDefault="00F86C6A" w:rsidP="0008250B">
      <w:pPr>
        <w:pStyle w:val="Textkomente"/>
      </w:pPr>
      <w:r>
        <w:rPr>
          <w:rStyle w:val="Odkaznakoment"/>
        </w:rPr>
        <w:annotationRef/>
      </w:r>
      <w:r>
        <w:t>ČKR 144, 145</w:t>
      </w:r>
    </w:p>
  </w:comment>
  <w:comment w:id="1136" w:author="Autor" w:initials="A">
    <w:p w14:paraId="70428632" w14:textId="1EBAE445" w:rsidR="0099746E" w:rsidRDefault="002B41C1" w:rsidP="0099746E">
      <w:pPr>
        <w:pStyle w:val="Textkomente"/>
      </w:pPr>
      <w:r>
        <w:rPr>
          <w:rStyle w:val="Odkaznakoment"/>
        </w:rPr>
        <w:annotationRef/>
      </w:r>
      <w:r w:rsidR="0099746E">
        <w:t>Jednání MPO + SPD 27.3. 25</w:t>
      </w:r>
    </w:p>
    <w:p w14:paraId="0B8D9981" w14:textId="77777777" w:rsidR="0099746E" w:rsidRDefault="0099746E" w:rsidP="0099746E">
      <w:pPr>
        <w:pStyle w:val="Textkomente"/>
      </w:pPr>
      <w:r>
        <w:t>Jednání MK 7.4. 25</w:t>
      </w:r>
    </w:p>
  </w:comment>
  <w:comment w:id="1151" w:author="Autor" w:initials="A">
    <w:p w14:paraId="522D7CFA" w14:textId="35CBF685" w:rsidR="007D2241" w:rsidRDefault="007D2241" w:rsidP="007D2241">
      <w:pPr>
        <w:pStyle w:val="Textkomente"/>
      </w:pPr>
      <w:r>
        <w:rPr>
          <w:rStyle w:val="Odkaznakoment"/>
        </w:rPr>
        <w:annotationRef/>
      </w:r>
      <w:r>
        <w:t>MPO 313, MŽP 387, též dále</w:t>
      </w:r>
    </w:p>
  </w:comment>
  <w:comment w:id="1162" w:author="Autor" w:initials="A">
    <w:p w14:paraId="66EC5ADF" w14:textId="7BAB3B5C" w:rsidR="006A3B09" w:rsidRDefault="006A3B09" w:rsidP="006A3B09">
      <w:pPr>
        <w:pStyle w:val="Textkomente"/>
      </w:pPr>
      <w:r>
        <w:rPr>
          <w:rStyle w:val="Odkaznakoment"/>
        </w:rPr>
        <w:annotationRef/>
      </w:r>
      <w:r>
        <w:t>Jednání MPO + SPD 27.3. 25</w:t>
      </w:r>
    </w:p>
  </w:comment>
  <w:comment w:id="1167" w:author="Autor" w:initials="A">
    <w:p w14:paraId="0B33C53B" w14:textId="2F890C51" w:rsidR="00F86C6A" w:rsidRDefault="00F86C6A" w:rsidP="000E738B">
      <w:pPr>
        <w:pStyle w:val="Textkomente"/>
      </w:pPr>
      <w:r>
        <w:rPr>
          <w:rStyle w:val="Odkaznakoment"/>
        </w:rPr>
        <w:annotationRef/>
      </w:r>
      <w:r>
        <w:t>MPSV 304</w:t>
      </w:r>
    </w:p>
  </w:comment>
  <w:comment w:id="1166" w:author="Autor" w:initials="A">
    <w:p w14:paraId="3549B588" w14:textId="77777777" w:rsidR="00F86C6A" w:rsidRDefault="00F86C6A" w:rsidP="00F75C2C">
      <w:pPr>
        <w:pStyle w:val="Textkomente"/>
      </w:pPr>
      <w:r>
        <w:rPr>
          <w:rStyle w:val="Odkaznakoment"/>
        </w:rPr>
        <w:annotationRef/>
      </w:r>
      <w:r>
        <w:t>MPSV 304</w:t>
      </w:r>
    </w:p>
  </w:comment>
  <w:comment w:id="1184" w:author="Autor" w:initials="A">
    <w:p w14:paraId="0B7D5376" w14:textId="1CEF97EC" w:rsidR="00F86C6A" w:rsidRDefault="00F86C6A" w:rsidP="00B7634A">
      <w:pPr>
        <w:pStyle w:val="Textkomente"/>
      </w:pPr>
      <w:r>
        <w:rPr>
          <w:rStyle w:val="Odkaznakoment"/>
        </w:rPr>
        <w:annotationRef/>
      </w:r>
      <w:r>
        <w:t>MZE 220, MD 221, MŽP 388</w:t>
      </w:r>
    </w:p>
  </w:comment>
  <w:comment w:id="1187" w:author="Autor" w:initials="A">
    <w:p w14:paraId="15C9E09E" w14:textId="77777777" w:rsidR="00F86C6A" w:rsidRDefault="00F86C6A" w:rsidP="00F11B81">
      <w:pPr>
        <w:pStyle w:val="Textkomente"/>
      </w:pPr>
      <w:r>
        <w:rPr>
          <w:rStyle w:val="Odkaznakoment"/>
        </w:rPr>
        <w:annotationRef/>
      </w:r>
      <w:r>
        <w:t>AVO 60, MK 264, MZE 343, SPD 472, HK 189</w:t>
      </w:r>
    </w:p>
  </w:comment>
  <w:comment w:id="1190" w:author="Autor" w:initials="A">
    <w:p w14:paraId="2701D90E" w14:textId="0A5BB678" w:rsidR="00F86C6A" w:rsidRDefault="00F86C6A" w:rsidP="00624C0E">
      <w:pPr>
        <w:pStyle w:val="Textkomente"/>
      </w:pPr>
      <w:r>
        <w:rPr>
          <w:rStyle w:val="Odkaznakoment"/>
        </w:rPr>
        <w:annotationRef/>
      </w:r>
      <w:r>
        <w:t>MŠMT 322, MŽP 389</w:t>
      </w:r>
    </w:p>
  </w:comment>
  <w:comment w:id="1195" w:author="Autor" w:initials="A">
    <w:p w14:paraId="09688399" w14:textId="77777777" w:rsidR="00F86C6A" w:rsidRDefault="00F86C6A" w:rsidP="006D0AD7">
      <w:pPr>
        <w:pStyle w:val="Textkomente"/>
      </w:pPr>
      <w:r>
        <w:rPr>
          <w:rStyle w:val="Odkaznakoment"/>
        </w:rPr>
        <w:annotationRef/>
      </w:r>
      <w:r>
        <w:t>MPO 313, MŽP 387, též dále</w:t>
      </w:r>
    </w:p>
  </w:comment>
  <w:comment w:id="1209" w:author="Autor" w:initials="A">
    <w:p w14:paraId="14FD0F20" w14:textId="77777777" w:rsidR="0098467D" w:rsidRDefault="00835B9B" w:rsidP="0098467D">
      <w:pPr>
        <w:pStyle w:val="Textkomente"/>
      </w:pPr>
      <w:r>
        <w:rPr>
          <w:rStyle w:val="Odkaznakoment"/>
        </w:rPr>
        <w:annotationRef/>
      </w:r>
      <w:r w:rsidR="0098467D">
        <w:t>Jednání MPO + SPD 27.3. 25</w:t>
      </w:r>
    </w:p>
    <w:p w14:paraId="400B3C9A" w14:textId="77777777" w:rsidR="0098467D" w:rsidRDefault="0098467D" w:rsidP="0098467D">
      <w:pPr>
        <w:pStyle w:val="Textkomente"/>
      </w:pPr>
      <w:r>
        <w:t>Jednání MK 7.4. 25 a jednání AV ČR 24.4.25</w:t>
      </w:r>
    </w:p>
  </w:comment>
  <w:comment w:id="1218" w:author="Autor" w:initials="A">
    <w:p w14:paraId="4C7A3730" w14:textId="089F45E8" w:rsidR="000E43E9" w:rsidRDefault="000E43E9" w:rsidP="000E43E9">
      <w:pPr>
        <w:pStyle w:val="Textkomente"/>
      </w:pPr>
      <w:r>
        <w:rPr>
          <w:rStyle w:val="Odkaznakoment"/>
        </w:rPr>
        <w:annotationRef/>
      </w:r>
      <w:r>
        <w:t>Jednání MPO + SPD 27.3. 25</w:t>
      </w:r>
    </w:p>
  </w:comment>
  <w:comment w:id="1223" w:author="Autor" w:initials="A">
    <w:p w14:paraId="7F6E7A3D" w14:textId="3578B641" w:rsidR="00F86C6A" w:rsidRDefault="00F86C6A" w:rsidP="00970186">
      <w:pPr>
        <w:pStyle w:val="Textkomente"/>
      </w:pPr>
      <w:r>
        <w:rPr>
          <w:rStyle w:val="Odkaznakoment"/>
        </w:rPr>
        <w:annotationRef/>
      </w:r>
      <w:r>
        <w:t>MŠMT (328)</w:t>
      </w:r>
    </w:p>
  </w:comment>
  <w:comment w:id="1226" w:author="Autor" w:initials="A">
    <w:p w14:paraId="483FCC74" w14:textId="77777777" w:rsidR="00F86C6A" w:rsidRDefault="00F86C6A" w:rsidP="000A71FA">
      <w:pPr>
        <w:pStyle w:val="Textkomente"/>
      </w:pPr>
      <w:r>
        <w:rPr>
          <w:rStyle w:val="Odkaznakoment"/>
        </w:rPr>
        <w:annotationRef/>
      </w:r>
      <w:r>
        <w:t>ČKR 432</w:t>
      </w:r>
    </w:p>
  </w:comment>
  <w:comment w:id="1230" w:author="Autor" w:initials="A">
    <w:p w14:paraId="4C5C8B37" w14:textId="364251A7" w:rsidR="00F86C6A" w:rsidRDefault="00F86C6A" w:rsidP="000A71FA">
      <w:pPr>
        <w:pStyle w:val="Textkomente"/>
      </w:pPr>
      <w:r>
        <w:rPr>
          <w:rStyle w:val="Odkaznakoment"/>
        </w:rPr>
        <w:annotationRef/>
      </w:r>
      <w:r>
        <w:t>RVŠ 431s</w:t>
      </w:r>
    </w:p>
  </w:comment>
  <w:comment w:id="1231" w:author="Autor" w:initials="A">
    <w:p w14:paraId="6B95C708" w14:textId="78C35F37" w:rsidR="00F86C6A" w:rsidRDefault="00F86C6A" w:rsidP="00AC4202">
      <w:pPr>
        <w:pStyle w:val="Textkomente"/>
      </w:pPr>
      <w:r>
        <w:rPr>
          <w:rStyle w:val="Odkaznakoment"/>
        </w:rPr>
        <w:annotationRef/>
      </w:r>
      <w:r>
        <w:t>MZE (353)</w:t>
      </w:r>
    </w:p>
  </w:comment>
  <w:comment w:id="1243" w:author="Autor" w:initials="A">
    <w:p w14:paraId="08A90969" w14:textId="279ED920" w:rsidR="00F86C6A" w:rsidRDefault="00F86C6A" w:rsidP="00917B32">
      <w:pPr>
        <w:pStyle w:val="Textkomente"/>
      </w:pPr>
      <w:r>
        <w:rPr>
          <w:rStyle w:val="Odkaznakoment"/>
        </w:rPr>
        <w:annotationRef/>
      </w:r>
      <w:r>
        <w:t>ČKR 146t</w:t>
      </w:r>
    </w:p>
  </w:comment>
  <w:comment w:id="1258" w:author="Autor" w:initials="A">
    <w:p w14:paraId="453ADD36" w14:textId="77777777" w:rsidR="00940FB7" w:rsidRDefault="00E40DF8" w:rsidP="00940FB7">
      <w:pPr>
        <w:pStyle w:val="Textkomente"/>
      </w:pPr>
      <w:r>
        <w:rPr>
          <w:rStyle w:val="Odkaznakoment"/>
        </w:rPr>
        <w:annotationRef/>
      </w:r>
      <w:r w:rsidR="00940FB7">
        <w:t>Jednání MPO + SPD 27.3. 25</w:t>
      </w:r>
    </w:p>
    <w:p w14:paraId="5D07ED49" w14:textId="77777777" w:rsidR="00940FB7" w:rsidRDefault="00940FB7" w:rsidP="00940FB7">
      <w:pPr>
        <w:pStyle w:val="Textkomente"/>
      </w:pPr>
      <w:r>
        <w:t>Jednání MK 7.4. 25 + Jednání AV ČR 24.4.25, připomínka MK 256, MD 222, AVČR 11, 20, AVO 51, 59, HK 180, 188, SPD 463, 471</w:t>
      </w:r>
    </w:p>
  </w:comment>
  <w:comment w:id="1267" w:author="Autor" w:initials="A">
    <w:p w14:paraId="3D3A54BA" w14:textId="423F1C66" w:rsidR="00F86C6A" w:rsidRDefault="00F86C6A" w:rsidP="000A71FA">
      <w:pPr>
        <w:pStyle w:val="Textkomente"/>
      </w:pPr>
      <w:r>
        <w:rPr>
          <w:rStyle w:val="Odkaznakoment"/>
        </w:rPr>
        <w:annotationRef/>
      </w:r>
      <w:r>
        <w:t>MO 291</w:t>
      </w:r>
    </w:p>
  </w:comment>
  <w:comment w:id="1272" w:author="Rulíková Lucie" w:date="2025-05-06T14:31:00Z" w:initials="LR">
    <w:p w14:paraId="76C86DAA" w14:textId="77777777" w:rsidR="001C3C1C" w:rsidRDefault="001C3C1C" w:rsidP="001C3C1C">
      <w:pPr>
        <w:pStyle w:val="Textkomente"/>
      </w:pPr>
      <w:r>
        <w:rPr>
          <w:rStyle w:val="Odkaznakoment"/>
        </w:rPr>
        <w:annotationRef/>
      </w:r>
      <w:r>
        <w:t>Jednání AV ČR 24.4.25</w:t>
      </w:r>
    </w:p>
  </w:comment>
  <w:comment w:id="1277" w:author="Autor" w:initials="A">
    <w:p w14:paraId="3DD04241" w14:textId="7AABF78C" w:rsidR="00F86C6A" w:rsidRDefault="00F86C6A" w:rsidP="00B00672">
      <w:pPr>
        <w:pStyle w:val="Textkomente"/>
      </w:pPr>
      <w:r>
        <w:rPr>
          <w:rStyle w:val="Odkaznakoment"/>
        </w:rPr>
        <w:annotationRef/>
      </w:r>
      <w:r>
        <w:t>AVČR 20</w:t>
      </w:r>
    </w:p>
  </w:comment>
  <w:comment w:id="1283" w:author="Autor" w:initials="A">
    <w:p w14:paraId="7D48AEE1" w14:textId="73600E95" w:rsidR="00F86C6A" w:rsidRDefault="00F86C6A" w:rsidP="00BC4F8B">
      <w:pPr>
        <w:pStyle w:val="Textkomente"/>
      </w:pPr>
      <w:r>
        <w:rPr>
          <w:rStyle w:val="Odkaznakoment"/>
        </w:rPr>
        <w:annotationRef/>
      </w:r>
      <w:r>
        <w:t>MŠMT 324</w:t>
      </w:r>
    </w:p>
  </w:comment>
  <w:comment w:id="1292" w:author="Autor" w:initials="A">
    <w:p w14:paraId="127434FD" w14:textId="54CF5C3B" w:rsidR="00F86C6A" w:rsidRDefault="00F86C6A" w:rsidP="00970186">
      <w:pPr>
        <w:pStyle w:val="Textkomente"/>
      </w:pPr>
      <w:r>
        <w:rPr>
          <w:rStyle w:val="Odkaznakoment"/>
        </w:rPr>
        <w:annotationRef/>
      </w:r>
      <w:r>
        <w:t>AVČR (22)</w:t>
      </w:r>
    </w:p>
  </w:comment>
  <w:comment w:id="1303" w:author="Autor" w:initials="A">
    <w:p w14:paraId="0C7ACCEF" w14:textId="77777777" w:rsidR="00EC7607" w:rsidRDefault="00EC7607" w:rsidP="00EC7607">
      <w:pPr>
        <w:pStyle w:val="Textkomente"/>
      </w:pPr>
      <w:r>
        <w:rPr>
          <w:rStyle w:val="Odkaznakoment"/>
        </w:rPr>
        <w:annotationRef/>
      </w:r>
      <w:r>
        <w:t>Jednání AV ČR 24.4.25</w:t>
      </w:r>
    </w:p>
  </w:comment>
  <w:comment w:id="1322" w:author="Autor" w:initials="A">
    <w:p w14:paraId="278A28E0" w14:textId="66ADF356" w:rsidR="00ED1820" w:rsidRDefault="00ED1820" w:rsidP="00ED1820">
      <w:pPr>
        <w:pStyle w:val="Textkomente"/>
      </w:pPr>
      <w:r>
        <w:rPr>
          <w:rStyle w:val="Odkaznakoment"/>
        </w:rPr>
        <w:annotationRef/>
      </w:r>
      <w:r>
        <w:t>Jednání AV ČR 24.4.25</w:t>
      </w:r>
    </w:p>
  </w:comment>
  <w:comment w:id="1355" w:author="Autor" w:initials="A">
    <w:p w14:paraId="6BFC3969" w14:textId="66710E71" w:rsidR="00F86C6A" w:rsidRDefault="00F86C6A" w:rsidP="002A01FD">
      <w:pPr>
        <w:pStyle w:val="Textkomente"/>
      </w:pPr>
      <w:r>
        <w:rPr>
          <w:rStyle w:val="Odkaznakoment"/>
        </w:rPr>
        <w:annotationRef/>
      </w:r>
      <w:r>
        <w:t>MZE (348)</w:t>
      </w:r>
    </w:p>
  </w:comment>
  <w:comment w:id="1358" w:author="Autor" w:initials="A">
    <w:p w14:paraId="2FE07110" w14:textId="77777777" w:rsidR="00F2194C" w:rsidRDefault="00F2194C" w:rsidP="00F2194C">
      <w:pPr>
        <w:pStyle w:val="Textkomente"/>
      </w:pPr>
      <w:r>
        <w:rPr>
          <w:rStyle w:val="Odkaznakoment"/>
        </w:rPr>
        <w:annotationRef/>
      </w:r>
      <w:r>
        <w:t>Jednání MPO + SPD 27.3. 25</w:t>
      </w:r>
    </w:p>
  </w:comment>
  <w:comment w:id="1362" w:author="Autor" w:initials="A">
    <w:p w14:paraId="597C6930" w14:textId="73BE678C" w:rsidR="00F86C6A" w:rsidRDefault="00F86C6A" w:rsidP="00E2072E">
      <w:pPr>
        <w:pStyle w:val="Textkomente"/>
      </w:pPr>
      <w:r>
        <w:rPr>
          <w:rStyle w:val="Odkaznakoment"/>
        </w:rPr>
        <w:annotationRef/>
      </w:r>
      <w:r>
        <w:t>MŠMT 325</w:t>
      </w:r>
    </w:p>
  </w:comment>
  <w:comment w:id="1369" w:author="Autor" w:initials="A">
    <w:p w14:paraId="3F86B270" w14:textId="77777777" w:rsidR="0099746E" w:rsidRDefault="007454E5" w:rsidP="0099746E">
      <w:pPr>
        <w:pStyle w:val="Textkomente"/>
      </w:pPr>
      <w:r>
        <w:rPr>
          <w:rStyle w:val="Odkaznakoment"/>
        </w:rPr>
        <w:annotationRef/>
      </w:r>
      <w:r w:rsidR="0099746E">
        <w:t>Jednání MPO + SPD 27.3. 25</w:t>
      </w:r>
    </w:p>
    <w:p w14:paraId="6746C7F4" w14:textId="77777777" w:rsidR="0099746E" w:rsidRDefault="0099746E" w:rsidP="0099746E">
      <w:pPr>
        <w:pStyle w:val="Textkomente"/>
      </w:pPr>
      <w:r>
        <w:t>Jednání MK 7.4. 25</w:t>
      </w:r>
    </w:p>
  </w:comment>
  <w:comment w:id="1372" w:author="Autor" w:initials="A">
    <w:p w14:paraId="43BF360F" w14:textId="7B9B2305" w:rsidR="00F86C6A" w:rsidRDefault="00F86C6A" w:rsidP="00E2072E">
      <w:pPr>
        <w:pStyle w:val="Textkomente"/>
      </w:pPr>
      <w:r>
        <w:rPr>
          <w:rStyle w:val="Odkaznakoment"/>
        </w:rPr>
        <w:annotationRef/>
      </w:r>
      <w:r>
        <w:t>MŠMT 325</w:t>
      </w:r>
    </w:p>
  </w:comment>
  <w:comment w:id="1377" w:author="Autor" w:initials="A">
    <w:p w14:paraId="058651D5" w14:textId="77777777" w:rsidR="00297DA3" w:rsidRDefault="00F86C6A" w:rsidP="00297DA3">
      <w:pPr>
        <w:pStyle w:val="Textkomente"/>
      </w:pPr>
      <w:r>
        <w:rPr>
          <w:rStyle w:val="Odkaznakoment"/>
        </w:rPr>
        <w:annotationRef/>
      </w:r>
      <w:r w:rsidR="00297DA3">
        <w:t>VÚV 502, AVČR 8, MO 286</w:t>
      </w:r>
    </w:p>
  </w:comment>
  <w:comment w:id="1378" w:author="Autor" w:initials="A">
    <w:p w14:paraId="075FF51F" w14:textId="77777777" w:rsidR="00297DA3" w:rsidRDefault="00D6174E" w:rsidP="00297DA3">
      <w:pPr>
        <w:pStyle w:val="Textkomente"/>
      </w:pPr>
      <w:r>
        <w:rPr>
          <w:rStyle w:val="Odkaznakoment"/>
        </w:rPr>
        <w:annotationRef/>
      </w:r>
      <w:r w:rsidR="00297DA3">
        <w:t>Celá tato kapitola byla přidána na základě podnětů z MPŘ upravených podle jednání MPO + SPD 27.3. 25, jednání MK 7.4. 25, jednání s AV ČR 24.4.25 a jednání s MŽP 29.4.25.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A7E825" w15:done="0"/>
  <w15:commentEx w15:paraId="4F3DE350" w15:done="0"/>
  <w15:commentEx w15:paraId="54FCD0A2" w15:done="0"/>
  <w15:commentEx w15:paraId="3F064997" w15:done="0"/>
  <w15:commentEx w15:paraId="5A7BB262" w15:done="0"/>
  <w15:commentEx w15:paraId="1108C74C" w15:done="0"/>
  <w15:commentEx w15:paraId="05737E17" w15:done="0"/>
  <w15:commentEx w15:paraId="490E5829" w15:done="0"/>
  <w15:commentEx w15:paraId="621DF94A" w15:done="0"/>
  <w15:commentEx w15:paraId="3833930E" w15:done="0"/>
  <w15:commentEx w15:paraId="43053120" w15:done="0"/>
  <w15:commentEx w15:paraId="3C43C478" w15:done="0"/>
  <w15:commentEx w15:paraId="253C8903" w15:done="0"/>
  <w15:commentEx w15:paraId="510A65B9" w15:done="0"/>
  <w15:commentEx w15:paraId="1171E80C" w15:done="0"/>
  <w15:commentEx w15:paraId="4ADEB69C" w15:done="0"/>
  <w15:commentEx w15:paraId="375AED94" w15:done="0"/>
  <w15:commentEx w15:paraId="158F5346" w15:done="0"/>
  <w15:commentEx w15:paraId="163475EA" w15:done="0"/>
  <w15:commentEx w15:paraId="6AFFAA63" w15:done="0"/>
  <w15:commentEx w15:paraId="11C3C729" w15:done="0"/>
  <w15:commentEx w15:paraId="7B940C7D" w15:done="0"/>
  <w15:commentEx w15:paraId="5E6C4BEC" w15:paraIdParent="7B940C7D" w15:done="0"/>
  <w15:commentEx w15:paraId="483CB33D" w15:done="0"/>
  <w15:commentEx w15:paraId="4968B15F" w15:done="0"/>
  <w15:commentEx w15:paraId="6186AD62" w15:done="0"/>
  <w15:commentEx w15:paraId="7E9E9D6A" w15:done="0"/>
  <w15:commentEx w15:paraId="7513B940" w15:done="0"/>
  <w15:commentEx w15:paraId="7A6D6292" w15:done="0"/>
  <w15:commentEx w15:paraId="694E7006" w15:done="0"/>
  <w15:commentEx w15:paraId="14A05B53" w15:done="0"/>
  <w15:commentEx w15:paraId="34343E74" w15:done="0"/>
  <w15:commentEx w15:paraId="27BC65E3" w15:done="0"/>
  <w15:commentEx w15:paraId="66A49209" w15:done="0"/>
  <w15:commentEx w15:paraId="2BA3D065" w15:done="0"/>
  <w15:commentEx w15:paraId="15B591D0" w15:done="0"/>
  <w15:commentEx w15:paraId="56790E4F" w15:done="0"/>
  <w15:commentEx w15:paraId="0DE4CF38" w15:done="0"/>
  <w15:commentEx w15:paraId="1A4E6A60" w15:done="0"/>
  <w15:commentEx w15:paraId="04228E5D" w15:done="0"/>
  <w15:commentEx w15:paraId="19900852" w15:done="0"/>
  <w15:commentEx w15:paraId="78CC080A" w15:paraIdParent="19900852" w15:done="0"/>
  <w15:commentEx w15:paraId="28A37F4E" w15:done="0"/>
  <w15:commentEx w15:paraId="7826E071" w15:done="0"/>
  <w15:commentEx w15:paraId="57699CC3" w15:done="0"/>
  <w15:commentEx w15:paraId="21547EB1" w15:done="0"/>
  <w15:commentEx w15:paraId="6B0D89C1" w15:done="0"/>
  <w15:commentEx w15:paraId="2AD6E179" w15:done="0"/>
  <w15:commentEx w15:paraId="7346BFDF" w15:done="0"/>
  <w15:commentEx w15:paraId="197303D8" w15:done="0"/>
  <w15:commentEx w15:paraId="08079276" w15:done="0"/>
  <w15:commentEx w15:paraId="0F6C54AB" w15:done="0"/>
  <w15:commentEx w15:paraId="2E0473DA" w15:done="0"/>
  <w15:commentEx w15:paraId="4F674EFE" w15:done="0"/>
  <w15:commentEx w15:paraId="71E79AB6" w15:done="0"/>
  <w15:commentEx w15:paraId="07E9AD1E" w15:done="0"/>
  <w15:commentEx w15:paraId="4D13603E" w15:done="0"/>
  <w15:commentEx w15:paraId="1E596AD0" w15:done="0"/>
  <w15:commentEx w15:paraId="37BA8ECC" w15:done="0"/>
  <w15:commentEx w15:paraId="2D782EEF" w15:done="0"/>
  <w15:commentEx w15:paraId="2AFDD114" w15:done="0"/>
  <w15:commentEx w15:paraId="2180E674" w15:done="0"/>
  <w15:commentEx w15:paraId="747BF2B2" w15:done="0"/>
  <w15:commentEx w15:paraId="14135206" w15:done="0"/>
  <w15:commentEx w15:paraId="7B95581A" w15:done="0"/>
  <w15:commentEx w15:paraId="6E5CDCF7" w15:done="0"/>
  <w15:commentEx w15:paraId="55B9E5E2" w15:done="0"/>
  <w15:commentEx w15:paraId="682C8C00" w15:done="0"/>
  <w15:commentEx w15:paraId="1C640F17" w15:done="0"/>
  <w15:commentEx w15:paraId="29EF023B" w15:done="0"/>
  <w15:commentEx w15:paraId="6078653F" w15:done="0"/>
  <w15:commentEx w15:paraId="49CA4453" w15:done="0"/>
  <w15:commentEx w15:paraId="60F1F8F9" w15:done="0"/>
  <w15:commentEx w15:paraId="72F4DBA4" w15:done="0"/>
  <w15:commentEx w15:paraId="76BA8C2D" w15:done="0"/>
  <w15:commentEx w15:paraId="1EE36141" w15:done="0"/>
  <w15:commentEx w15:paraId="4C729D70" w15:done="0"/>
  <w15:commentEx w15:paraId="164EFEA9" w15:done="0"/>
  <w15:commentEx w15:paraId="6A42C4D1" w15:done="0"/>
  <w15:commentEx w15:paraId="0CBDC3ED" w15:done="0"/>
  <w15:commentEx w15:paraId="7F435735" w15:done="0"/>
  <w15:commentEx w15:paraId="1FCD3BF4" w15:done="0"/>
  <w15:commentEx w15:paraId="23C579EE" w15:done="0"/>
  <w15:commentEx w15:paraId="5DDB9EA7" w15:done="0"/>
  <w15:commentEx w15:paraId="65D3D329" w15:done="0"/>
  <w15:commentEx w15:paraId="5DC3729F" w15:done="0"/>
  <w15:commentEx w15:paraId="5DAF2C28" w15:done="0"/>
  <w15:commentEx w15:paraId="3B68EC7E" w15:done="0"/>
  <w15:commentEx w15:paraId="2B573565" w15:done="0"/>
  <w15:commentEx w15:paraId="2380FD2B" w15:done="0"/>
  <w15:commentEx w15:paraId="222ECDF9" w15:done="0"/>
  <w15:commentEx w15:paraId="01F00B5D" w15:done="0"/>
  <w15:commentEx w15:paraId="05A47AB6" w15:done="0"/>
  <w15:commentEx w15:paraId="2E3600A0" w15:done="0"/>
  <w15:commentEx w15:paraId="34190229" w15:done="0"/>
  <w15:commentEx w15:paraId="452E3724" w15:done="0"/>
  <w15:commentEx w15:paraId="7B5BBE2E" w15:done="0"/>
  <w15:commentEx w15:paraId="28ADE0C6" w15:done="0"/>
  <w15:commentEx w15:paraId="1650E5A9" w15:done="0"/>
  <w15:commentEx w15:paraId="4631D0A3" w15:done="0"/>
  <w15:commentEx w15:paraId="0A2F4202" w15:done="0"/>
  <w15:commentEx w15:paraId="7125C2CF" w15:done="0"/>
  <w15:commentEx w15:paraId="0B8D9981" w15:done="0"/>
  <w15:commentEx w15:paraId="522D7CFA" w15:done="0"/>
  <w15:commentEx w15:paraId="66EC5ADF" w15:done="0"/>
  <w15:commentEx w15:paraId="0B33C53B" w15:done="0"/>
  <w15:commentEx w15:paraId="3549B588" w15:done="0"/>
  <w15:commentEx w15:paraId="0B7D5376" w15:done="0"/>
  <w15:commentEx w15:paraId="15C9E09E" w15:done="0"/>
  <w15:commentEx w15:paraId="2701D90E" w15:done="0"/>
  <w15:commentEx w15:paraId="09688399" w15:done="0"/>
  <w15:commentEx w15:paraId="400B3C9A" w15:done="0"/>
  <w15:commentEx w15:paraId="4C7A3730" w15:done="0"/>
  <w15:commentEx w15:paraId="7F6E7A3D" w15:done="0"/>
  <w15:commentEx w15:paraId="483FCC74" w15:done="0"/>
  <w15:commentEx w15:paraId="4C5C8B37" w15:done="0"/>
  <w15:commentEx w15:paraId="6B95C708" w15:done="0"/>
  <w15:commentEx w15:paraId="08A90969" w15:done="0"/>
  <w15:commentEx w15:paraId="5D07ED49" w15:done="0"/>
  <w15:commentEx w15:paraId="3D3A54BA" w15:done="0"/>
  <w15:commentEx w15:paraId="76C86DAA" w15:done="0"/>
  <w15:commentEx w15:paraId="3DD04241" w15:done="0"/>
  <w15:commentEx w15:paraId="7D48AEE1" w15:done="0"/>
  <w15:commentEx w15:paraId="127434FD" w15:done="0"/>
  <w15:commentEx w15:paraId="0C7ACCEF" w15:done="0"/>
  <w15:commentEx w15:paraId="278A28E0" w15:done="0"/>
  <w15:commentEx w15:paraId="6BFC3969" w15:done="0"/>
  <w15:commentEx w15:paraId="2FE07110" w15:done="0"/>
  <w15:commentEx w15:paraId="597C6930" w15:done="0"/>
  <w15:commentEx w15:paraId="6746C7F4" w15:done="0"/>
  <w15:commentEx w15:paraId="43BF360F" w15:done="0"/>
  <w15:commentEx w15:paraId="058651D5" w15:done="0"/>
  <w15:commentEx w15:paraId="075FF51F" w15:paraIdParent="058651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1F46913" w16cex:dateUtc="2025-05-14T08:57:00Z"/>
  <w16cex:commentExtensible w16cex:durableId="480A9F77" w16cex:dateUtc="2025-05-14T10:04:00Z"/>
  <w16cex:commentExtensible w16cex:durableId="71D44704" w16cex:dateUtc="2025-05-14T10:29:00Z"/>
  <w16cex:commentExtensible w16cex:durableId="65971227" w16cex:dateUtc="2025-05-06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A7E825" w16cid:durableId="7594F8F7"/>
  <w16cid:commentId w16cid:paraId="4F3DE350" w16cid:durableId="43FCAA8D"/>
  <w16cid:commentId w16cid:paraId="54FCD0A2" w16cid:durableId="2E106AD5"/>
  <w16cid:commentId w16cid:paraId="3F064997" w16cid:durableId="3B953690"/>
  <w16cid:commentId w16cid:paraId="5A7BB262" w16cid:durableId="185EAE35"/>
  <w16cid:commentId w16cid:paraId="1108C74C" w16cid:durableId="599851F1"/>
  <w16cid:commentId w16cid:paraId="05737E17" w16cid:durableId="0423A93B"/>
  <w16cid:commentId w16cid:paraId="490E5829" w16cid:durableId="41CD5782"/>
  <w16cid:commentId w16cid:paraId="621DF94A" w16cid:durableId="2288DF3F"/>
  <w16cid:commentId w16cid:paraId="3833930E" w16cid:durableId="614B0050"/>
  <w16cid:commentId w16cid:paraId="43053120" w16cid:durableId="79BF0BA0"/>
  <w16cid:commentId w16cid:paraId="3C43C478" w16cid:durableId="7DD83110"/>
  <w16cid:commentId w16cid:paraId="253C8903" w16cid:durableId="5A0EC12B"/>
  <w16cid:commentId w16cid:paraId="510A65B9" w16cid:durableId="1D4819CF"/>
  <w16cid:commentId w16cid:paraId="1171E80C" w16cid:durableId="55FCC484"/>
  <w16cid:commentId w16cid:paraId="4ADEB69C" w16cid:durableId="116C7514"/>
  <w16cid:commentId w16cid:paraId="375AED94" w16cid:durableId="10CDE374"/>
  <w16cid:commentId w16cid:paraId="158F5346" w16cid:durableId="14F1895C"/>
  <w16cid:commentId w16cid:paraId="163475EA" w16cid:durableId="3B5C1766"/>
  <w16cid:commentId w16cid:paraId="6AFFAA63" w16cid:durableId="2FBAF720"/>
  <w16cid:commentId w16cid:paraId="11C3C729" w16cid:durableId="6CA2FE11"/>
  <w16cid:commentId w16cid:paraId="7B940C7D" w16cid:durableId="4D5E845A"/>
  <w16cid:commentId w16cid:paraId="5E6C4BEC" w16cid:durableId="5775AD80"/>
  <w16cid:commentId w16cid:paraId="483CB33D" w16cid:durableId="147A19D1"/>
  <w16cid:commentId w16cid:paraId="4968B15F" w16cid:durableId="41F46913"/>
  <w16cid:commentId w16cid:paraId="6186AD62" w16cid:durableId="07443FEE"/>
  <w16cid:commentId w16cid:paraId="7E9E9D6A" w16cid:durableId="2D9307F4"/>
  <w16cid:commentId w16cid:paraId="7513B940" w16cid:durableId="04B17B14"/>
  <w16cid:commentId w16cid:paraId="7A6D6292" w16cid:durableId="24C1C2D8"/>
  <w16cid:commentId w16cid:paraId="694E7006" w16cid:durableId="30B7E7AE"/>
  <w16cid:commentId w16cid:paraId="14A05B53" w16cid:durableId="30EC22CF"/>
  <w16cid:commentId w16cid:paraId="34343E74" w16cid:durableId="611E6FE3"/>
  <w16cid:commentId w16cid:paraId="27BC65E3" w16cid:durableId="416C457A"/>
  <w16cid:commentId w16cid:paraId="66A49209" w16cid:durableId="6DFA6C7C"/>
  <w16cid:commentId w16cid:paraId="2BA3D065" w16cid:durableId="65F27A60"/>
  <w16cid:commentId w16cid:paraId="15B591D0" w16cid:durableId="77907710"/>
  <w16cid:commentId w16cid:paraId="56790E4F" w16cid:durableId="6E18036F"/>
  <w16cid:commentId w16cid:paraId="0DE4CF38" w16cid:durableId="5FCA0BA0"/>
  <w16cid:commentId w16cid:paraId="1A4E6A60" w16cid:durableId="6501C3C9"/>
  <w16cid:commentId w16cid:paraId="04228E5D" w16cid:durableId="6387490C"/>
  <w16cid:commentId w16cid:paraId="19900852" w16cid:durableId="7422A78E"/>
  <w16cid:commentId w16cid:paraId="78CC080A" w16cid:durableId="6074D016"/>
  <w16cid:commentId w16cid:paraId="28A37F4E" w16cid:durableId="22D57C0C"/>
  <w16cid:commentId w16cid:paraId="7826E071" w16cid:durableId="6250FB46"/>
  <w16cid:commentId w16cid:paraId="57699CC3" w16cid:durableId="2E4ECC0F"/>
  <w16cid:commentId w16cid:paraId="21547EB1" w16cid:durableId="0ADDF244"/>
  <w16cid:commentId w16cid:paraId="6B0D89C1" w16cid:durableId="5E820C92"/>
  <w16cid:commentId w16cid:paraId="2AD6E179" w16cid:durableId="10C1A4B7"/>
  <w16cid:commentId w16cid:paraId="7346BFDF" w16cid:durableId="77534434"/>
  <w16cid:commentId w16cid:paraId="197303D8" w16cid:durableId="3845F50B"/>
  <w16cid:commentId w16cid:paraId="08079276" w16cid:durableId="503E7FA4"/>
  <w16cid:commentId w16cid:paraId="0F6C54AB" w16cid:durableId="51A9D6E4"/>
  <w16cid:commentId w16cid:paraId="2E0473DA" w16cid:durableId="29E95D53"/>
  <w16cid:commentId w16cid:paraId="4F674EFE" w16cid:durableId="661FEC34"/>
  <w16cid:commentId w16cid:paraId="71E79AB6" w16cid:durableId="44E58F69"/>
  <w16cid:commentId w16cid:paraId="07E9AD1E" w16cid:durableId="488500CA"/>
  <w16cid:commentId w16cid:paraId="4D13603E" w16cid:durableId="07C2B4D1"/>
  <w16cid:commentId w16cid:paraId="1E596AD0" w16cid:durableId="51489CFD"/>
  <w16cid:commentId w16cid:paraId="37BA8ECC" w16cid:durableId="5C55AEA1"/>
  <w16cid:commentId w16cid:paraId="2D782EEF" w16cid:durableId="30A593F8"/>
  <w16cid:commentId w16cid:paraId="2AFDD114" w16cid:durableId="46F992B4"/>
  <w16cid:commentId w16cid:paraId="2180E674" w16cid:durableId="067E07EB"/>
  <w16cid:commentId w16cid:paraId="747BF2B2" w16cid:durableId="349B654B"/>
  <w16cid:commentId w16cid:paraId="14135206" w16cid:durableId="480A9F77"/>
  <w16cid:commentId w16cid:paraId="7B95581A" w16cid:durableId="576E7AFC"/>
  <w16cid:commentId w16cid:paraId="6E5CDCF7" w16cid:durableId="462DBE2C"/>
  <w16cid:commentId w16cid:paraId="55B9E5E2" w16cid:durableId="7DFE6C3B"/>
  <w16cid:commentId w16cid:paraId="682C8C00" w16cid:durableId="3E0B4C28"/>
  <w16cid:commentId w16cid:paraId="1C640F17" w16cid:durableId="12621A1C"/>
  <w16cid:commentId w16cid:paraId="29EF023B" w16cid:durableId="7923FD8A"/>
  <w16cid:commentId w16cid:paraId="6078653F" w16cid:durableId="62AF3BD0"/>
  <w16cid:commentId w16cid:paraId="49CA4453" w16cid:durableId="3DBCEBDD"/>
  <w16cid:commentId w16cid:paraId="60F1F8F9" w16cid:durableId="5882A25C"/>
  <w16cid:commentId w16cid:paraId="72F4DBA4" w16cid:durableId="18956AE9"/>
  <w16cid:commentId w16cid:paraId="76BA8C2D" w16cid:durableId="6D5F0567"/>
  <w16cid:commentId w16cid:paraId="1EE36141" w16cid:durableId="44B5CA26"/>
  <w16cid:commentId w16cid:paraId="4C729D70" w16cid:durableId="7D3F44C0"/>
  <w16cid:commentId w16cid:paraId="164EFEA9" w16cid:durableId="4D6BAA7F"/>
  <w16cid:commentId w16cid:paraId="6A42C4D1" w16cid:durableId="4974C21E"/>
  <w16cid:commentId w16cid:paraId="0CBDC3ED" w16cid:durableId="5B55EB59"/>
  <w16cid:commentId w16cid:paraId="7F435735" w16cid:durableId="28505548"/>
  <w16cid:commentId w16cid:paraId="1FCD3BF4" w16cid:durableId="6993D6C7"/>
  <w16cid:commentId w16cid:paraId="23C579EE" w16cid:durableId="0907C109"/>
  <w16cid:commentId w16cid:paraId="5DDB9EA7" w16cid:durableId="4656F32A"/>
  <w16cid:commentId w16cid:paraId="65D3D329" w16cid:durableId="71D44704"/>
  <w16cid:commentId w16cid:paraId="5DC3729F" w16cid:durableId="204C5BFA"/>
  <w16cid:commentId w16cid:paraId="5DAF2C28" w16cid:durableId="795706F9"/>
  <w16cid:commentId w16cid:paraId="3B68EC7E" w16cid:durableId="6C05CAA6"/>
  <w16cid:commentId w16cid:paraId="2B573565" w16cid:durableId="127245BB"/>
  <w16cid:commentId w16cid:paraId="2380FD2B" w16cid:durableId="1E703359"/>
  <w16cid:commentId w16cid:paraId="222ECDF9" w16cid:durableId="0C891DF7"/>
  <w16cid:commentId w16cid:paraId="01F00B5D" w16cid:durableId="7F7662EB"/>
  <w16cid:commentId w16cid:paraId="05A47AB6" w16cid:durableId="2A571068"/>
  <w16cid:commentId w16cid:paraId="2E3600A0" w16cid:durableId="2ABF3192"/>
  <w16cid:commentId w16cid:paraId="34190229" w16cid:durableId="482447E8"/>
  <w16cid:commentId w16cid:paraId="452E3724" w16cid:durableId="295E6510"/>
  <w16cid:commentId w16cid:paraId="7B5BBE2E" w16cid:durableId="7B5BBE2E"/>
  <w16cid:commentId w16cid:paraId="28ADE0C6" w16cid:durableId="0078B0DE"/>
  <w16cid:commentId w16cid:paraId="1650E5A9" w16cid:durableId="41487846"/>
  <w16cid:commentId w16cid:paraId="4631D0A3" w16cid:durableId="2B49845A"/>
  <w16cid:commentId w16cid:paraId="0A2F4202" w16cid:durableId="59F256A2"/>
  <w16cid:commentId w16cid:paraId="7125C2CF" w16cid:durableId="12B82144"/>
  <w16cid:commentId w16cid:paraId="0B8D9981" w16cid:durableId="4F93D107"/>
  <w16cid:commentId w16cid:paraId="522D7CFA" w16cid:durableId="5C1D57F2"/>
  <w16cid:commentId w16cid:paraId="66EC5ADF" w16cid:durableId="4C4150D5"/>
  <w16cid:commentId w16cid:paraId="0B33C53B" w16cid:durableId="5E2B40A1"/>
  <w16cid:commentId w16cid:paraId="3549B588" w16cid:durableId="54C51F58"/>
  <w16cid:commentId w16cid:paraId="0B7D5376" w16cid:durableId="484C6D8B"/>
  <w16cid:commentId w16cid:paraId="15C9E09E" w16cid:durableId="151D36E2"/>
  <w16cid:commentId w16cid:paraId="2701D90E" w16cid:durableId="14B816A6"/>
  <w16cid:commentId w16cid:paraId="09688399" w16cid:durableId="55F04850"/>
  <w16cid:commentId w16cid:paraId="400B3C9A" w16cid:durableId="1140B711"/>
  <w16cid:commentId w16cid:paraId="4C7A3730" w16cid:durableId="1F53BE9F"/>
  <w16cid:commentId w16cid:paraId="7F6E7A3D" w16cid:durableId="55FAA819"/>
  <w16cid:commentId w16cid:paraId="483FCC74" w16cid:durableId="35D3AFBB"/>
  <w16cid:commentId w16cid:paraId="4C5C8B37" w16cid:durableId="4014CA97"/>
  <w16cid:commentId w16cid:paraId="6B95C708" w16cid:durableId="69BF292C"/>
  <w16cid:commentId w16cid:paraId="08A90969" w16cid:durableId="581E3003"/>
  <w16cid:commentId w16cid:paraId="5D07ED49" w16cid:durableId="779513A0"/>
  <w16cid:commentId w16cid:paraId="3D3A54BA" w16cid:durableId="7DB1E5F9"/>
  <w16cid:commentId w16cid:paraId="76C86DAA" w16cid:durableId="65971227"/>
  <w16cid:commentId w16cid:paraId="3DD04241" w16cid:durableId="53D3E068"/>
  <w16cid:commentId w16cid:paraId="7D48AEE1" w16cid:durableId="079598D3"/>
  <w16cid:commentId w16cid:paraId="127434FD" w16cid:durableId="57915157"/>
  <w16cid:commentId w16cid:paraId="0C7ACCEF" w16cid:durableId="77BBC3D5"/>
  <w16cid:commentId w16cid:paraId="278A28E0" w16cid:durableId="2DC05DE7"/>
  <w16cid:commentId w16cid:paraId="6BFC3969" w16cid:durableId="7101B6AA"/>
  <w16cid:commentId w16cid:paraId="2FE07110" w16cid:durableId="030E1BBA"/>
  <w16cid:commentId w16cid:paraId="597C6930" w16cid:durableId="39B12CBF"/>
  <w16cid:commentId w16cid:paraId="6746C7F4" w16cid:durableId="72390040"/>
  <w16cid:commentId w16cid:paraId="43BF360F" w16cid:durableId="27D23DF7"/>
  <w16cid:commentId w16cid:paraId="058651D5" w16cid:durableId="2ACFC56B"/>
  <w16cid:commentId w16cid:paraId="075FF51F" w16cid:durableId="1194B1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6BD8C" w14:textId="77777777" w:rsidR="004C0CC9" w:rsidRDefault="004C0CC9">
      <w:pPr>
        <w:spacing w:after="0" w:line="240" w:lineRule="auto"/>
      </w:pPr>
      <w:r>
        <w:separator/>
      </w:r>
    </w:p>
  </w:endnote>
  <w:endnote w:type="continuationSeparator" w:id="0">
    <w:p w14:paraId="70B46E16" w14:textId="77777777" w:rsidR="004C0CC9" w:rsidRDefault="004C0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6196646"/>
      <w:docPartObj>
        <w:docPartGallery w:val="Page Numbers (Bottom of Page)"/>
        <w:docPartUnique/>
      </w:docPartObj>
    </w:sdtPr>
    <w:sdtContent>
      <w:p w14:paraId="16F86602" w14:textId="75E47198" w:rsidR="00F86C6A" w:rsidRDefault="00F86C6A">
        <w:pPr>
          <w:pStyle w:val="Zpat"/>
          <w:jc w:val="center"/>
        </w:pPr>
        <w:r>
          <w:fldChar w:fldCharType="begin"/>
        </w:r>
        <w:r>
          <w:instrText xml:space="preserve"> PAGE   \* MERGEFORMAT </w:instrText>
        </w:r>
        <w:r>
          <w:fldChar w:fldCharType="separate"/>
        </w:r>
        <w:r w:rsidR="002337E2">
          <w:rPr>
            <w:noProof/>
          </w:rPr>
          <w:t>2</w:t>
        </w:r>
        <w:r>
          <w:fldChar w:fldCharType="end"/>
        </w:r>
      </w:p>
    </w:sdtContent>
  </w:sdt>
  <w:p w14:paraId="7D0EF9FD" w14:textId="6808097E" w:rsidR="00F86C6A" w:rsidRDefault="00F86C6A" w:rsidP="004D0E79">
    <w:pPr>
      <w:pStyle w:val="Zpat"/>
      <w:tabs>
        <w:tab w:val="left" w:pos="417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9680796"/>
      <w:docPartObj>
        <w:docPartGallery w:val="Page Numbers (Bottom of Page)"/>
        <w:docPartUnique/>
      </w:docPartObj>
    </w:sdtPr>
    <w:sdtContent>
      <w:p w14:paraId="7291C50F" w14:textId="5BBE4FFB" w:rsidR="00F86C6A" w:rsidRDefault="00F86C6A">
        <w:pPr>
          <w:pStyle w:val="Zpat"/>
          <w:jc w:val="center"/>
        </w:pPr>
        <w:r>
          <w:fldChar w:fldCharType="begin"/>
        </w:r>
        <w:r>
          <w:instrText xml:space="preserve"> PAGE   \* MERGEFORMAT </w:instrText>
        </w:r>
        <w:r>
          <w:fldChar w:fldCharType="separate"/>
        </w:r>
        <w:r w:rsidR="002337E2">
          <w:rPr>
            <w:noProof/>
          </w:rPr>
          <w:t>28</w:t>
        </w:r>
        <w:r>
          <w:fldChar w:fldCharType="end"/>
        </w:r>
      </w:p>
    </w:sdtContent>
  </w:sdt>
  <w:p w14:paraId="5D41B29B" w14:textId="77777777" w:rsidR="00F86C6A" w:rsidRDefault="00F86C6A" w:rsidP="009A73FF">
    <w:pPr>
      <w:pStyle w:val="Zpat"/>
      <w:tabs>
        <w:tab w:val="left" w:pos="41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89779" w14:textId="77777777" w:rsidR="004C0CC9" w:rsidRDefault="004C0CC9">
      <w:pPr>
        <w:spacing w:after="0" w:line="240" w:lineRule="auto"/>
      </w:pPr>
      <w:r>
        <w:separator/>
      </w:r>
    </w:p>
  </w:footnote>
  <w:footnote w:type="continuationSeparator" w:id="0">
    <w:p w14:paraId="10B75EF0" w14:textId="77777777" w:rsidR="004C0CC9" w:rsidRDefault="004C0CC9">
      <w:pPr>
        <w:spacing w:after="0" w:line="240" w:lineRule="auto"/>
      </w:pPr>
      <w:r>
        <w:continuationSeparator/>
      </w:r>
    </w:p>
  </w:footnote>
  <w:footnote w:id="1">
    <w:p w14:paraId="56BCDF36" w14:textId="13D72C2F"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w:t>
      </w:r>
      <w:ins w:id="233" w:author="Rulíková Lucie" w:date="2025-05-14T10:23:00Z" w16du:dateUtc="2025-05-14T08:23:00Z">
        <w:r w:rsidR="006D737B" w:rsidRPr="00EE30C7">
          <w:rPr>
            <w:rFonts w:ascii="Arial" w:hAnsi="Arial" w:cs="Arial"/>
            <w:sz w:val="18"/>
            <w:szCs w:val="18"/>
          </w:rPr>
          <w:t xml:space="preserve">Viz </w:t>
        </w:r>
        <w:r w:rsidR="006D737B" w:rsidRPr="00EE30C7">
          <w:rPr>
            <w:rFonts w:ascii="Arial" w:hAnsi="Arial" w:cs="Arial"/>
            <w:sz w:val="18"/>
            <w:szCs w:val="18"/>
          </w:rPr>
          <w:fldChar w:fldCharType="begin"/>
        </w:r>
        <w:r w:rsidR="006D737B" w:rsidRPr="00EE30C7">
          <w:rPr>
            <w:rFonts w:ascii="Arial" w:hAnsi="Arial" w:cs="Arial"/>
            <w:sz w:val="18"/>
            <w:szCs w:val="18"/>
          </w:rPr>
          <w:instrText>HYPERLINK "</w:instrText>
        </w:r>
      </w:ins>
      <w:r w:rsidR="006D737B" w:rsidRPr="00EE30C7">
        <w:rPr>
          <w:rFonts w:ascii="Arial" w:hAnsi="Arial" w:cs="Arial"/>
          <w:sz w:val="18"/>
          <w:szCs w:val="18"/>
        </w:rPr>
        <w:instrText>https://vyzkum.gov.cz</w:instrText>
      </w:r>
      <w:ins w:id="234" w:author="Rulíková Lucie" w:date="2025-05-14T10:23:00Z" w16du:dateUtc="2025-05-14T08:23:00Z">
        <w:r w:rsidR="006D737B" w:rsidRPr="00EE30C7">
          <w:rPr>
            <w:rFonts w:ascii="Arial" w:hAnsi="Arial" w:cs="Arial"/>
            <w:sz w:val="18"/>
            <w:szCs w:val="18"/>
          </w:rPr>
          <w:instrText>"</w:instrText>
        </w:r>
        <w:r w:rsidR="006D737B" w:rsidRPr="00EE30C7">
          <w:rPr>
            <w:rFonts w:ascii="Arial" w:hAnsi="Arial" w:cs="Arial"/>
            <w:sz w:val="18"/>
            <w:szCs w:val="18"/>
          </w:rPr>
        </w:r>
        <w:r w:rsidR="006D737B" w:rsidRPr="00EE30C7">
          <w:rPr>
            <w:rFonts w:ascii="Arial" w:hAnsi="Arial" w:cs="Arial"/>
            <w:sz w:val="18"/>
            <w:szCs w:val="18"/>
          </w:rPr>
          <w:fldChar w:fldCharType="separate"/>
        </w:r>
      </w:ins>
      <w:r w:rsidR="006D737B" w:rsidRPr="00EE30C7">
        <w:rPr>
          <w:rStyle w:val="Hypertextovodkaz"/>
          <w:rFonts w:ascii="Arial" w:hAnsi="Arial" w:cs="Arial"/>
          <w:sz w:val="18"/>
          <w:szCs w:val="18"/>
        </w:rPr>
        <w:t>https://vyzkum.gov.cz</w:t>
      </w:r>
      <w:ins w:id="235" w:author="Rulíková Lucie" w:date="2025-05-14T10:23:00Z" w16du:dateUtc="2025-05-14T08:23:00Z">
        <w:r w:rsidR="006D737B" w:rsidRPr="00EE30C7">
          <w:rPr>
            <w:rFonts w:ascii="Arial" w:hAnsi="Arial" w:cs="Arial"/>
            <w:sz w:val="18"/>
            <w:szCs w:val="18"/>
          </w:rPr>
          <w:fldChar w:fldCharType="end"/>
        </w:r>
        <w:r w:rsidR="006D737B" w:rsidRPr="00EE30C7">
          <w:rPr>
            <w:rFonts w:ascii="Arial" w:hAnsi="Arial" w:cs="Arial"/>
            <w:sz w:val="18"/>
            <w:szCs w:val="18"/>
          </w:rPr>
          <w:t xml:space="preserve"> </w:t>
        </w:r>
      </w:ins>
      <w:del w:id="236" w:author="Rulíková Lucie" w:date="2025-05-14T10:23:00Z" w16du:dateUtc="2025-05-14T08:23:00Z">
        <w:r w:rsidRPr="00EE30C7" w:rsidDel="006D737B">
          <w:rPr>
            <w:rFonts w:ascii="Arial" w:hAnsi="Arial" w:cs="Arial"/>
            <w:sz w:val="18"/>
            <w:szCs w:val="18"/>
          </w:rPr>
          <w:delText xml:space="preserve">/FrontClanek.aspx?idsekce=608 </w:delText>
        </w:r>
      </w:del>
    </w:p>
  </w:footnote>
  <w:footnote w:id="2">
    <w:p w14:paraId="26CC0518" w14:textId="77777777"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w:t>
      </w:r>
      <w:hyperlink r:id="rId1" w:history="1">
        <w:r w:rsidRPr="00EE30C7">
          <w:rPr>
            <w:rStyle w:val="Hypertextovodkaz"/>
            <w:rFonts w:ascii="Arial" w:hAnsi="Arial" w:cs="Arial"/>
            <w:sz w:val="18"/>
            <w:szCs w:val="18"/>
          </w:rPr>
          <w:t>https://coara.eu/</w:t>
        </w:r>
      </w:hyperlink>
      <w:r w:rsidRPr="00EE30C7">
        <w:rPr>
          <w:rFonts w:ascii="Arial" w:hAnsi="Arial" w:cs="Arial"/>
          <w:sz w:val="18"/>
          <w:szCs w:val="18"/>
        </w:rPr>
        <w:t xml:space="preserve"> </w:t>
      </w:r>
    </w:p>
  </w:footnote>
  <w:footnote w:id="3">
    <w:p w14:paraId="503DADF9" w14:textId="21FEA871" w:rsidR="006D737B" w:rsidRPr="00EE30C7" w:rsidRDefault="006D737B" w:rsidP="00EE30C7">
      <w:pPr>
        <w:pStyle w:val="Textpoznpodarou"/>
        <w:jc w:val="both"/>
        <w:rPr>
          <w:rFonts w:ascii="Arial" w:hAnsi="Arial" w:cs="Arial"/>
          <w:sz w:val="18"/>
          <w:szCs w:val="18"/>
        </w:rPr>
      </w:pPr>
      <w:ins w:id="265" w:author="Rulíková Lucie" w:date="2025-05-14T10:26:00Z" w16du:dateUtc="2025-05-14T08:26:00Z">
        <w:r w:rsidRPr="00112DA1">
          <w:rPr>
            <w:rStyle w:val="Znakapoznpodarou"/>
            <w:rFonts w:ascii="Arial" w:hAnsi="Arial" w:cs="Arial"/>
            <w:sz w:val="18"/>
            <w:szCs w:val="18"/>
          </w:rPr>
          <w:footnoteRef/>
        </w:r>
        <w:r w:rsidRPr="00112DA1">
          <w:rPr>
            <w:rFonts w:ascii="Arial" w:hAnsi="Arial" w:cs="Arial"/>
            <w:sz w:val="18"/>
            <w:szCs w:val="18"/>
          </w:rPr>
          <w:t xml:space="preserve"> </w:t>
        </w:r>
      </w:ins>
      <w:ins w:id="266" w:author="Rulíková Lucie" w:date="2025-05-14T15:05:00Z" w16du:dateUtc="2025-05-14T13:05:00Z">
        <w:r w:rsidR="00205B17" w:rsidRPr="00112DA1">
          <w:rPr>
            <w:rFonts w:ascii="Arial" w:hAnsi="Arial" w:cs="Arial"/>
            <w:sz w:val="18"/>
            <w:szCs w:val="18"/>
          </w:rPr>
          <w:t xml:space="preserve">Aktuálně </w:t>
        </w:r>
      </w:ins>
      <w:ins w:id="267" w:author="Rulíková Lucie" w:date="2025-05-14T15:02:00Z" w16du:dateUtc="2025-05-14T13:02:00Z">
        <w:r w:rsidR="00205B17" w:rsidRPr="00112DA1">
          <w:rPr>
            <w:rFonts w:ascii="Arial" w:hAnsi="Arial" w:cs="Arial"/>
            <w:sz w:val="18"/>
            <w:szCs w:val="18"/>
          </w:rPr>
          <w:t>Z</w:t>
        </w:r>
      </w:ins>
      <w:ins w:id="268" w:author="Rulíková Lucie" w:date="2025-05-14T10:30:00Z" w16du:dateUtc="2025-05-14T08:30:00Z">
        <w:r w:rsidR="006A2327" w:rsidRPr="00112DA1">
          <w:rPr>
            <w:rFonts w:ascii="Arial" w:hAnsi="Arial" w:cs="Arial"/>
            <w:sz w:val="18"/>
            <w:szCs w:val="18"/>
          </w:rPr>
          <w:t xml:space="preserve">ákon </w:t>
        </w:r>
      </w:ins>
      <w:ins w:id="269" w:author="Rulíková Lucie" w:date="2025-05-14T10:26:00Z" w16du:dateUtc="2025-05-14T08:26:00Z">
        <w:r w:rsidRPr="00112DA1">
          <w:rPr>
            <w:rFonts w:ascii="Arial" w:hAnsi="Arial" w:cs="Arial"/>
            <w:sz w:val="18"/>
            <w:szCs w:val="18"/>
          </w:rPr>
          <w:t>č. 130/2002 Sb., o podpoře výzkumu, experimentálního vývoje a inovací z</w:t>
        </w:r>
      </w:ins>
      <w:ins w:id="270" w:author="Rulíková Lucie" w:date="2025-05-14T10:30:00Z" w16du:dateUtc="2025-05-14T08:30:00Z">
        <w:r w:rsidR="006A2327" w:rsidRPr="00112DA1">
          <w:rPr>
            <w:rFonts w:ascii="Arial" w:hAnsi="Arial" w:cs="Arial"/>
            <w:sz w:val="18"/>
            <w:szCs w:val="18"/>
          </w:rPr>
          <w:t> </w:t>
        </w:r>
      </w:ins>
      <w:ins w:id="271" w:author="Rulíková Lucie" w:date="2025-05-14T10:26:00Z" w16du:dateUtc="2025-05-14T08:26:00Z">
        <w:r w:rsidRPr="00112DA1">
          <w:rPr>
            <w:rFonts w:ascii="Arial" w:hAnsi="Arial" w:cs="Arial"/>
            <w:sz w:val="18"/>
            <w:szCs w:val="18"/>
          </w:rPr>
          <w:t>veřejných prostředků a o změně některých souvisejících zákonů (zákon o podpoře výzkumu, experimentálního vývoje inovací), ve znění pozdějších předpisů, konkrétně § 35 odst. 2 písm. c) a d) zákona</w:t>
        </w:r>
      </w:ins>
    </w:p>
  </w:footnote>
  <w:footnote w:id="4">
    <w:p w14:paraId="2829298A" w14:textId="4A0A39C9" w:rsidR="00F86C6A" w:rsidRPr="00EE30C7" w:rsidRDefault="00F86C6A" w:rsidP="00EE30C7">
      <w:pPr>
        <w:pStyle w:val="Textpoznpodarou"/>
        <w:jc w:val="both"/>
        <w:rPr>
          <w:rFonts w:ascii="Arial" w:hAnsi="Arial" w:cs="Arial"/>
          <w:sz w:val="18"/>
          <w:szCs w:val="18"/>
        </w:rPr>
      </w:pPr>
      <w:ins w:id="310" w:author="Autor">
        <w:r w:rsidRPr="00EE30C7">
          <w:rPr>
            <w:rStyle w:val="Znakapoznpodarou"/>
            <w:rFonts w:ascii="Arial" w:hAnsi="Arial" w:cs="Arial"/>
            <w:sz w:val="18"/>
            <w:szCs w:val="18"/>
          </w:rPr>
          <w:footnoteRef/>
        </w:r>
        <w:r w:rsidRPr="00EE30C7">
          <w:rPr>
            <w:rFonts w:ascii="Arial" w:hAnsi="Arial" w:cs="Arial"/>
            <w:sz w:val="18"/>
            <w:szCs w:val="18"/>
          </w:rPr>
          <w:t xml:space="preserve"> Podle terminologie příslušného poskytovatele.</w:t>
        </w:r>
      </w:ins>
    </w:p>
  </w:footnote>
  <w:footnote w:id="5">
    <w:p w14:paraId="0959F3B8" w14:textId="0EAAEDB8" w:rsidR="00EE30C7" w:rsidRPr="00EE30C7" w:rsidRDefault="00EE30C7" w:rsidP="00EE30C7">
      <w:pPr>
        <w:pStyle w:val="Textpoznpodarou"/>
        <w:jc w:val="both"/>
        <w:rPr>
          <w:rFonts w:ascii="Arial" w:hAnsi="Arial" w:cs="Arial"/>
          <w:sz w:val="18"/>
          <w:szCs w:val="18"/>
        </w:rPr>
      </w:pPr>
      <w:ins w:id="323" w:author="Rulíková Lucie" w:date="2025-05-14T10:43:00Z" w16du:dateUtc="2025-05-14T08:43:00Z">
        <w:r w:rsidRPr="00EE30C7">
          <w:rPr>
            <w:rStyle w:val="Znakapoznpodarou"/>
            <w:rFonts w:ascii="Arial" w:hAnsi="Arial" w:cs="Arial"/>
            <w:sz w:val="18"/>
            <w:szCs w:val="18"/>
          </w:rPr>
          <w:footnoteRef/>
        </w:r>
        <w:r w:rsidRPr="00EE30C7">
          <w:rPr>
            <w:rFonts w:ascii="Arial" w:hAnsi="Arial" w:cs="Arial"/>
            <w:sz w:val="18"/>
            <w:szCs w:val="18"/>
          </w:rPr>
          <w:t xml:space="preserve"> Je-li v dalších částech dokumentu užito formy generického maskulina, reprezentuje stejnou měrou osoby bez ohledu na jejich pohlaví či gender.</w:t>
        </w:r>
      </w:ins>
    </w:p>
  </w:footnote>
  <w:footnote w:id="6">
    <w:p w14:paraId="7EC381C8" w14:textId="77777777"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w:t>
      </w:r>
      <w:hyperlink r:id="rId2" w:anchor="page1" w:history="1">
        <w:r w:rsidRPr="00EE30C7">
          <w:rPr>
            <w:rStyle w:val="Hypertextovodkaz"/>
            <w:rFonts w:ascii="Arial" w:hAnsi="Arial" w:cs="Arial"/>
            <w:sz w:val="18"/>
            <w:szCs w:val="18"/>
          </w:rPr>
          <w:t>https://read.oecd-ilibrary.org/science-and-technology/frascati-manual-2015_9789264239012-en#page1</w:t>
        </w:r>
      </w:hyperlink>
      <w:r w:rsidRPr="00EE30C7">
        <w:rPr>
          <w:rFonts w:ascii="Arial" w:hAnsi="Arial" w:cs="Arial"/>
          <w:sz w:val="18"/>
          <w:szCs w:val="18"/>
        </w:rPr>
        <w:t xml:space="preserve"> </w:t>
      </w:r>
    </w:p>
  </w:footnote>
  <w:footnote w:id="7">
    <w:p w14:paraId="2D56D75C" w14:textId="0DE5E212" w:rsidR="00F86C6A" w:rsidRPr="00EE30C7" w:rsidDel="00EE30C7" w:rsidRDefault="00F86C6A" w:rsidP="00EE30C7">
      <w:pPr>
        <w:pStyle w:val="Textpoznpodarou"/>
        <w:jc w:val="both"/>
        <w:rPr>
          <w:del w:id="597" w:author="Rulíková Lucie" w:date="2025-05-14T10:43:00Z" w16du:dateUtc="2025-05-14T08:43:00Z"/>
          <w:rFonts w:ascii="Arial" w:hAnsi="Arial" w:cs="Arial"/>
          <w:sz w:val="18"/>
          <w:szCs w:val="18"/>
        </w:rPr>
      </w:pPr>
      <w:del w:id="598" w:author="Rulíková Lucie" w:date="2025-05-14T10:43:00Z" w16du:dateUtc="2025-05-14T08:43:00Z">
        <w:r w:rsidRPr="00EE30C7" w:rsidDel="00EE30C7">
          <w:rPr>
            <w:rStyle w:val="Znakapoznpodarou"/>
            <w:rFonts w:ascii="Arial" w:hAnsi="Arial" w:cs="Arial"/>
            <w:sz w:val="18"/>
            <w:szCs w:val="18"/>
          </w:rPr>
          <w:footnoteRef/>
        </w:r>
        <w:r w:rsidRPr="00EE30C7" w:rsidDel="00EE30C7">
          <w:rPr>
            <w:rFonts w:ascii="Arial" w:hAnsi="Arial" w:cs="Arial"/>
            <w:sz w:val="18"/>
            <w:szCs w:val="18"/>
          </w:rPr>
          <w:delText xml:space="preserve"> Je-li v dalších částech dokumentu užito formy generického maskulina, reprezentuje stejnou měrou osoby bez ohledu na jejich pohlaví či gender.</w:delText>
        </w:r>
      </w:del>
    </w:p>
  </w:footnote>
  <w:footnote w:id="8">
    <w:p w14:paraId="7790A814" w14:textId="115938A9"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Např. celá kniha u výsledku druhu B, celá kapitola včetně údajů identifikujících knihu u druhu výsledku C, celá metodika </w:t>
      </w:r>
      <w:del w:id="706" w:author="Autor">
        <w:r w:rsidRPr="00EE30C7" w:rsidDel="00DE3854">
          <w:rPr>
            <w:rFonts w:ascii="Arial" w:hAnsi="Arial" w:cs="Arial"/>
            <w:sz w:val="18"/>
            <w:szCs w:val="18"/>
          </w:rPr>
          <w:delText xml:space="preserve"> </w:delText>
        </w:r>
        <w:r w:rsidRPr="00EE30C7" w:rsidDel="00DE3854">
          <w:rPr>
            <w:rFonts w:ascii="Arial" w:hAnsi="Arial" w:cs="Arial"/>
            <w:sz w:val="18"/>
            <w:szCs w:val="18"/>
          </w:rPr>
          <w:br/>
        </w:r>
      </w:del>
      <w:r w:rsidRPr="00EE30C7">
        <w:rPr>
          <w:rFonts w:ascii="Arial" w:hAnsi="Arial" w:cs="Arial"/>
          <w:sz w:val="18"/>
          <w:szCs w:val="18"/>
        </w:rPr>
        <w:t xml:space="preserve">a nejen její osvědčení u </w:t>
      </w:r>
      <w:del w:id="707" w:author="Autor">
        <w:r w:rsidRPr="00EE30C7" w:rsidDel="00DE3854">
          <w:rPr>
            <w:rFonts w:ascii="Arial" w:hAnsi="Arial" w:cs="Arial"/>
            <w:sz w:val="18"/>
            <w:szCs w:val="18"/>
          </w:rPr>
          <w:delText xml:space="preserve">A </w:delText>
        </w:r>
      </w:del>
      <w:r w:rsidRPr="00EE30C7">
        <w:rPr>
          <w:rFonts w:ascii="Arial" w:hAnsi="Arial" w:cs="Arial"/>
          <w:sz w:val="18"/>
          <w:szCs w:val="18"/>
        </w:rPr>
        <w:t>druhu NmetS atd.</w:t>
      </w:r>
    </w:p>
  </w:footnote>
  <w:footnote w:id="9">
    <w:p w14:paraId="3EF04CE5" w14:textId="722922F0" w:rsidR="00F86C6A" w:rsidRPr="00EE30C7" w:rsidRDefault="00F86C6A" w:rsidP="00EE30C7">
      <w:pPr>
        <w:pStyle w:val="Textpoznpodarou"/>
        <w:jc w:val="both"/>
        <w:rPr>
          <w:rFonts w:ascii="Arial" w:hAnsi="Arial" w:cs="Arial"/>
          <w:sz w:val="18"/>
          <w:szCs w:val="18"/>
        </w:rPr>
      </w:pPr>
      <w:ins w:id="710" w:author="Autor">
        <w:r w:rsidRPr="00EE30C7">
          <w:rPr>
            <w:rStyle w:val="Znakapoznpodarou"/>
            <w:rFonts w:ascii="Arial" w:hAnsi="Arial" w:cs="Arial"/>
            <w:sz w:val="18"/>
            <w:szCs w:val="18"/>
          </w:rPr>
          <w:footnoteRef/>
        </w:r>
        <w:r w:rsidRPr="00EE30C7">
          <w:rPr>
            <w:rFonts w:ascii="Arial" w:hAnsi="Arial" w:cs="Arial"/>
            <w:sz w:val="18"/>
            <w:szCs w:val="18"/>
          </w:rPr>
          <w:t xml:space="preserve"> Hodnocením utajovaných výsledku by se měl </w:t>
        </w:r>
      </w:ins>
      <w:ins w:id="711" w:author="Rulíková Lucie" w:date="2025-05-14T11:44:00Z" w16du:dateUtc="2025-05-14T09:44:00Z">
        <w:r w:rsidR="00191653">
          <w:rPr>
            <w:rFonts w:ascii="Arial" w:hAnsi="Arial" w:cs="Arial"/>
            <w:sz w:val="18"/>
            <w:szCs w:val="18"/>
          </w:rPr>
          <w:t xml:space="preserve">převážně </w:t>
        </w:r>
      </w:ins>
      <w:ins w:id="712" w:author="Autor">
        <w:del w:id="713" w:author="Rulíková Lucie" w:date="2025-05-14T11:44:00Z" w16du:dateUtc="2025-05-14T09:44:00Z">
          <w:r w:rsidRPr="00EE30C7" w:rsidDel="00191653">
            <w:rPr>
              <w:rFonts w:ascii="Arial" w:hAnsi="Arial" w:cs="Arial"/>
              <w:sz w:val="18"/>
              <w:szCs w:val="18"/>
            </w:rPr>
            <w:delText xml:space="preserve">většinově </w:delText>
          </w:r>
        </w:del>
        <w:r w:rsidRPr="00EE30C7">
          <w:rPr>
            <w:rFonts w:ascii="Arial" w:hAnsi="Arial" w:cs="Arial"/>
            <w:sz w:val="18"/>
            <w:szCs w:val="18"/>
          </w:rPr>
          <w:t>zabývat poskytovatel, který má k hodnocení adekvátnější nástroje a tripartitu posléze seznámit se závěry tohoto hodnocení, aniž by bylo třeba jednotlivé výsledky zpřístupnit hodnotitelům na národní úrovni.</w:t>
        </w:r>
      </w:ins>
    </w:p>
  </w:footnote>
  <w:footnote w:id="10">
    <w:p w14:paraId="038D084C" w14:textId="77777777"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Jedná se o všechny druhy výsledků podle aktuálně platných definic s výjimkou druhů výsledků Jimp, JSc a D.</w:t>
      </w:r>
    </w:p>
  </w:footnote>
  <w:footnote w:id="11">
    <w:p w14:paraId="5483F6FE" w14:textId="1AA7FBD3" w:rsidR="00F86C6A" w:rsidRPr="00EE30C7" w:rsidDel="00303A24" w:rsidRDefault="00F86C6A" w:rsidP="00EE30C7">
      <w:pPr>
        <w:pStyle w:val="Textpoznpodarou"/>
        <w:jc w:val="both"/>
        <w:rPr>
          <w:del w:id="734" w:author="Rulíková Lucie" w:date="2025-05-14T12:02:00Z" w16du:dateUtc="2025-05-14T10:02:00Z"/>
          <w:rFonts w:ascii="Arial" w:hAnsi="Arial" w:cs="Arial"/>
          <w:sz w:val="18"/>
          <w:szCs w:val="18"/>
        </w:rPr>
      </w:pPr>
      <w:del w:id="735" w:author="Rulíková Lucie" w:date="2025-05-14T12:02:00Z" w16du:dateUtc="2025-05-14T10:02:00Z">
        <w:r w:rsidRPr="00EE30C7" w:rsidDel="00303A24">
          <w:rPr>
            <w:rStyle w:val="Znakapoznpodarou"/>
            <w:rFonts w:ascii="Arial" w:hAnsi="Arial" w:cs="Arial"/>
            <w:sz w:val="18"/>
            <w:szCs w:val="18"/>
          </w:rPr>
          <w:footnoteRef/>
        </w:r>
        <w:r w:rsidRPr="00EE30C7" w:rsidDel="00303A24">
          <w:rPr>
            <w:rFonts w:ascii="Arial" w:hAnsi="Arial" w:cs="Arial"/>
            <w:sz w:val="18"/>
            <w:szCs w:val="18"/>
          </w:rPr>
          <w:delText xml:space="preserve"> Výsledky, které jsou evidovány v RIV k 1. červnu předmětného roku</w:delText>
        </w:r>
      </w:del>
      <w:ins w:id="736" w:author="Rulíková Lucie" w:date="2025-05-14T12:02:00Z" w16du:dateUtc="2025-05-14T10:02:00Z">
        <w:del w:id="737" w:author="Rulíková Lucie" w:date="2025-05-14T12:02:00Z" w16du:dateUtc="2025-05-14T10:02:00Z">
          <w:r w:rsidR="00303A24" w:rsidDel="00303A24">
            <w:rPr>
              <w:rFonts w:ascii="Arial" w:hAnsi="Arial" w:cs="Arial"/>
              <w:sz w:val="18"/>
              <w:szCs w:val="18"/>
            </w:rPr>
            <w:delText xml:space="preserve"> sběru</w:delText>
          </w:r>
        </w:del>
      </w:ins>
      <w:del w:id="738" w:author="Rulíková Lucie" w:date="2025-05-14T12:02:00Z" w16du:dateUtc="2025-05-14T10:02:00Z">
        <w:r w:rsidRPr="00EE30C7" w:rsidDel="00303A24">
          <w:rPr>
            <w:rFonts w:ascii="Arial" w:hAnsi="Arial" w:cs="Arial"/>
            <w:sz w:val="18"/>
            <w:szCs w:val="18"/>
          </w:rPr>
          <w:delText xml:space="preserve">, bez ohledu na velikost jednotlivých podílů u výsledků, které vznikly ve spolupráci více subjektů. </w:delText>
        </w:r>
      </w:del>
    </w:p>
  </w:footnote>
  <w:footnote w:id="12">
    <w:p w14:paraId="5E8066F4" w14:textId="23917203" w:rsidR="00F86C6A" w:rsidRPr="00EE30C7" w:rsidDel="00BF45EC" w:rsidRDefault="00F86C6A" w:rsidP="00EE30C7">
      <w:pPr>
        <w:pStyle w:val="Textpoznpodarou"/>
        <w:jc w:val="both"/>
        <w:rPr>
          <w:del w:id="749" w:author="Auto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V souladu s britským hodnocením REF „Společenskou relevancí se rozumí vliv / změna / přínos</w:t>
      </w:r>
      <w:ins w:id="750" w:author="Rulíková Lucie" w:date="2025-05-14T12:07:00Z" w16du:dateUtc="2025-05-14T10:07:00Z">
        <w:r w:rsidR="00071003">
          <w:rPr>
            <w:rFonts w:ascii="Arial" w:hAnsi="Arial" w:cs="Arial"/>
            <w:sz w:val="18"/>
            <w:szCs w:val="18"/>
          </w:rPr>
          <w:t>,</w:t>
        </w:r>
      </w:ins>
      <w:r w:rsidRPr="00EE30C7">
        <w:rPr>
          <w:rFonts w:ascii="Arial" w:hAnsi="Arial" w:cs="Arial"/>
          <w:sz w:val="18"/>
          <w:szCs w:val="18"/>
        </w:rPr>
        <w:t xml:space="preserve"> a to v oblastech mimo akademickou sféru: ekonomika, společnost, kultura, veřejná správa / služby, zdraví, životní prostředí, kvalita života.“, England, Higher Funding Council of. "REF Impact." Higher Education Funding Council for England. Accessed July 23, 2018. </w:t>
      </w:r>
      <w:hyperlink r:id="rId3" w:history="1">
        <w:r w:rsidRPr="00EE30C7">
          <w:rPr>
            <w:rStyle w:val="Hypertextovodkaz"/>
            <w:rFonts w:ascii="Arial" w:hAnsi="Arial" w:cs="Arial"/>
            <w:sz w:val="18"/>
            <w:szCs w:val="18"/>
          </w:rPr>
          <w:t>http://www.hefce.ac.uk/rsrch/REFimpact/</w:t>
        </w:r>
      </w:hyperlink>
      <w:r w:rsidRPr="00EE30C7">
        <w:rPr>
          <w:rFonts w:ascii="Arial" w:hAnsi="Arial" w:cs="Arial"/>
          <w:sz w:val="18"/>
          <w:szCs w:val="18"/>
        </w:rPr>
        <w:t xml:space="preserve">. </w:t>
      </w:r>
    </w:p>
  </w:footnote>
  <w:footnote w:id="13">
    <w:p w14:paraId="69839050" w14:textId="0D8F913B" w:rsidR="00F86C6A" w:rsidRPr="00EE30C7" w:rsidRDefault="00F86C6A" w:rsidP="00EE30C7">
      <w:pPr>
        <w:pStyle w:val="Textpoznpodarou"/>
        <w:jc w:val="both"/>
        <w:rPr>
          <w:rFonts w:ascii="Arial" w:hAnsi="Arial" w:cs="Arial"/>
          <w:sz w:val="18"/>
          <w:szCs w:val="18"/>
        </w:rPr>
      </w:pPr>
      <w:ins w:id="801" w:author="Autor">
        <w:r w:rsidRPr="00EE30C7">
          <w:rPr>
            <w:rStyle w:val="Znakapoznpodarou"/>
            <w:rFonts w:ascii="Arial" w:hAnsi="Arial" w:cs="Arial"/>
            <w:sz w:val="18"/>
            <w:szCs w:val="18"/>
          </w:rPr>
          <w:footnoteRef/>
        </w:r>
        <w:r w:rsidRPr="00EE30C7">
          <w:rPr>
            <w:rFonts w:ascii="Arial" w:hAnsi="Arial" w:cs="Arial"/>
            <w:sz w:val="18"/>
            <w:szCs w:val="18"/>
          </w:rPr>
          <w:t xml:space="preserve"> Výraz "obor" je zde použit v obecném slova smyslu používaném v běžné vědecké komunikaci. Může odpovídat úrovni podrobnosti detailed FORD, WoS category apod.</w:t>
        </w:r>
      </w:ins>
    </w:p>
  </w:footnote>
  <w:footnote w:id="14">
    <w:p w14:paraId="592F5C9B" w14:textId="18D36D97" w:rsidR="00D868D5" w:rsidRPr="00EE30C7" w:rsidRDefault="00D868D5" w:rsidP="00EE30C7">
      <w:pPr>
        <w:pStyle w:val="Textpoznpodarou"/>
        <w:jc w:val="both"/>
        <w:rPr>
          <w:rFonts w:ascii="Arial" w:hAnsi="Arial" w:cs="Arial"/>
          <w:sz w:val="18"/>
          <w:szCs w:val="18"/>
        </w:rPr>
      </w:pPr>
      <w:ins w:id="817" w:author="Autor">
        <w:r w:rsidRPr="00EE30C7">
          <w:rPr>
            <w:rStyle w:val="Znakapoznpodarou"/>
            <w:rFonts w:ascii="Arial" w:hAnsi="Arial" w:cs="Arial"/>
            <w:sz w:val="18"/>
            <w:szCs w:val="18"/>
          </w:rPr>
          <w:footnoteRef/>
        </w:r>
        <w:r w:rsidRPr="00EE30C7">
          <w:rPr>
            <w:rFonts w:ascii="Arial" w:hAnsi="Arial" w:cs="Arial"/>
            <w:sz w:val="18"/>
            <w:szCs w:val="18"/>
          </w:rPr>
          <w:t xml:space="preserve"> U řady výsledků hodnocených podle kritéria společenská relevance uplatnění v praxi plně </w:t>
        </w:r>
        <w:r w:rsidRPr="00EE30C7">
          <w:rPr>
            <w:rFonts w:ascii="Arial" w:hAnsi="Arial" w:cs="Arial"/>
            <w:b/>
            <w:sz w:val="18"/>
            <w:szCs w:val="18"/>
          </w:rPr>
          <w:t>doložit nelze</w:t>
        </w:r>
        <w:r w:rsidRPr="00EE30C7">
          <w:rPr>
            <w:rFonts w:ascii="Arial" w:hAnsi="Arial" w:cs="Arial"/>
            <w:sz w:val="18"/>
            <w:szCs w:val="18"/>
          </w:rPr>
          <w:t xml:space="preserve">. Je ale žádoucí v anotaci </w:t>
        </w:r>
        <w:del w:id="818" w:author="Rulíková Lucie" w:date="2025-05-14T12:22:00Z" w16du:dateUtc="2025-05-14T10:22:00Z">
          <w:r w:rsidRPr="00EE30C7" w:rsidDel="00FC037E">
            <w:rPr>
              <w:rFonts w:ascii="Arial" w:hAnsi="Arial" w:cs="Arial"/>
              <w:sz w:val="18"/>
              <w:szCs w:val="18"/>
            </w:rPr>
            <w:delText xml:space="preserve">je </w:delText>
          </w:r>
        </w:del>
        <w:r w:rsidRPr="00EE30C7">
          <w:rPr>
            <w:rFonts w:ascii="Arial" w:hAnsi="Arial" w:cs="Arial"/>
            <w:sz w:val="18"/>
            <w:szCs w:val="18"/>
          </w:rPr>
          <w:t>vysvětlit a v doprovodných materiálech doložit to, co doložit lze, např. návrhy licenčních smluv, finanční aproximace, doporučující dopisy dokladující projevený zájem apod.</w:t>
        </w:r>
      </w:ins>
    </w:p>
  </w:footnote>
  <w:footnote w:id="15">
    <w:p w14:paraId="3D7F5CFC" w14:textId="6BD9E241" w:rsidR="00BE4D50" w:rsidRPr="00EE30C7" w:rsidRDefault="00BE4D50" w:rsidP="00EE30C7">
      <w:pPr>
        <w:pStyle w:val="Textpoznpodarou"/>
        <w:jc w:val="both"/>
        <w:rPr>
          <w:rFonts w:ascii="Arial" w:hAnsi="Arial" w:cs="Arial"/>
          <w:sz w:val="18"/>
          <w:szCs w:val="18"/>
        </w:rPr>
      </w:pPr>
      <w:ins w:id="823" w:author="Autor">
        <w:r w:rsidRPr="00EE30C7">
          <w:rPr>
            <w:rStyle w:val="Znakapoznpodarou"/>
            <w:rFonts w:ascii="Arial" w:hAnsi="Arial" w:cs="Arial"/>
            <w:sz w:val="18"/>
            <w:szCs w:val="18"/>
          </w:rPr>
          <w:footnoteRef/>
        </w:r>
        <w:r w:rsidRPr="00EE30C7">
          <w:rPr>
            <w:rFonts w:ascii="Arial" w:hAnsi="Arial" w:cs="Arial"/>
            <w:sz w:val="18"/>
            <w:szCs w:val="18"/>
          </w:rPr>
          <w:t xml:space="preserve"> Viz předchozí poznámka pod čarou.</w:t>
        </w:r>
      </w:ins>
    </w:p>
  </w:footnote>
  <w:footnote w:id="16">
    <w:p w14:paraId="7EFA9121" w14:textId="08943925"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Návazná identifikace </w:t>
      </w:r>
      <w:ins w:id="1056" w:author="Autor">
        <w:r w:rsidRPr="00EE30C7">
          <w:rPr>
            <w:rFonts w:ascii="Arial" w:hAnsi="Arial" w:cs="Arial"/>
            <w:sz w:val="18"/>
            <w:szCs w:val="18"/>
          </w:rPr>
          <w:t xml:space="preserve">percentilového </w:t>
        </w:r>
      </w:ins>
      <w:del w:id="1057" w:author="Autor">
        <w:r w:rsidRPr="00EE30C7" w:rsidDel="0017174D">
          <w:rPr>
            <w:rFonts w:ascii="Arial" w:hAnsi="Arial" w:cs="Arial"/>
            <w:sz w:val="18"/>
            <w:szCs w:val="18"/>
          </w:rPr>
          <w:delText xml:space="preserve">kvartilového </w:delText>
        </w:r>
      </w:del>
      <w:r w:rsidRPr="00EE30C7">
        <w:rPr>
          <w:rFonts w:ascii="Arial" w:hAnsi="Arial" w:cs="Arial"/>
          <w:sz w:val="18"/>
          <w:szCs w:val="18"/>
        </w:rPr>
        <w:t>zařazení výsledků se nemění, ale přejímá se z Reportu 1: Bibliometrie podle mezinárodní databáze.</w:t>
      </w:r>
    </w:p>
  </w:footnote>
  <w:footnote w:id="17">
    <w:p w14:paraId="23A8D0F5" w14:textId="285676F6" w:rsidR="00F86C6A" w:rsidRPr="00EE30C7" w:rsidRDefault="00F86C6A" w:rsidP="00EE30C7">
      <w:pPr>
        <w:pStyle w:val="Textpoznpodarou"/>
        <w:jc w:val="both"/>
        <w:rPr>
          <w:rFonts w:ascii="Arial" w:hAnsi="Arial" w:cs="Arial"/>
          <w:sz w:val="18"/>
          <w:szCs w:val="18"/>
        </w:rPr>
      </w:pPr>
      <w:ins w:id="1117" w:author="Autor">
        <w:r w:rsidRPr="00EE30C7">
          <w:rPr>
            <w:rStyle w:val="Znakapoznpodarou"/>
            <w:rFonts w:ascii="Arial" w:hAnsi="Arial" w:cs="Arial"/>
            <w:sz w:val="18"/>
            <w:szCs w:val="18"/>
          </w:rPr>
          <w:footnoteRef/>
        </w:r>
        <w:r w:rsidRPr="00EE30C7">
          <w:rPr>
            <w:rFonts w:ascii="Arial" w:hAnsi="Arial" w:cs="Arial"/>
            <w:sz w:val="18"/>
            <w:szCs w:val="18"/>
          </w:rPr>
          <w:t xml:space="preserve"> Zprávy se zveřejňují ve formátu pdf potažmo v</w:t>
        </w:r>
        <w:del w:id="1118" w:author="Rulíková Lucie" w:date="2025-05-14T14:19:00Z" w16du:dateUtc="2025-05-14T12:19:00Z">
          <w:r w:rsidRPr="00EE30C7" w:rsidDel="00314C18">
            <w:rPr>
              <w:rFonts w:ascii="Arial" w:hAnsi="Arial" w:cs="Arial"/>
              <w:sz w:val="18"/>
              <w:szCs w:val="18"/>
            </w:rPr>
            <w:delText xml:space="preserve"> </w:delText>
          </w:r>
        </w:del>
      </w:ins>
      <w:ins w:id="1119" w:author="Rulíková Lucie" w:date="2025-05-14T14:19:00Z" w16du:dateUtc="2025-05-14T12:19:00Z">
        <w:r w:rsidR="00314C18">
          <w:rPr>
            <w:rFonts w:ascii="Arial" w:hAnsi="Arial" w:cs="Arial"/>
            <w:sz w:val="18"/>
            <w:szCs w:val="18"/>
          </w:rPr>
          <w:t xml:space="preserve"> jiné </w:t>
        </w:r>
      </w:ins>
      <w:ins w:id="1120" w:author="Autor">
        <w:r w:rsidRPr="00EE30C7">
          <w:rPr>
            <w:rFonts w:ascii="Arial" w:hAnsi="Arial" w:cs="Arial"/>
            <w:sz w:val="18"/>
            <w:szCs w:val="18"/>
          </w:rPr>
          <w:t xml:space="preserve">elektronické formě. Data v rozsahu přípustném licenčními smlouvami s poskytovatelem dat </w:t>
        </w:r>
        <w:del w:id="1121" w:author="Rulíková Lucie" w:date="2025-05-14T14:18:00Z" w16du:dateUtc="2025-05-14T12:18:00Z">
          <w:r w:rsidRPr="00EE30C7" w:rsidDel="00314C18">
            <w:rPr>
              <w:rFonts w:ascii="Arial" w:hAnsi="Arial" w:cs="Arial"/>
              <w:sz w:val="18"/>
              <w:szCs w:val="18"/>
            </w:rPr>
            <w:delText>jsou a budo</w:delText>
          </w:r>
        </w:del>
      </w:ins>
      <w:ins w:id="1122" w:author="Rulíková Lucie" w:date="2025-05-14T14:18:00Z" w16du:dateUtc="2025-05-14T12:18:00Z">
        <w:r w:rsidR="00314C18">
          <w:rPr>
            <w:rFonts w:ascii="Arial" w:hAnsi="Arial" w:cs="Arial"/>
            <w:sz w:val="18"/>
            <w:szCs w:val="18"/>
          </w:rPr>
          <w:t>se</w:t>
        </w:r>
      </w:ins>
      <w:ins w:id="1123" w:author="Autor">
        <w:del w:id="1124" w:author="Rulíková Lucie" w:date="2025-05-14T14:18:00Z" w16du:dateUtc="2025-05-14T12:18:00Z">
          <w:r w:rsidRPr="00EE30C7" w:rsidDel="00314C18">
            <w:rPr>
              <w:rFonts w:ascii="Arial" w:hAnsi="Arial" w:cs="Arial"/>
              <w:sz w:val="18"/>
              <w:szCs w:val="18"/>
            </w:rPr>
            <w:delText>u</w:delText>
          </w:r>
        </w:del>
        <w:r w:rsidRPr="00EE30C7">
          <w:rPr>
            <w:rFonts w:ascii="Arial" w:hAnsi="Arial" w:cs="Arial"/>
            <w:sz w:val="18"/>
            <w:szCs w:val="18"/>
          </w:rPr>
          <w:t xml:space="preserve"> zveřejň</w:t>
        </w:r>
        <w:del w:id="1125" w:author="Rulíková Lucie" w:date="2025-05-14T14:18:00Z" w16du:dateUtc="2025-05-14T12:18:00Z">
          <w:r w:rsidRPr="00EE30C7" w:rsidDel="00314C18">
            <w:rPr>
              <w:rFonts w:ascii="Arial" w:hAnsi="Arial" w:cs="Arial"/>
              <w:sz w:val="18"/>
              <w:szCs w:val="18"/>
            </w:rPr>
            <w:delText>ována</w:delText>
          </w:r>
        </w:del>
      </w:ins>
      <w:ins w:id="1126" w:author="Rulíková Lucie" w:date="2025-05-14T14:18:00Z" w16du:dateUtc="2025-05-14T12:18:00Z">
        <w:r w:rsidR="00314C18">
          <w:rPr>
            <w:rFonts w:ascii="Arial" w:hAnsi="Arial" w:cs="Arial"/>
            <w:sz w:val="18"/>
            <w:szCs w:val="18"/>
          </w:rPr>
          <w:t>ují</w:t>
        </w:r>
      </w:ins>
      <w:ins w:id="1127" w:author="Autor">
        <w:r w:rsidRPr="00EE30C7">
          <w:rPr>
            <w:rFonts w:ascii="Arial" w:hAnsi="Arial" w:cs="Arial"/>
            <w:sz w:val="18"/>
            <w:szCs w:val="18"/>
          </w:rPr>
          <w:t xml:space="preserve"> ve formátu xlsx.</w:t>
        </w:r>
      </w:ins>
    </w:p>
  </w:footnote>
  <w:footnote w:id="18">
    <w:p w14:paraId="5C223130" w14:textId="77777777" w:rsidR="00F86C6A" w:rsidRPr="00EE30C7" w:rsidRDefault="00F86C6A" w:rsidP="00EE30C7">
      <w:pPr>
        <w:pStyle w:val="Textpoznpodarou"/>
        <w:jc w:val="both"/>
        <w:rPr>
          <w:ins w:id="1170" w:author="Autor"/>
          <w:rFonts w:ascii="Arial" w:hAnsi="Arial" w:cs="Arial"/>
          <w:sz w:val="18"/>
          <w:szCs w:val="18"/>
        </w:rPr>
      </w:pPr>
      <w:ins w:id="1171" w:author="Autor">
        <w:r w:rsidRPr="00EE30C7">
          <w:rPr>
            <w:rStyle w:val="Znakapoznpodarou"/>
            <w:rFonts w:ascii="Arial" w:hAnsi="Arial" w:cs="Arial"/>
            <w:sz w:val="18"/>
            <w:szCs w:val="18"/>
          </w:rPr>
          <w:footnoteRef/>
        </w:r>
        <w:r w:rsidRPr="00EE30C7">
          <w:rPr>
            <w:rFonts w:ascii="Arial" w:hAnsi="Arial" w:cs="Arial"/>
            <w:sz w:val="18"/>
            <w:szCs w:val="18"/>
          </w:rPr>
          <w:t xml:space="preserve"> Podle terminologie příslušného poskytovatele.</w:t>
        </w:r>
      </w:ins>
    </w:p>
  </w:footnote>
  <w:footnote w:id="19">
    <w:p w14:paraId="3B7CF1A6" w14:textId="5EC44564" w:rsidR="00F86C6A" w:rsidRPr="00EE30C7" w:rsidRDefault="00F86C6A" w:rsidP="00EE30C7">
      <w:pPr>
        <w:pStyle w:val="Textpoznpodarou"/>
        <w:jc w:val="both"/>
        <w:rPr>
          <w:rFonts w:ascii="Arial" w:hAnsi="Arial" w:cs="Arial"/>
          <w:sz w:val="18"/>
          <w:szCs w:val="18"/>
        </w:rPr>
      </w:pPr>
      <w:ins w:id="1189" w:author="Autor">
        <w:r w:rsidRPr="00EE30C7">
          <w:rPr>
            <w:rStyle w:val="Znakapoznpodarou"/>
            <w:rFonts w:ascii="Arial" w:hAnsi="Arial" w:cs="Arial"/>
            <w:sz w:val="18"/>
            <w:szCs w:val="18"/>
          </w:rPr>
          <w:footnoteRef/>
        </w:r>
        <w:r w:rsidRPr="00EE30C7">
          <w:rPr>
            <w:rFonts w:ascii="Arial" w:hAnsi="Arial" w:cs="Arial"/>
            <w:sz w:val="18"/>
            <w:szCs w:val="18"/>
          </w:rPr>
          <w:t xml:space="preserve"> Resp. protokol z hodnocení výzkumných organizací poskytovatelem, podle terminologie příslušného poskytovatele.</w:t>
        </w:r>
      </w:ins>
    </w:p>
  </w:footnote>
  <w:footnote w:id="20">
    <w:p w14:paraId="0EAE78CE" w14:textId="33B6FBFA" w:rsidR="00F86C6A" w:rsidRPr="00EE30C7" w:rsidRDefault="00F86C6A" w:rsidP="00EE30C7">
      <w:pPr>
        <w:pStyle w:val="Textpoznpodarou"/>
        <w:jc w:val="both"/>
        <w:rPr>
          <w:rFonts w:ascii="Arial" w:hAnsi="Arial" w:cs="Arial"/>
          <w:sz w:val="18"/>
          <w:szCs w:val="18"/>
        </w:rPr>
      </w:pPr>
      <w:ins w:id="1270" w:author="Autor">
        <w:r w:rsidRPr="00EE30C7">
          <w:rPr>
            <w:rStyle w:val="Znakapoznpodarou"/>
            <w:rFonts w:ascii="Arial" w:hAnsi="Arial" w:cs="Arial"/>
            <w:sz w:val="18"/>
            <w:szCs w:val="18"/>
          </w:rPr>
          <w:footnoteRef/>
        </w:r>
        <w:r w:rsidRPr="00EE30C7">
          <w:rPr>
            <w:rFonts w:ascii="Arial" w:hAnsi="Arial" w:cs="Arial"/>
            <w:sz w:val="18"/>
            <w:szCs w:val="18"/>
          </w:rPr>
          <w:t xml:space="preserve"> Hodnocená jednotka může být pro každý modul definována různě, vět</w:t>
        </w:r>
        <w:r w:rsidR="002337E2" w:rsidRPr="00EE30C7">
          <w:rPr>
            <w:rFonts w:ascii="Arial" w:hAnsi="Arial" w:cs="Arial"/>
            <w:sz w:val="18"/>
            <w:szCs w:val="18"/>
          </w:rPr>
          <w:t>š</w:t>
        </w:r>
        <w:r w:rsidRPr="00EE30C7">
          <w:rPr>
            <w:rFonts w:ascii="Arial" w:hAnsi="Arial" w:cs="Arial"/>
            <w:sz w:val="18"/>
            <w:szCs w:val="18"/>
          </w:rPr>
          <w:t>inou se tím míní úroveň IČ</w:t>
        </w:r>
        <w:r w:rsidR="00644006" w:rsidRPr="00EE30C7">
          <w:rPr>
            <w:rFonts w:ascii="Arial" w:hAnsi="Arial" w:cs="Arial"/>
            <w:sz w:val="18"/>
            <w:szCs w:val="18"/>
          </w:rPr>
          <w:t>. V případě VŠ se může jednat až o úroveň organizačních jednotek (fakult) nebo v případě AV ČR o úroveň týmů</w:t>
        </w:r>
        <w:r w:rsidRPr="00EE30C7">
          <w:rPr>
            <w:rFonts w:ascii="Arial" w:hAnsi="Arial" w:cs="Arial"/>
            <w:sz w:val="18"/>
            <w:szCs w:val="18"/>
          </w:rPr>
          <w:t>.</w:t>
        </w:r>
      </w:ins>
    </w:p>
  </w:footnote>
  <w:footnote w:id="21">
    <w:p w14:paraId="6FB2DBA6" w14:textId="67D7B140" w:rsidR="00F86C6A" w:rsidRPr="00EE30C7" w:rsidRDefault="00F86C6A" w:rsidP="00EE30C7">
      <w:pPr>
        <w:pStyle w:val="Textpoznpodarou"/>
        <w:jc w:val="both"/>
        <w:rPr>
          <w:rFonts w:ascii="Arial" w:hAnsi="Arial" w:cs="Arial"/>
          <w:sz w:val="18"/>
          <w:szCs w:val="18"/>
        </w:rPr>
      </w:pPr>
      <w:ins w:id="1280" w:author="Autor">
        <w:r w:rsidRPr="00EE30C7">
          <w:rPr>
            <w:rStyle w:val="Znakapoznpodarou"/>
            <w:rFonts w:ascii="Arial" w:hAnsi="Arial" w:cs="Arial"/>
            <w:sz w:val="18"/>
            <w:szCs w:val="18"/>
          </w:rPr>
          <w:footnoteRef/>
        </w:r>
        <w:r w:rsidRPr="00EE30C7">
          <w:rPr>
            <w:rFonts w:ascii="Arial" w:hAnsi="Arial" w:cs="Arial"/>
            <w:sz w:val="18"/>
            <w:szCs w:val="18"/>
          </w:rPr>
          <w:t xml:space="preserve"> Poskytovatel může hodnotit Moduly 3-5 odděleně, podkladem pro tripartitu je jejich agregace.</w:t>
        </w:r>
      </w:ins>
    </w:p>
  </w:footnote>
  <w:footnote w:id="22">
    <w:p w14:paraId="1BA9312A" w14:textId="77777777"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Není-li poskytovatel totožný se zřizovatelem, je přizván i zástupce zřizovatele.</w:t>
      </w:r>
    </w:p>
  </w:footnote>
  <w:footnote w:id="23">
    <w:p w14:paraId="313B4687" w14:textId="77777777" w:rsidR="00167445" w:rsidRPr="00EE30C7" w:rsidRDefault="00167445"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Pokud pětiletý cyklus pro danou VO končí v roce 2027, měl by poskytovatel provést na konci roku 2027 či na začátku roku 2028 hodnocení v M3-M5 tak, aby následně proběhla kompletní tripartita, tedy agregace hodnocení ve všech modulech. Pokud harmonogram poskytovatele stanoví, že například v listopadu 2027 vyhlásí výzvu a v lednu 2028 provede vstupní hodnocení VO pro období 2028-2032 (a zároveň hodnocení plnění koncepce za období 2023-2027), může počítat s tím, že se tripartita uskuteční v pro něj potřebném termínu, tedy např. v únoru 2028, aby mohl výsledek kompletního hodnocení zapracovat do vydání rozhodnutí o IP DKRVO na další pětileté období.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C115" w14:textId="74C1875A" w:rsidR="00F86C6A" w:rsidRDefault="00000000">
    <w:pPr>
      <w:pStyle w:val="Zhlav"/>
    </w:pPr>
    <w:r>
      <w:rPr>
        <w:noProof/>
      </w:rPr>
      <w:pict w14:anchorId="58F2C6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39297" o:spid="_x0000_s1026" type="#_x0000_t136" style="position:absolute;margin-left:0;margin-top:0;width:511.45pt;height:127.85pt;rotation:315;z-index:-251655168;mso-position-horizontal:center;mso-position-horizontal-relative:margin;mso-position-vertical:center;mso-position-vertical-relative:margin" o:allowincell="f" fillcolor="silver" stroked="f">
          <v:fill opacity=".5"/>
          <v:textpath style="font-family:&quot;Calibri&quot;;font-size:1pt" string="INTERNÍ 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F3B95" w14:textId="3A35F8C4" w:rsidR="00F86C6A" w:rsidRPr="00B2298B" w:rsidRDefault="00F86C6A" w:rsidP="001E22BC">
    <w:pPr>
      <w:tabs>
        <w:tab w:val="center" w:pos="4536"/>
        <w:tab w:val="right" w:pos="9072"/>
      </w:tabs>
      <w:spacing w:after="0" w:line="240" w:lineRule="auto"/>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66A43" w14:textId="0BE3C56C" w:rsidR="00F86C6A" w:rsidRDefault="00000000">
    <w:pPr>
      <w:pStyle w:val="Zhlav"/>
    </w:pPr>
    <w:r>
      <w:rPr>
        <w:noProof/>
      </w:rPr>
      <w:pict w14:anchorId="19B690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39296" o:spid="_x0000_s1025" type="#_x0000_t136" style="position:absolute;margin-left:0;margin-top:0;width:511.45pt;height:127.85pt;rotation:315;z-index:-251657216;mso-position-horizontal:center;mso-position-horizontal-relative:margin;mso-position-vertical:center;mso-position-vertical-relative:margin" o:allowincell="f" fillcolor="silver" stroked="f">
          <v:fill opacity=".5"/>
          <v:textpath style="font-family:&quot;Calibri&quot;;font-size:1pt" string="INTERNÍ 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7EE22" w14:textId="5835ABB5" w:rsidR="00F86C6A" w:rsidRPr="000E0D78" w:rsidRDefault="00F86C6A" w:rsidP="000E0D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48EFB80"/>
    <w:lvl w:ilvl="0">
      <w:start w:val="1"/>
      <w:numFmt w:val="decimal"/>
      <w:isLgl/>
      <w:lvlText w:val="(%1)"/>
      <w:lvlJc w:val="left"/>
      <w:pPr>
        <w:tabs>
          <w:tab w:val="left" w:pos="782"/>
        </w:tabs>
        <w:ind w:firstLine="425"/>
      </w:pPr>
      <w:rPr>
        <w:rFonts w:cs="Times New Roman"/>
      </w:rPr>
    </w:lvl>
    <w:lvl w:ilvl="1">
      <w:start w:val="1"/>
      <w:numFmt w:val="lowerLetter"/>
      <w:lvlText w:val="%2)"/>
      <w:lvlJc w:val="left"/>
      <w:pPr>
        <w:tabs>
          <w:tab w:val="left" w:pos="425"/>
        </w:tabs>
        <w:ind w:left="425" w:hanging="425"/>
      </w:pPr>
      <w:rPr>
        <w:rFonts w:cs="Times New Roman"/>
      </w:rPr>
    </w:lvl>
    <w:lvl w:ilvl="2">
      <w:start w:val="1"/>
      <w:numFmt w:val="decimal"/>
      <w:isLgl/>
      <w:lvlText w:val="%3."/>
      <w:lvlJc w:val="left"/>
      <w:pPr>
        <w:tabs>
          <w:tab w:val="left" w:pos="850"/>
        </w:tabs>
        <w:ind w:left="850" w:hanging="425"/>
      </w:pPr>
      <w:rPr>
        <w:rFonts w:cs="Times New Roman"/>
      </w:rPr>
    </w:lvl>
    <w:lvl w:ilvl="3">
      <w:start w:val="1"/>
      <w:numFmt w:val="decimal"/>
      <w:lvlText w:val="(%4)"/>
      <w:lvlJc w:val="left"/>
      <w:pPr>
        <w:tabs>
          <w:tab w:val="left" w:pos="1440"/>
        </w:tabs>
        <w:ind w:left="1440" w:hanging="360"/>
      </w:pPr>
      <w:rPr>
        <w:rFonts w:cs="Times New Roman"/>
      </w:rPr>
    </w:lvl>
    <w:lvl w:ilvl="4">
      <w:start w:val="1"/>
      <w:numFmt w:val="lowerLetter"/>
      <w:lvlText w:val="(%5)"/>
      <w:lvlJc w:val="left"/>
      <w:pPr>
        <w:tabs>
          <w:tab w:val="left" w:pos="1800"/>
        </w:tabs>
        <w:ind w:left="1800" w:hanging="360"/>
      </w:pPr>
      <w:rPr>
        <w:rFonts w:cs="Times New Roman"/>
      </w:rPr>
    </w:lvl>
    <w:lvl w:ilvl="5">
      <w:start w:val="1"/>
      <w:numFmt w:val="lowerRoman"/>
      <w:lvlText w:val="(%6)"/>
      <w:lvlJc w:val="left"/>
      <w:pPr>
        <w:tabs>
          <w:tab w:val="left" w:pos="2520"/>
        </w:tabs>
        <w:ind w:left="2160" w:hanging="360"/>
      </w:pPr>
      <w:rPr>
        <w:rFonts w:cs="Times New Roman"/>
      </w:rPr>
    </w:lvl>
    <w:lvl w:ilvl="6">
      <w:start w:val="1"/>
      <w:numFmt w:val="decimal"/>
      <w:pStyle w:val="Textodstavce"/>
      <w:lvlText w:val="(%7)"/>
      <w:lvlJc w:val="left"/>
      <w:pPr>
        <w:tabs>
          <w:tab w:val="left" w:pos="785"/>
        </w:tabs>
        <w:ind w:firstLine="425"/>
      </w:pPr>
      <w:rPr>
        <w:rFonts w:cs="Times New Roman"/>
      </w:rPr>
    </w:lvl>
    <w:lvl w:ilvl="7">
      <w:start w:val="1"/>
      <w:numFmt w:val="lowerLetter"/>
      <w:pStyle w:val="Textpsmene"/>
      <w:lvlText w:val="%8)"/>
      <w:lvlJc w:val="left"/>
      <w:pPr>
        <w:tabs>
          <w:tab w:val="left" w:pos="425"/>
        </w:tabs>
        <w:ind w:left="425" w:hanging="425"/>
      </w:pPr>
      <w:rPr>
        <w:rFonts w:cs="Times New Roman"/>
      </w:rPr>
    </w:lvl>
    <w:lvl w:ilvl="8">
      <w:start w:val="1"/>
      <w:numFmt w:val="decimal"/>
      <w:pStyle w:val="Textbodu"/>
      <w:lvlText w:val="%9."/>
      <w:lvlJc w:val="left"/>
      <w:pPr>
        <w:tabs>
          <w:tab w:val="left" w:pos="851"/>
        </w:tabs>
        <w:ind w:left="851" w:hanging="426"/>
      </w:pPr>
      <w:rPr>
        <w:rFonts w:cs="Times New Roman"/>
      </w:rPr>
    </w:lvl>
  </w:abstractNum>
  <w:abstractNum w:abstractNumId="1" w15:restartNumberingAfterBreak="0">
    <w:nsid w:val="00000005"/>
    <w:multiLevelType w:val="singleLevel"/>
    <w:tmpl w:val="04769176"/>
    <w:lvl w:ilvl="0">
      <w:start w:val="1"/>
      <w:numFmt w:val="bullet"/>
      <w:pStyle w:val="Seznamsodrkami"/>
      <w:lvlText w:val=""/>
      <w:lvlJc w:val="left"/>
      <w:pPr>
        <w:tabs>
          <w:tab w:val="left" w:pos="360"/>
        </w:tabs>
        <w:ind w:left="360" w:hanging="360"/>
      </w:pPr>
      <w:rPr>
        <w:rFonts w:ascii="Symbol" w:hAnsi="Symbol" w:hint="default"/>
      </w:rPr>
    </w:lvl>
  </w:abstractNum>
  <w:abstractNum w:abstractNumId="2" w15:restartNumberingAfterBreak="0">
    <w:nsid w:val="0000000E"/>
    <w:multiLevelType w:val="hybridMultilevel"/>
    <w:tmpl w:val="FAA07F2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00001A"/>
    <w:multiLevelType w:val="multilevel"/>
    <w:tmpl w:val="00000012"/>
    <w:name w:val="WW8Num22"/>
    <w:lvl w:ilvl="0">
      <w:start w:val="1"/>
      <w:numFmt w:val="lowerLetter"/>
      <w:lvlText w:val="%1)"/>
      <w:lvlJc w:val="left"/>
      <w:pPr>
        <w:tabs>
          <w:tab w:val="left" w:pos="0"/>
        </w:tabs>
        <w:ind w:left="1684" w:hanging="975"/>
      </w:pPr>
    </w:lvl>
    <w:lvl w:ilvl="1">
      <w:start w:val="1"/>
      <w:numFmt w:val="lowerLetter"/>
      <w:lvlText w:val="%2)"/>
      <w:lvlJc w:val="left"/>
      <w:pPr>
        <w:tabs>
          <w:tab w:val="left" w:pos="1789"/>
        </w:tabs>
        <w:ind w:left="1789" w:hanging="360"/>
      </w:pPr>
    </w:lvl>
    <w:lvl w:ilvl="2">
      <w:start w:val="1"/>
      <w:numFmt w:val="lowerRoman"/>
      <w:lvlText w:val="%3."/>
      <w:lvlJc w:val="left"/>
      <w:pPr>
        <w:tabs>
          <w:tab w:val="left" w:pos="0"/>
        </w:tabs>
        <w:ind w:left="2509" w:hanging="180"/>
      </w:pPr>
    </w:lvl>
    <w:lvl w:ilvl="3">
      <w:start w:val="1"/>
      <w:numFmt w:val="decimal"/>
      <w:lvlText w:val="%4."/>
      <w:lvlJc w:val="left"/>
      <w:pPr>
        <w:tabs>
          <w:tab w:val="left" w:pos="0"/>
        </w:tabs>
        <w:ind w:left="3229" w:hanging="360"/>
      </w:pPr>
    </w:lvl>
    <w:lvl w:ilvl="4">
      <w:start w:val="1"/>
      <w:numFmt w:val="lowerLetter"/>
      <w:lvlText w:val="%5."/>
      <w:lvlJc w:val="left"/>
      <w:pPr>
        <w:tabs>
          <w:tab w:val="left" w:pos="0"/>
        </w:tabs>
        <w:ind w:left="3949" w:hanging="360"/>
      </w:pPr>
    </w:lvl>
    <w:lvl w:ilvl="5">
      <w:start w:val="1"/>
      <w:numFmt w:val="lowerRoman"/>
      <w:lvlText w:val="%6."/>
      <w:lvlJc w:val="left"/>
      <w:pPr>
        <w:tabs>
          <w:tab w:val="left" w:pos="0"/>
        </w:tabs>
        <w:ind w:left="4669" w:hanging="180"/>
      </w:pPr>
    </w:lvl>
    <w:lvl w:ilvl="6">
      <w:start w:val="1"/>
      <w:numFmt w:val="decimal"/>
      <w:lvlText w:val="%7."/>
      <w:lvlJc w:val="left"/>
      <w:pPr>
        <w:tabs>
          <w:tab w:val="left" w:pos="0"/>
        </w:tabs>
        <w:ind w:left="5389" w:hanging="360"/>
      </w:pPr>
    </w:lvl>
    <w:lvl w:ilvl="7">
      <w:start w:val="1"/>
      <w:numFmt w:val="lowerLetter"/>
      <w:lvlText w:val="%8."/>
      <w:lvlJc w:val="left"/>
      <w:pPr>
        <w:tabs>
          <w:tab w:val="left" w:pos="0"/>
        </w:tabs>
        <w:ind w:left="6109" w:hanging="360"/>
      </w:pPr>
    </w:lvl>
    <w:lvl w:ilvl="8">
      <w:start w:val="1"/>
      <w:numFmt w:val="lowerRoman"/>
      <w:lvlText w:val="%9."/>
      <w:lvlJc w:val="left"/>
      <w:pPr>
        <w:tabs>
          <w:tab w:val="left" w:pos="0"/>
        </w:tabs>
        <w:ind w:left="6829" w:hanging="180"/>
      </w:pPr>
    </w:lvl>
  </w:abstractNum>
  <w:abstractNum w:abstractNumId="4" w15:restartNumberingAfterBreak="0">
    <w:nsid w:val="0000001D"/>
    <w:multiLevelType w:val="multilevel"/>
    <w:tmpl w:val="CFE8B660"/>
    <w:lvl w:ilvl="0">
      <w:start w:val="1"/>
      <w:numFmt w:val="decimal"/>
      <w:pStyle w:val="Nadpis1"/>
      <w:lvlText w:val="%1."/>
      <w:lvlJc w:val="left"/>
      <w:pPr>
        <w:ind w:left="432" w:hanging="432"/>
      </w:pPr>
      <w:rPr>
        <w:rFonts w:hint="default"/>
        <w:color w:val="0070C0"/>
      </w:rPr>
    </w:lvl>
    <w:lvl w:ilvl="1">
      <w:start w:val="1"/>
      <w:numFmt w:val="decimal"/>
      <w:pStyle w:val="Nadpis2"/>
      <w:lvlText w:val="%1.%2"/>
      <w:lvlJc w:val="left"/>
      <w:pPr>
        <w:ind w:left="6805" w:hanging="2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578" w:hanging="720"/>
      </w:pPr>
      <w:rPr>
        <w:rFonts w:hint="default"/>
        <w:color w:val="0070C0"/>
      </w:rPr>
    </w:lvl>
    <w:lvl w:ilvl="3">
      <w:start w:val="1"/>
      <w:numFmt w:val="decimal"/>
      <w:pStyle w:val="Nadpis4"/>
      <w:lvlText w:val="%1.%2.%3.%4"/>
      <w:lvlJc w:val="left"/>
      <w:pPr>
        <w:ind w:left="9795"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00305F79"/>
    <w:multiLevelType w:val="hybridMultilevel"/>
    <w:tmpl w:val="E62A5A5C"/>
    <w:lvl w:ilvl="0" w:tplc="FCF4B738">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1827962"/>
    <w:multiLevelType w:val="hybridMultilevel"/>
    <w:tmpl w:val="EF121AFE"/>
    <w:lvl w:ilvl="0" w:tplc="FCF4B738">
      <w:numFmt w:val="bullet"/>
      <w:lvlText w:val="-"/>
      <w:lvlJc w:val="left"/>
      <w:pPr>
        <w:ind w:left="360" w:hanging="360"/>
      </w:pPr>
      <w:rPr>
        <w:rFonts w:ascii="Calibri" w:eastAsiaTheme="minorHAnsi" w:hAnsi="Calibri" w:cs="Calibri"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1D90A24"/>
    <w:multiLevelType w:val="hybridMultilevel"/>
    <w:tmpl w:val="858E2DE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5751510"/>
    <w:multiLevelType w:val="hybridMultilevel"/>
    <w:tmpl w:val="8690CE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7EF1E68"/>
    <w:multiLevelType w:val="hybridMultilevel"/>
    <w:tmpl w:val="428683C2"/>
    <w:lvl w:ilvl="0" w:tplc="04050013">
      <w:start w:val="1"/>
      <w:numFmt w:val="upperRoman"/>
      <w:lvlText w:val="%1."/>
      <w:lvlJc w:val="righ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080025E8"/>
    <w:multiLevelType w:val="hybridMultilevel"/>
    <w:tmpl w:val="D63656AC"/>
    <w:lvl w:ilvl="0" w:tplc="FCF4B738">
      <w:numFmt w:val="bullet"/>
      <w:lvlText w:val="-"/>
      <w:lvlJc w:val="left"/>
      <w:pPr>
        <w:ind w:left="360" w:hanging="360"/>
      </w:pPr>
      <w:rPr>
        <w:rFonts w:ascii="Calibri" w:eastAsiaTheme="minorHAnsi" w:hAnsi="Calibri" w:cs="Calibri" w:hint="default"/>
        <w:color w:val="auto"/>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0C321917"/>
    <w:multiLevelType w:val="hybridMultilevel"/>
    <w:tmpl w:val="728834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FF14BD2"/>
    <w:multiLevelType w:val="hybridMultilevel"/>
    <w:tmpl w:val="D51C2A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B775D49"/>
    <w:multiLevelType w:val="hybridMultilevel"/>
    <w:tmpl w:val="EFA88542"/>
    <w:lvl w:ilvl="0" w:tplc="FCF4B73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F10E61"/>
    <w:multiLevelType w:val="hybridMultilevel"/>
    <w:tmpl w:val="1A94E780"/>
    <w:lvl w:ilvl="0" w:tplc="77EADBFE">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C52B8B"/>
    <w:multiLevelType w:val="hybridMultilevel"/>
    <w:tmpl w:val="DBD05848"/>
    <w:lvl w:ilvl="0" w:tplc="D35CF822">
      <w:start w:val="1"/>
      <w:numFmt w:val="upperRoman"/>
      <w:lvlText w:val="%1."/>
      <w:lvlJc w:val="left"/>
      <w:pPr>
        <w:ind w:left="862" w:hanging="720"/>
      </w:pPr>
      <w:rPr>
        <w:rFonts w:hint="default"/>
        <w:u w:val="singl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324DAE"/>
    <w:multiLevelType w:val="hybridMultilevel"/>
    <w:tmpl w:val="A07C5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B15299"/>
    <w:multiLevelType w:val="hybridMultilevel"/>
    <w:tmpl w:val="1CB0CD80"/>
    <w:lvl w:ilvl="0" w:tplc="FCF4B738">
      <w:numFmt w:val="bullet"/>
      <w:lvlText w:val="-"/>
      <w:lvlJc w:val="left"/>
      <w:pPr>
        <w:ind w:left="360" w:hanging="360"/>
      </w:pPr>
      <w:rPr>
        <w:rFonts w:ascii="Calibri" w:eastAsiaTheme="minorHAnsi" w:hAnsi="Calibri" w:cs="Calibri" w:hint="default"/>
        <w:color w:val="auto"/>
      </w:rPr>
    </w:lvl>
    <w:lvl w:ilvl="1" w:tplc="FCF4B738">
      <w:numFmt w:val="bullet"/>
      <w:lvlText w:val="-"/>
      <w:lvlJc w:val="left"/>
      <w:pPr>
        <w:ind w:left="1080" w:hanging="360"/>
      </w:pPr>
      <w:rPr>
        <w:rFonts w:ascii="Calibri" w:eastAsiaTheme="minorHAnsi" w:hAnsi="Calibri" w:cs="Calibri"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BA22751"/>
    <w:multiLevelType w:val="hybridMultilevel"/>
    <w:tmpl w:val="D25008B8"/>
    <w:lvl w:ilvl="0" w:tplc="0405000F">
      <w:start w:val="1"/>
      <w:numFmt w:val="decimal"/>
      <w:lvlText w:val="%1."/>
      <w:lvlJc w:val="left"/>
      <w:pPr>
        <w:ind w:left="360" w:hanging="360"/>
      </w:pPr>
      <w:rPr>
        <w:rFonts w:hint="default"/>
        <w:color w:val="auto"/>
      </w:rPr>
    </w:lvl>
    <w:lvl w:ilvl="1" w:tplc="FFFFFFFF">
      <w:numFmt w:val="bullet"/>
      <w:lvlText w:val="-"/>
      <w:lvlJc w:val="left"/>
      <w:pPr>
        <w:ind w:left="1080" w:hanging="360"/>
      </w:pPr>
      <w:rPr>
        <w:rFonts w:ascii="Calibri" w:eastAsiaTheme="minorHAnsi" w:hAnsi="Calibri" w:cs="Calibri"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BC142A0"/>
    <w:multiLevelType w:val="hybridMultilevel"/>
    <w:tmpl w:val="53FC5E5C"/>
    <w:lvl w:ilvl="0" w:tplc="04050001">
      <w:start w:val="1"/>
      <w:numFmt w:val="bullet"/>
      <w:lvlText w:val=""/>
      <w:lvlJc w:val="left"/>
      <w:pPr>
        <w:ind w:left="1080" w:hanging="360"/>
      </w:pPr>
      <w:rPr>
        <w:rFonts w:ascii="Symbol" w:hAnsi="Symbol" w:hint="default"/>
      </w:rPr>
    </w:lvl>
    <w:lvl w:ilvl="1" w:tplc="04050001">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2C683ABD"/>
    <w:multiLevelType w:val="hybridMultilevel"/>
    <w:tmpl w:val="2642F71A"/>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2D01309A"/>
    <w:multiLevelType w:val="hybridMultilevel"/>
    <w:tmpl w:val="7BCEEF94"/>
    <w:lvl w:ilvl="0" w:tplc="04050001">
      <w:start w:val="1"/>
      <w:numFmt w:val="bullet"/>
      <w:lvlText w:val=""/>
      <w:lvlJc w:val="left"/>
      <w:pPr>
        <w:ind w:left="360" w:hanging="360"/>
      </w:pPr>
      <w:rPr>
        <w:rFonts w:ascii="Symbol" w:hAnsi="Symbol" w:hint="default"/>
      </w:rPr>
    </w:lvl>
    <w:lvl w:ilvl="1" w:tplc="FCF4B738">
      <w:numFmt w:val="bullet"/>
      <w:lvlText w:val="-"/>
      <w:lvlJc w:val="left"/>
      <w:pPr>
        <w:ind w:left="1080" w:hanging="360"/>
      </w:pPr>
      <w:rPr>
        <w:rFonts w:ascii="Calibri" w:eastAsiaTheme="minorHAnsi" w:hAnsi="Calibri" w:cs="Calibri"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46A7FA4"/>
    <w:multiLevelType w:val="hybridMultilevel"/>
    <w:tmpl w:val="29C6F282"/>
    <w:lvl w:ilvl="0" w:tplc="0405000F">
      <w:start w:val="1"/>
      <w:numFmt w:val="decimal"/>
      <w:lvlText w:val="%1."/>
      <w:lvlJc w:val="left"/>
      <w:pPr>
        <w:ind w:left="360" w:hanging="360"/>
      </w:pPr>
      <w:rPr>
        <w:rFonts w:hint="default"/>
        <w:color w:val="auto"/>
      </w:rPr>
    </w:lvl>
    <w:lvl w:ilvl="1" w:tplc="FFFFFFFF">
      <w:numFmt w:val="bullet"/>
      <w:lvlText w:val="-"/>
      <w:lvlJc w:val="left"/>
      <w:pPr>
        <w:ind w:left="1080" w:hanging="360"/>
      </w:pPr>
      <w:rPr>
        <w:rFonts w:ascii="Calibri" w:eastAsiaTheme="minorHAnsi" w:hAnsi="Calibri" w:cs="Calibri"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35DE52FE"/>
    <w:multiLevelType w:val="hybridMultilevel"/>
    <w:tmpl w:val="4A0C0350"/>
    <w:lvl w:ilvl="0" w:tplc="FCF4B738">
      <w:numFmt w:val="bullet"/>
      <w:lvlText w:val="-"/>
      <w:lvlJc w:val="left"/>
      <w:pPr>
        <w:ind w:left="360" w:hanging="360"/>
      </w:pPr>
      <w:rPr>
        <w:rFonts w:ascii="Calibri" w:eastAsiaTheme="minorHAnsi" w:hAnsi="Calibri" w:cs="Calibri" w:hint="default"/>
        <w:color w:val="auto"/>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36191328"/>
    <w:multiLevelType w:val="hybridMultilevel"/>
    <w:tmpl w:val="04FE05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B62B8E"/>
    <w:multiLevelType w:val="hybridMultilevel"/>
    <w:tmpl w:val="231C3800"/>
    <w:lvl w:ilvl="0" w:tplc="FCF4B738">
      <w:numFmt w:val="bullet"/>
      <w:lvlText w:val="-"/>
      <w:lvlJc w:val="left"/>
      <w:pPr>
        <w:ind w:left="360" w:hanging="360"/>
      </w:pPr>
      <w:rPr>
        <w:rFonts w:ascii="Calibri" w:eastAsiaTheme="minorHAnsi" w:hAnsi="Calibri" w:cs="Calibri"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A190024"/>
    <w:multiLevelType w:val="hybridMultilevel"/>
    <w:tmpl w:val="4C886B0C"/>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3CBD617B"/>
    <w:multiLevelType w:val="hybridMultilevel"/>
    <w:tmpl w:val="E1B22560"/>
    <w:lvl w:ilvl="0" w:tplc="11F09808">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E102A49"/>
    <w:multiLevelType w:val="hybridMultilevel"/>
    <w:tmpl w:val="BE22C788"/>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3E3D67B3"/>
    <w:multiLevelType w:val="multilevel"/>
    <w:tmpl w:val="2416C7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416B77D4"/>
    <w:multiLevelType w:val="hybridMultilevel"/>
    <w:tmpl w:val="313E664E"/>
    <w:lvl w:ilvl="0" w:tplc="FCF4B738">
      <w:numFmt w:val="bullet"/>
      <w:lvlText w:val="-"/>
      <w:lvlJc w:val="left"/>
      <w:pPr>
        <w:ind w:left="360" w:hanging="360"/>
      </w:pPr>
      <w:rPr>
        <w:rFonts w:ascii="Calibri" w:eastAsiaTheme="minorHAnsi" w:hAnsi="Calibri" w:cs="Calibri" w:hint="default"/>
      </w:rPr>
    </w:lvl>
    <w:lvl w:ilvl="1" w:tplc="04050013">
      <w:start w:val="1"/>
      <w:numFmt w:val="upperRoman"/>
      <w:lvlText w:val="%2."/>
      <w:lvlJc w:val="right"/>
      <w:pPr>
        <w:ind w:left="1080" w:hanging="360"/>
      </w:pPr>
      <w:rPr>
        <w:rFonts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4B583150"/>
    <w:multiLevelType w:val="hybridMultilevel"/>
    <w:tmpl w:val="E3E8B786"/>
    <w:lvl w:ilvl="0" w:tplc="4C04C4EE">
      <w:start w:val="3"/>
      <w:numFmt w:val="bullet"/>
      <w:lvlText w:val="-"/>
      <w:lvlJc w:val="left"/>
      <w:pPr>
        <w:ind w:left="360" w:hanging="360"/>
      </w:pPr>
      <w:rPr>
        <w:rFonts w:ascii="Calibri" w:eastAsiaTheme="minorEastAsia" w:hAnsi="Calibri" w:cs="Calibri" w:hint="default"/>
      </w:rPr>
    </w:lvl>
    <w:lvl w:ilvl="1" w:tplc="04050003">
      <w:start w:val="1"/>
      <w:numFmt w:val="bullet"/>
      <w:lvlText w:val="o"/>
      <w:lvlJc w:val="left"/>
      <w:pPr>
        <w:ind w:left="1080" w:hanging="360"/>
      </w:pPr>
      <w:rPr>
        <w:rFonts w:ascii="Courier New" w:hAnsi="Courier New" w:cs="Courier New" w:hint="default"/>
      </w:rPr>
    </w:lvl>
    <w:lvl w:ilvl="2" w:tplc="2EF00A8A">
      <w:start w:val="7"/>
      <w:numFmt w:val="bullet"/>
      <w:lvlText w:val="·"/>
      <w:lvlJc w:val="left"/>
      <w:pPr>
        <w:ind w:left="1800" w:hanging="360"/>
      </w:pPr>
      <w:rPr>
        <w:rFonts w:ascii="Calibri" w:eastAsiaTheme="minorEastAsia" w:hAnsi="Calibri" w:cs="Calibri"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4E93156C"/>
    <w:multiLevelType w:val="hybridMultilevel"/>
    <w:tmpl w:val="08DC32D0"/>
    <w:lvl w:ilvl="0" w:tplc="04050001">
      <w:start w:val="1"/>
      <w:numFmt w:val="bullet"/>
      <w:lvlText w:val=""/>
      <w:lvlJc w:val="left"/>
      <w:pPr>
        <w:ind w:left="1080" w:hanging="360"/>
      </w:pPr>
      <w:rPr>
        <w:rFonts w:ascii="Symbol" w:hAnsi="Symbol" w:hint="default"/>
      </w:rPr>
    </w:lvl>
    <w:lvl w:ilvl="1" w:tplc="04050001">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521B1686"/>
    <w:multiLevelType w:val="hybridMultilevel"/>
    <w:tmpl w:val="95FA2DCA"/>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523E5FFD"/>
    <w:multiLevelType w:val="hybridMultilevel"/>
    <w:tmpl w:val="8DE046F0"/>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5F1C71E6"/>
    <w:multiLevelType w:val="hybridMultilevel"/>
    <w:tmpl w:val="BC162DD6"/>
    <w:lvl w:ilvl="0" w:tplc="FCF4B738">
      <w:numFmt w:val="bullet"/>
      <w:lvlText w:val="-"/>
      <w:lvlJc w:val="left"/>
      <w:pPr>
        <w:ind w:left="360" w:hanging="360"/>
      </w:pPr>
      <w:rPr>
        <w:rFonts w:ascii="Calibri" w:eastAsiaTheme="minorHAnsi" w:hAnsi="Calibri" w:cs="Calibri"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5F86710D"/>
    <w:multiLevelType w:val="hybridMultilevel"/>
    <w:tmpl w:val="59767656"/>
    <w:lvl w:ilvl="0" w:tplc="FCF4B738">
      <w:numFmt w:val="bullet"/>
      <w:lvlText w:val="-"/>
      <w:lvlJc w:val="left"/>
      <w:pPr>
        <w:ind w:left="360" w:hanging="360"/>
      </w:pPr>
      <w:rPr>
        <w:rFonts w:ascii="Calibri" w:eastAsiaTheme="minorHAnsi" w:hAnsi="Calibri" w:cs="Calibri" w:hint="default"/>
      </w:rPr>
    </w:lvl>
    <w:lvl w:ilvl="1" w:tplc="FCF4B738">
      <w:numFmt w:val="bullet"/>
      <w:lvlText w:val="-"/>
      <w:lvlJc w:val="left"/>
      <w:pPr>
        <w:ind w:left="1080" w:hanging="360"/>
      </w:pPr>
      <w:rPr>
        <w:rFonts w:ascii="Calibri" w:eastAsiaTheme="minorHAnsi" w:hAnsi="Calibri" w:cs="Calibri"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695118D6"/>
    <w:multiLevelType w:val="hybridMultilevel"/>
    <w:tmpl w:val="209A0B5E"/>
    <w:lvl w:ilvl="0" w:tplc="FCF4B738">
      <w:numFmt w:val="bullet"/>
      <w:lvlText w:val="-"/>
      <w:lvlJc w:val="left"/>
      <w:pPr>
        <w:ind w:left="360" w:hanging="360"/>
      </w:pPr>
      <w:rPr>
        <w:rFonts w:ascii="Calibri" w:eastAsiaTheme="minorHAnsi" w:hAnsi="Calibri" w:cs="Calibri" w:hint="default"/>
      </w:rPr>
    </w:lvl>
    <w:lvl w:ilvl="1" w:tplc="0405000F">
      <w:start w:val="1"/>
      <w:numFmt w:val="decimal"/>
      <w:lvlText w:val="%2."/>
      <w:lvlJc w:val="left"/>
      <w:pPr>
        <w:ind w:left="1080" w:hanging="360"/>
      </w:pPr>
    </w:lvl>
    <w:lvl w:ilvl="2" w:tplc="E21CD554">
      <w:start w:val="1"/>
      <w:numFmt w:val="decimal"/>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B002951"/>
    <w:multiLevelType w:val="hybridMultilevel"/>
    <w:tmpl w:val="67EC518A"/>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CA94ECB"/>
    <w:multiLevelType w:val="hybridMultilevel"/>
    <w:tmpl w:val="1AEE6896"/>
    <w:lvl w:ilvl="0" w:tplc="FCF4B73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DB225EC"/>
    <w:multiLevelType w:val="hybridMultilevel"/>
    <w:tmpl w:val="32E62EB8"/>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6FA0141B"/>
    <w:multiLevelType w:val="hybridMultilevel"/>
    <w:tmpl w:val="0D7A75FA"/>
    <w:lvl w:ilvl="0" w:tplc="FCF4B738">
      <w:numFmt w:val="bullet"/>
      <w:lvlText w:val="-"/>
      <w:lvlJc w:val="left"/>
      <w:pPr>
        <w:ind w:left="360" w:hanging="360"/>
      </w:pPr>
      <w:rPr>
        <w:rFonts w:ascii="Calibri" w:eastAsiaTheme="minorHAnsi" w:hAnsi="Calibri" w:cs="Calibri"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70205DFA"/>
    <w:multiLevelType w:val="hybridMultilevel"/>
    <w:tmpl w:val="6480E058"/>
    <w:lvl w:ilvl="0" w:tplc="42203DD4">
      <w:start w:val="1"/>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3B4084"/>
    <w:multiLevelType w:val="hybridMultilevel"/>
    <w:tmpl w:val="0E5C49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540603">
    <w:abstractNumId w:val="4"/>
  </w:num>
  <w:num w:numId="2" w16cid:durableId="468088610">
    <w:abstractNumId w:val="0"/>
  </w:num>
  <w:num w:numId="3" w16cid:durableId="1333797461">
    <w:abstractNumId w:val="1"/>
  </w:num>
  <w:num w:numId="4" w16cid:durableId="921571128">
    <w:abstractNumId w:val="36"/>
  </w:num>
  <w:num w:numId="5" w16cid:durableId="163711727">
    <w:abstractNumId w:val="13"/>
  </w:num>
  <w:num w:numId="6" w16cid:durableId="156769442">
    <w:abstractNumId w:val="31"/>
  </w:num>
  <w:num w:numId="7" w16cid:durableId="205027921">
    <w:abstractNumId w:val="43"/>
  </w:num>
  <w:num w:numId="8" w16cid:durableId="808523496">
    <w:abstractNumId w:val="24"/>
  </w:num>
  <w:num w:numId="9" w16cid:durableId="513619622">
    <w:abstractNumId w:val="16"/>
  </w:num>
  <w:num w:numId="10" w16cid:durableId="447628775">
    <w:abstractNumId w:val="5"/>
  </w:num>
  <w:num w:numId="11" w16cid:durableId="1504052726">
    <w:abstractNumId w:val="28"/>
  </w:num>
  <w:num w:numId="12" w16cid:durableId="2010131327">
    <w:abstractNumId w:val="37"/>
  </w:num>
  <w:num w:numId="13" w16cid:durableId="523055934">
    <w:abstractNumId w:val="6"/>
  </w:num>
  <w:num w:numId="14" w16cid:durableId="2065985735">
    <w:abstractNumId w:val="38"/>
  </w:num>
  <w:num w:numId="15" w16cid:durableId="714814988">
    <w:abstractNumId w:val="30"/>
  </w:num>
  <w:num w:numId="16" w16cid:durableId="1818568213">
    <w:abstractNumId w:val="19"/>
  </w:num>
  <w:num w:numId="17" w16cid:durableId="662509800">
    <w:abstractNumId w:val="32"/>
  </w:num>
  <w:num w:numId="18" w16cid:durableId="1184173510">
    <w:abstractNumId w:val="20"/>
  </w:num>
  <w:num w:numId="19" w16cid:durableId="1781339171">
    <w:abstractNumId w:val="34"/>
  </w:num>
  <w:num w:numId="20" w16cid:durableId="1015037984">
    <w:abstractNumId w:val="26"/>
  </w:num>
  <w:num w:numId="21" w16cid:durableId="1949772345">
    <w:abstractNumId w:val="25"/>
  </w:num>
  <w:num w:numId="22" w16cid:durableId="1854298242">
    <w:abstractNumId w:val="2"/>
  </w:num>
  <w:num w:numId="23" w16cid:durableId="447621709">
    <w:abstractNumId w:val="15"/>
  </w:num>
  <w:num w:numId="24" w16cid:durableId="1458068628">
    <w:abstractNumId w:val="7"/>
  </w:num>
  <w:num w:numId="25" w16cid:durableId="1505902399">
    <w:abstractNumId w:val="8"/>
  </w:num>
  <w:num w:numId="26" w16cid:durableId="2099979099">
    <w:abstractNumId w:val="4"/>
  </w:num>
  <w:num w:numId="27" w16cid:durableId="1266813769">
    <w:abstractNumId w:val="4"/>
  </w:num>
  <w:num w:numId="28" w16cid:durableId="197552116">
    <w:abstractNumId w:val="4"/>
  </w:num>
  <w:num w:numId="29" w16cid:durableId="103618121">
    <w:abstractNumId w:val="21"/>
  </w:num>
  <w:num w:numId="30" w16cid:durableId="207038722">
    <w:abstractNumId w:val="17"/>
  </w:num>
  <w:num w:numId="31" w16cid:durableId="690574686">
    <w:abstractNumId w:val="23"/>
  </w:num>
  <w:num w:numId="32" w16cid:durableId="416245164">
    <w:abstractNumId w:val="10"/>
  </w:num>
  <w:num w:numId="33" w16cid:durableId="2049408750">
    <w:abstractNumId w:val="35"/>
  </w:num>
  <w:num w:numId="34" w16cid:durableId="1760710255">
    <w:abstractNumId w:val="14"/>
  </w:num>
  <w:num w:numId="35" w16cid:durableId="1088816333">
    <w:abstractNumId w:val="41"/>
  </w:num>
  <w:num w:numId="36" w16cid:durableId="1232470861">
    <w:abstractNumId w:val="27"/>
  </w:num>
  <w:num w:numId="37" w16cid:durableId="1920865397">
    <w:abstractNumId w:val="29"/>
  </w:num>
  <w:num w:numId="38" w16cid:durableId="999428841">
    <w:abstractNumId w:val="42"/>
  </w:num>
  <w:num w:numId="39" w16cid:durableId="347558672">
    <w:abstractNumId w:val="40"/>
  </w:num>
  <w:num w:numId="40" w16cid:durableId="81682090">
    <w:abstractNumId w:val="11"/>
  </w:num>
  <w:num w:numId="41" w16cid:durableId="1863666603">
    <w:abstractNumId w:val="33"/>
  </w:num>
  <w:num w:numId="42" w16cid:durableId="1998071141">
    <w:abstractNumId w:val="9"/>
  </w:num>
  <w:num w:numId="43" w16cid:durableId="1870218537">
    <w:abstractNumId w:val="12"/>
  </w:num>
  <w:num w:numId="44" w16cid:durableId="1221865350">
    <w:abstractNumId w:val="39"/>
  </w:num>
  <w:num w:numId="45" w16cid:durableId="65108867">
    <w:abstractNumId w:val="22"/>
  </w:num>
  <w:num w:numId="46" w16cid:durableId="740342">
    <w:abstractNumId w:val="1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ulíková Lucie">
    <w15:presenceInfo w15:providerId="AD" w15:userId="S::lucie.rulikova@vlada.gov.cz::161997a4-f573-45fc-a8b1-5bec00746e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FA6"/>
    <w:rsid w:val="00000B36"/>
    <w:rsid w:val="00000CC3"/>
    <w:rsid w:val="00000DD1"/>
    <w:rsid w:val="00001516"/>
    <w:rsid w:val="00001D86"/>
    <w:rsid w:val="00004BD7"/>
    <w:rsid w:val="00005B19"/>
    <w:rsid w:val="000063D9"/>
    <w:rsid w:val="00007D29"/>
    <w:rsid w:val="00007E8C"/>
    <w:rsid w:val="000110E5"/>
    <w:rsid w:val="00015725"/>
    <w:rsid w:val="0001581B"/>
    <w:rsid w:val="00015FBB"/>
    <w:rsid w:val="0001702A"/>
    <w:rsid w:val="000178A2"/>
    <w:rsid w:val="0002071D"/>
    <w:rsid w:val="00023CDD"/>
    <w:rsid w:val="00024583"/>
    <w:rsid w:val="0002730E"/>
    <w:rsid w:val="00027A65"/>
    <w:rsid w:val="00027B47"/>
    <w:rsid w:val="0003042F"/>
    <w:rsid w:val="00030767"/>
    <w:rsid w:val="00030A50"/>
    <w:rsid w:val="00031316"/>
    <w:rsid w:val="000313BC"/>
    <w:rsid w:val="00033F4F"/>
    <w:rsid w:val="000340D3"/>
    <w:rsid w:val="00034941"/>
    <w:rsid w:val="00034EEB"/>
    <w:rsid w:val="000351A5"/>
    <w:rsid w:val="00036821"/>
    <w:rsid w:val="00037E2B"/>
    <w:rsid w:val="00040302"/>
    <w:rsid w:val="00042197"/>
    <w:rsid w:val="00042786"/>
    <w:rsid w:val="00044091"/>
    <w:rsid w:val="000462C9"/>
    <w:rsid w:val="000502B3"/>
    <w:rsid w:val="00050DD6"/>
    <w:rsid w:val="00055263"/>
    <w:rsid w:val="00055423"/>
    <w:rsid w:val="000558F3"/>
    <w:rsid w:val="00055B54"/>
    <w:rsid w:val="00057484"/>
    <w:rsid w:val="00063321"/>
    <w:rsid w:val="0006348D"/>
    <w:rsid w:val="000634F3"/>
    <w:rsid w:val="00063B17"/>
    <w:rsid w:val="00064954"/>
    <w:rsid w:val="0006666E"/>
    <w:rsid w:val="00066804"/>
    <w:rsid w:val="00067CC4"/>
    <w:rsid w:val="00070369"/>
    <w:rsid w:val="00070B1D"/>
    <w:rsid w:val="00071003"/>
    <w:rsid w:val="00071CDC"/>
    <w:rsid w:val="00071EAF"/>
    <w:rsid w:val="000721EF"/>
    <w:rsid w:val="00072513"/>
    <w:rsid w:val="00073999"/>
    <w:rsid w:val="00073B48"/>
    <w:rsid w:val="000740D6"/>
    <w:rsid w:val="000742E0"/>
    <w:rsid w:val="00076D93"/>
    <w:rsid w:val="00077E67"/>
    <w:rsid w:val="0008250B"/>
    <w:rsid w:val="0008407A"/>
    <w:rsid w:val="00085989"/>
    <w:rsid w:val="00085C5F"/>
    <w:rsid w:val="00086A7A"/>
    <w:rsid w:val="0009078C"/>
    <w:rsid w:val="00092402"/>
    <w:rsid w:val="000924F2"/>
    <w:rsid w:val="0009333F"/>
    <w:rsid w:val="00093581"/>
    <w:rsid w:val="00093FAF"/>
    <w:rsid w:val="00095CAB"/>
    <w:rsid w:val="00096E1C"/>
    <w:rsid w:val="000A06D2"/>
    <w:rsid w:val="000A174B"/>
    <w:rsid w:val="000A210D"/>
    <w:rsid w:val="000A265E"/>
    <w:rsid w:val="000A321E"/>
    <w:rsid w:val="000A5EA6"/>
    <w:rsid w:val="000A6AB3"/>
    <w:rsid w:val="000A71FA"/>
    <w:rsid w:val="000A7F26"/>
    <w:rsid w:val="000B12A8"/>
    <w:rsid w:val="000B1D3C"/>
    <w:rsid w:val="000B26DE"/>
    <w:rsid w:val="000B287B"/>
    <w:rsid w:val="000B3BDD"/>
    <w:rsid w:val="000B4790"/>
    <w:rsid w:val="000B4928"/>
    <w:rsid w:val="000B5C94"/>
    <w:rsid w:val="000B6717"/>
    <w:rsid w:val="000B7CF9"/>
    <w:rsid w:val="000C0B04"/>
    <w:rsid w:val="000C1C30"/>
    <w:rsid w:val="000C1D86"/>
    <w:rsid w:val="000C54C1"/>
    <w:rsid w:val="000C678F"/>
    <w:rsid w:val="000C71E7"/>
    <w:rsid w:val="000D0E1A"/>
    <w:rsid w:val="000D14F5"/>
    <w:rsid w:val="000D16E9"/>
    <w:rsid w:val="000D1A06"/>
    <w:rsid w:val="000D21AC"/>
    <w:rsid w:val="000D3BDF"/>
    <w:rsid w:val="000D4F10"/>
    <w:rsid w:val="000D56C3"/>
    <w:rsid w:val="000D6904"/>
    <w:rsid w:val="000E0D78"/>
    <w:rsid w:val="000E0ED0"/>
    <w:rsid w:val="000E1958"/>
    <w:rsid w:val="000E2700"/>
    <w:rsid w:val="000E2D8E"/>
    <w:rsid w:val="000E36DA"/>
    <w:rsid w:val="000E43E9"/>
    <w:rsid w:val="000E4642"/>
    <w:rsid w:val="000E49FB"/>
    <w:rsid w:val="000E6DBD"/>
    <w:rsid w:val="000E738B"/>
    <w:rsid w:val="000E7451"/>
    <w:rsid w:val="000F169F"/>
    <w:rsid w:val="000F1B51"/>
    <w:rsid w:val="000F3072"/>
    <w:rsid w:val="000F3766"/>
    <w:rsid w:val="000F52C3"/>
    <w:rsid w:val="000F61B8"/>
    <w:rsid w:val="001010EB"/>
    <w:rsid w:val="0010124F"/>
    <w:rsid w:val="00101FA1"/>
    <w:rsid w:val="001038F5"/>
    <w:rsid w:val="00103D7A"/>
    <w:rsid w:val="00103DB2"/>
    <w:rsid w:val="00103F3A"/>
    <w:rsid w:val="00104B94"/>
    <w:rsid w:val="00104EF7"/>
    <w:rsid w:val="00105235"/>
    <w:rsid w:val="00105793"/>
    <w:rsid w:val="00106B24"/>
    <w:rsid w:val="00110868"/>
    <w:rsid w:val="00110C44"/>
    <w:rsid w:val="00111BEA"/>
    <w:rsid w:val="00112A82"/>
    <w:rsid w:val="00112AF8"/>
    <w:rsid w:val="00112DA1"/>
    <w:rsid w:val="00112ECE"/>
    <w:rsid w:val="0011661A"/>
    <w:rsid w:val="001176FE"/>
    <w:rsid w:val="001204B0"/>
    <w:rsid w:val="00120666"/>
    <w:rsid w:val="00120FBE"/>
    <w:rsid w:val="00122D07"/>
    <w:rsid w:val="001232A3"/>
    <w:rsid w:val="0012410C"/>
    <w:rsid w:val="00124815"/>
    <w:rsid w:val="0012745F"/>
    <w:rsid w:val="00127533"/>
    <w:rsid w:val="00127923"/>
    <w:rsid w:val="00133F63"/>
    <w:rsid w:val="00134DB1"/>
    <w:rsid w:val="00134F98"/>
    <w:rsid w:val="00135917"/>
    <w:rsid w:val="00137FD4"/>
    <w:rsid w:val="00140B3C"/>
    <w:rsid w:val="001431B2"/>
    <w:rsid w:val="00143511"/>
    <w:rsid w:val="00147C48"/>
    <w:rsid w:val="001503F6"/>
    <w:rsid w:val="0015108D"/>
    <w:rsid w:val="001515D4"/>
    <w:rsid w:val="00151BA0"/>
    <w:rsid w:val="00152858"/>
    <w:rsid w:val="001541AB"/>
    <w:rsid w:val="00154D9D"/>
    <w:rsid w:val="001550EE"/>
    <w:rsid w:val="00156099"/>
    <w:rsid w:val="00156280"/>
    <w:rsid w:val="00156D06"/>
    <w:rsid w:val="001611A4"/>
    <w:rsid w:val="00161272"/>
    <w:rsid w:val="00162198"/>
    <w:rsid w:val="00165206"/>
    <w:rsid w:val="0016538A"/>
    <w:rsid w:val="0016636E"/>
    <w:rsid w:val="00166749"/>
    <w:rsid w:val="00167445"/>
    <w:rsid w:val="00167801"/>
    <w:rsid w:val="0016781A"/>
    <w:rsid w:val="001702EC"/>
    <w:rsid w:val="0017174D"/>
    <w:rsid w:val="0017184B"/>
    <w:rsid w:val="00172260"/>
    <w:rsid w:val="001732FA"/>
    <w:rsid w:val="00175CC7"/>
    <w:rsid w:val="001762EC"/>
    <w:rsid w:val="0017631F"/>
    <w:rsid w:val="00176C4D"/>
    <w:rsid w:val="00177065"/>
    <w:rsid w:val="001808D0"/>
    <w:rsid w:val="00180B67"/>
    <w:rsid w:val="001812C9"/>
    <w:rsid w:val="00182F18"/>
    <w:rsid w:val="00183386"/>
    <w:rsid w:val="00183C26"/>
    <w:rsid w:val="00184441"/>
    <w:rsid w:val="00191653"/>
    <w:rsid w:val="00191826"/>
    <w:rsid w:val="00191918"/>
    <w:rsid w:val="00192331"/>
    <w:rsid w:val="00195FC0"/>
    <w:rsid w:val="001974F2"/>
    <w:rsid w:val="00197621"/>
    <w:rsid w:val="00197A68"/>
    <w:rsid w:val="001A0375"/>
    <w:rsid w:val="001A04D6"/>
    <w:rsid w:val="001A0D50"/>
    <w:rsid w:val="001A0E8E"/>
    <w:rsid w:val="001A302D"/>
    <w:rsid w:val="001A444A"/>
    <w:rsid w:val="001A516A"/>
    <w:rsid w:val="001A5B40"/>
    <w:rsid w:val="001A7DA4"/>
    <w:rsid w:val="001B00A1"/>
    <w:rsid w:val="001B067F"/>
    <w:rsid w:val="001B0D44"/>
    <w:rsid w:val="001B3347"/>
    <w:rsid w:val="001B34A1"/>
    <w:rsid w:val="001B474C"/>
    <w:rsid w:val="001B4C00"/>
    <w:rsid w:val="001B5BA5"/>
    <w:rsid w:val="001B5DF7"/>
    <w:rsid w:val="001B7962"/>
    <w:rsid w:val="001B7B69"/>
    <w:rsid w:val="001C190B"/>
    <w:rsid w:val="001C20C8"/>
    <w:rsid w:val="001C3C1C"/>
    <w:rsid w:val="001C4228"/>
    <w:rsid w:val="001C4DFC"/>
    <w:rsid w:val="001C5082"/>
    <w:rsid w:val="001C52AB"/>
    <w:rsid w:val="001C54FF"/>
    <w:rsid w:val="001C5A5B"/>
    <w:rsid w:val="001C63C3"/>
    <w:rsid w:val="001C67A1"/>
    <w:rsid w:val="001D038B"/>
    <w:rsid w:val="001D0960"/>
    <w:rsid w:val="001D5F97"/>
    <w:rsid w:val="001E22BC"/>
    <w:rsid w:val="001E2B3F"/>
    <w:rsid w:val="001E3771"/>
    <w:rsid w:val="001E4960"/>
    <w:rsid w:val="001E5A14"/>
    <w:rsid w:val="001E5A7F"/>
    <w:rsid w:val="001E6C9E"/>
    <w:rsid w:val="001F0E54"/>
    <w:rsid w:val="001F199C"/>
    <w:rsid w:val="001F23B1"/>
    <w:rsid w:val="001F3AA3"/>
    <w:rsid w:val="001F47B2"/>
    <w:rsid w:val="001F4B78"/>
    <w:rsid w:val="001F61F3"/>
    <w:rsid w:val="001F6FF5"/>
    <w:rsid w:val="001F735B"/>
    <w:rsid w:val="001F7BD4"/>
    <w:rsid w:val="00202654"/>
    <w:rsid w:val="00202C2D"/>
    <w:rsid w:val="00205B17"/>
    <w:rsid w:val="00206861"/>
    <w:rsid w:val="00206947"/>
    <w:rsid w:val="002074D5"/>
    <w:rsid w:val="002109D9"/>
    <w:rsid w:val="00210D5C"/>
    <w:rsid w:val="00210DEE"/>
    <w:rsid w:val="0021251C"/>
    <w:rsid w:val="002143B9"/>
    <w:rsid w:val="002155C5"/>
    <w:rsid w:val="002155CE"/>
    <w:rsid w:val="0021693C"/>
    <w:rsid w:val="00217757"/>
    <w:rsid w:val="002206FF"/>
    <w:rsid w:val="002211DD"/>
    <w:rsid w:val="00222620"/>
    <w:rsid w:val="0022291B"/>
    <w:rsid w:val="00223604"/>
    <w:rsid w:val="0022686A"/>
    <w:rsid w:val="00226CB0"/>
    <w:rsid w:val="00227C4E"/>
    <w:rsid w:val="002337E2"/>
    <w:rsid w:val="00233EB9"/>
    <w:rsid w:val="00234449"/>
    <w:rsid w:val="00235A48"/>
    <w:rsid w:val="00235A4C"/>
    <w:rsid w:val="00236949"/>
    <w:rsid w:val="00240ED5"/>
    <w:rsid w:val="00242979"/>
    <w:rsid w:val="002440AD"/>
    <w:rsid w:val="002450BD"/>
    <w:rsid w:val="002451A9"/>
    <w:rsid w:val="0024549C"/>
    <w:rsid w:val="00245FE3"/>
    <w:rsid w:val="00246573"/>
    <w:rsid w:val="00247188"/>
    <w:rsid w:val="00247795"/>
    <w:rsid w:val="00247DA2"/>
    <w:rsid w:val="00252929"/>
    <w:rsid w:val="00253EA7"/>
    <w:rsid w:val="00254407"/>
    <w:rsid w:val="00255606"/>
    <w:rsid w:val="0025589A"/>
    <w:rsid w:val="00255EC2"/>
    <w:rsid w:val="002560CB"/>
    <w:rsid w:val="002571A2"/>
    <w:rsid w:val="00257750"/>
    <w:rsid w:val="00260191"/>
    <w:rsid w:val="00261874"/>
    <w:rsid w:val="00263AF1"/>
    <w:rsid w:val="00263EA6"/>
    <w:rsid w:val="00267C9A"/>
    <w:rsid w:val="00270D89"/>
    <w:rsid w:val="002718F2"/>
    <w:rsid w:val="00271C17"/>
    <w:rsid w:val="00271CA1"/>
    <w:rsid w:val="0027204A"/>
    <w:rsid w:val="00273E71"/>
    <w:rsid w:val="0027477B"/>
    <w:rsid w:val="0027693E"/>
    <w:rsid w:val="002775AD"/>
    <w:rsid w:val="00282229"/>
    <w:rsid w:val="00283E47"/>
    <w:rsid w:val="00284CCB"/>
    <w:rsid w:val="00286201"/>
    <w:rsid w:val="00290620"/>
    <w:rsid w:val="00290843"/>
    <w:rsid w:val="00291F96"/>
    <w:rsid w:val="00293DAB"/>
    <w:rsid w:val="00294988"/>
    <w:rsid w:val="00297DA3"/>
    <w:rsid w:val="002A01FD"/>
    <w:rsid w:val="002A1153"/>
    <w:rsid w:val="002A5E45"/>
    <w:rsid w:val="002A7B63"/>
    <w:rsid w:val="002B3CFB"/>
    <w:rsid w:val="002B41C1"/>
    <w:rsid w:val="002B4AE5"/>
    <w:rsid w:val="002B4CF2"/>
    <w:rsid w:val="002B54FB"/>
    <w:rsid w:val="002B6EC8"/>
    <w:rsid w:val="002C1D02"/>
    <w:rsid w:val="002C48FD"/>
    <w:rsid w:val="002C4ABA"/>
    <w:rsid w:val="002C57A8"/>
    <w:rsid w:val="002D0B2F"/>
    <w:rsid w:val="002D22AC"/>
    <w:rsid w:val="002D237F"/>
    <w:rsid w:val="002D261D"/>
    <w:rsid w:val="002D2DA3"/>
    <w:rsid w:val="002D3C57"/>
    <w:rsid w:val="002D496D"/>
    <w:rsid w:val="002D4DC2"/>
    <w:rsid w:val="002D54E2"/>
    <w:rsid w:val="002E0C3A"/>
    <w:rsid w:val="002E0DD5"/>
    <w:rsid w:val="002E2F3D"/>
    <w:rsid w:val="002E49DF"/>
    <w:rsid w:val="002E782F"/>
    <w:rsid w:val="002F05A1"/>
    <w:rsid w:val="002F062C"/>
    <w:rsid w:val="002F18D8"/>
    <w:rsid w:val="002F32A8"/>
    <w:rsid w:val="002F3F7E"/>
    <w:rsid w:val="002F4B39"/>
    <w:rsid w:val="002F5831"/>
    <w:rsid w:val="002F61C3"/>
    <w:rsid w:val="002F7E7D"/>
    <w:rsid w:val="00300989"/>
    <w:rsid w:val="00301EBC"/>
    <w:rsid w:val="003026C3"/>
    <w:rsid w:val="00302705"/>
    <w:rsid w:val="0030293E"/>
    <w:rsid w:val="00302A03"/>
    <w:rsid w:val="00303A24"/>
    <w:rsid w:val="00304C45"/>
    <w:rsid w:val="00307E31"/>
    <w:rsid w:val="003100E5"/>
    <w:rsid w:val="00311701"/>
    <w:rsid w:val="00312B8C"/>
    <w:rsid w:val="00314475"/>
    <w:rsid w:val="0031457A"/>
    <w:rsid w:val="00314C18"/>
    <w:rsid w:val="0032095C"/>
    <w:rsid w:val="003241D2"/>
    <w:rsid w:val="00326BE2"/>
    <w:rsid w:val="00326F2D"/>
    <w:rsid w:val="0032766A"/>
    <w:rsid w:val="003276CD"/>
    <w:rsid w:val="00330587"/>
    <w:rsid w:val="00331BE0"/>
    <w:rsid w:val="00333061"/>
    <w:rsid w:val="00333AD0"/>
    <w:rsid w:val="00335591"/>
    <w:rsid w:val="00337778"/>
    <w:rsid w:val="00337B48"/>
    <w:rsid w:val="003403BF"/>
    <w:rsid w:val="003433F2"/>
    <w:rsid w:val="00344EEE"/>
    <w:rsid w:val="00345E36"/>
    <w:rsid w:val="00346C90"/>
    <w:rsid w:val="00351F89"/>
    <w:rsid w:val="003524AD"/>
    <w:rsid w:val="003526D4"/>
    <w:rsid w:val="00353F64"/>
    <w:rsid w:val="0035434E"/>
    <w:rsid w:val="00354354"/>
    <w:rsid w:val="003559A8"/>
    <w:rsid w:val="00355EBC"/>
    <w:rsid w:val="00357728"/>
    <w:rsid w:val="00363FAC"/>
    <w:rsid w:val="003645C5"/>
    <w:rsid w:val="003653BD"/>
    <w:rsid w:val="00365466"/>
    <w:rsid w:val="003662C7"/>
    <w:rsid w:val="003667D4"/>
    <w:rsid w:val="00367ED2"/>
    <w:rsid w:val="00370B46"/>
    <w:rsid w:val="003728DB"/>
    <w:rsid w:val="00372EFE"/>
    <w:rsid w:val="00374CAD"/>
    <w:rsid w:val="0037527A"/>
    <w:rsid w:val="003753C7"/>
    <w:rsid w:val="00376E07"/>
    <w:rsid w:val="00377C23"/>
    <w:rsid w:val="003810AE"/>
    <w:rsid w:val="00381699"/>
    <w:rsid w:val="00381B45"/>
    <w:rsid w:val="00381FB8"/>
    <w:rsid w:val="00382097"/>
    <w:rsid w:val="00382486"/>
    <w:rsid w:val="00382EE6"/>
    <w:rsid w:val="00382FC8"/>
    <w:rsid w:val="00384908"/>
    <w:rsid w:val="00384E7B"/>
    <w:rsid w:val="0038673E"/>
    <w:rsid w:val="00386A25"/>
    <w:rsid w:val="00387130"/>
    <w:rsid w:val="00387D34"/>
    <w:rsid w:val="00391D68"/>
    <w:rsid w:val="0039216F"/>
    <w:rsid w:val="0039233F"/>
    <w:rsid w:val="00392F91"/>
    <w:rsid w:val="00392FAE"/>
    <w:rsid w:val="003944F9"/>
    <w:rsid w:val="0039463A"/>
    <w:rsid w:val="00394681"/>
    <w:rsid w:val="00394ED5"/>
    <w:rsid w:val="003A0B82"/>
    <w:rsid w:val="003A1AEF"/>
    <w:rsid w:val="003A2A3C"/>
    <w:rsid w:val="003A49B5"/>
    <w:rsid w:val="003A538A"/>
    <w:rsid w:val="003A571C"/>
    <w:rsid w:val="003A67C4"/>
    <w:rsid w:val="003A697B"/>
    <w:rsid w:val="003A7988"/>
    <w:rsid w:val="003B06DD"/>
    <w:rsid w:val="003B07F0"/>
    <w:rsid w:val="003B1335"/>
    <w:rsid w:val="003B2CA8"/>
    <w:rsid w:val="003B3072"/>
    <w:rsid w:val="003B3F40"/>
    <w:rsid w:val="003B4038"/>
    <w:rsid w:val="003B4DB2"/>
    <w:rsid w:val="003B6A8E"/>
    <w:rsid w:val="003B72DB"/>
    <w:rsid w:val="003C0FED"/>
    <w:rsid w:val="003C11AF"/>
    <w:rsid w:val="003C1EBD"/>
    <w:rsid w:val="003C264D"/>
    <w:rsid w:val="003C2C90"/>
    <w:rsid w:val="003C2CDC"/>
    <w:rsid w:val="003C70B8"/>
    <w:rsid w:val="003C7A98"/>
    <w:rsid w:val="003C7FB7"/>
    <w:rsid w:val="003D15E1"/>
    <w:rsid w:val="003D2650"/>
    <w:rsid w:val="003D351E"/>
    <w:rsid w:val="003D57FC"/>
    <w:rsid w:val="003D5F5D"/>
    <w:rsid w:val="003D632D"/>
    <w:rsid w:val="003D6441"/>
    <w:rsid w:val="003E1C27"/>
    <w:rsid w:val="003E2CF1"/>
    <w:rsid w:val="003E4B87"/>
    <w:rsid w:val="003E57D2"/>
    <w:rsid w:val="003E5E5B"/>
    <w:rsid w:val="003E6DD5"/>
    <w:rsid w:val="003E7525"/>
    <w:rsid w:val="003F1AB3"/>
    <w:rsid w:val="003F4084"/>
    <w:rsid w:val="003F5491"/>
    <w:rsid w:val="003F660E"/>
    <w:rsid w:val="003F6BD3"/>
    <w:rsid w:val="00400022"/>
    <w:rsid w:val="0040031D"/>
    <w:rsid w:val="004005C5"/>
    <w:rsid w:val="0040209A"/>
    <w:rsid w:val="0040284F"/>
    <w:rsid w:val="004029CF"/>
    <w:rsid w:val="0040309C"/>
    <w:rsid w:val="004052C4"/>
    <w:rsid w:val="0040584D"/>
    <w:rsid w:val="00405F2F"/>
    <w:rsid w:val="00410A75"/>
    <w:rsid w:val="004118B0"/>
    <w:rsid w:val="004121AB"/>
    <w:rsid w:val="00412E95"/>
    <w:rsid w:val="004131AE"/>
    <w:rsid w:val="00413ED6"/>
    <w:rsid w:val="00415659"/>
    <w:rsid w:val="004156C3"/>
    <w:rsid w:val="00415BF6"/>
    <w:rsid w:val="00416F1F"/>
    <w:rsid w:val="00417463"/>
    <w:rsid w:val="00417975"/>
    <w:rsid w:val="00420371"/>
    <w:rsid w:val="0042114C"/>
    <w:rsid w:val="004211A9"/>
    <w:rsid w:val="004225A7"/>
    <w:rsid w:val="00423608"/>
    <w:rsid w:val="00424D39"/>
    <w:rsid w:val="004251CB"/>
    <w:rsid w:val="00431CF1"/>
    <w:rsid w:val="00432422"/>
    <w:rsid w:val="00432534"/>
    <w:rsid w:val="00432A8A"/>
    <w:rsid w:val="004336FA"/>
    <w:rsid w:val="00433857"/>
    <w:rsid w:val="00433872"/>
    <w:rsid w:val="00433CE8"/>
    <w:rsid w:val="00434633"/>
    <w:rsid w:val="00436386"/>
    <w:rsid w:val="00437C3F"/>
    <w:rsid w:val="004408EC"/>
    <w:rsid w:val="00443929"/>
    <w:rsid w:val="00444BD8"/>
    <w:rsid w:val="00445982"/>
    <w:rsid w:val="00445EC9"/>
    <w:rsid w:val="00446E22"/>
    <w:rsid w:val="004473B9"/>
    <w:rsid w:val="00450DD7"/>
    <w:rsid w:val="00450FE3"/>
    <w:rsid w:val="00451815"/>
    <w:rsid w:val="004523F2"/>
    <w:rsid w:val="00453AD9"/>
    <w:rsid w:val="00454B2E"/>
    <w:rsid w:val="00454FB9"/>
    <w:rsid w:val="00455A1C"/>
    <w:rsid w:val="00455BA9"/>
    <w:rsid w:val="00457223"/>
    <w:rsid w:val="0045731E"/>
    <w:rsid w:val="00457D92"/>
    <w:rsid w:val="004618A6"/>
    <w:rsid w:val="00462899"/>
    <w:rsid w:val="00462A4A"/>
    <w:rsid w:val="004635EB"/>
    <w:rsid w:val="00463CA3"/>
    <w:rsid w:val="00464FA8"/>
    <w:rsid w:val="004650EE"/>
    <w:rsid w:val="00466E4A"/>
    <w:rsid w:val="004671B4"/>
    <w:rsid w:val="00467773"/>
    <w:rsid w:val="00467F95"/>
    <w:rsid w:val="00471B57"/>
    <w:rsid w:val="00472CB1"/>
    <w:rsid w:val="00475406"/>
    <w:rsid w:val="004755B8"/>
    <w:rsid w:val="00475622"/>
    <w:rsid w:val="00476FE1"/>
    <w:rsid w:val="00477CFD"/>
    <w:rsid w:val="00480BB7"/>
    <w:rsid w:val="00482FB3"/>
    <w:rsid w:val="004839D4"/>
    <w:rsid w:val="004845F8"/>
    <w:rsid w:val="0048492F"/>
    <w:rsid w:val="00484FA9"/>
    <w:rsid w:val="00487188"/>
    <w:rsid w:val="00487E09"/>
    <w:rsid w:val="00490316"/>
    <w:rsid w:val="00490A9D"/>
    <w:rsid w:val="004960B3"/>
    <w:rsid w:val="00496857"/>
    <w:rsid w:val="004972A4"/>
    <w:rsid w:val="00497955"/>
    <w:rsid w:val="004A048A"/>
    <w:rsid w:val="004A1113"/>
    <w:rsid w:val="004A39E7"/>
    <w:rsid w:val="004A4916"/>
    <w:rsid w:val="004A5F98"/>
    <w:rsid w:val="004A6C25"/>
    <w:rsid w:val="004A762C"/>
    <w:rsid w:val="004A7FB6"/>
    <w:rsid w:val="004B0087"/>
    <w:rsid w:val="004B085B"/>
    <w:rsid w:val="004B0FA8"/>
    <w:rsid w:val="004B20A9"/>
    <w:rsid w:val="004B2429"/>
    <w:rsid w:val="004B26BE"/>
    <w:rsid w:val="004B44AA"/>
    <w:rsid w:val="004B4ADB"/>
    <w:rsid w:val="004B55C4"/>
    <w:rsid w:val="004B5E0C"/>
    <w:rsid w:val="004B6B69"/>
    <w:rsid w:val="004B6D04"/>
    <w:rsid w:val="004B7656"/>
    <w:rsid w:val="004C0B25"/>
    <w:rsid w:val="004C0CC9"/>
    <w:rsid w:val="004C14B7"/>
    <w:rsid w:val="004C1918"/>
    <w:rsid w:val="004C399C"/>
    <w:rsid w:val="004C3E80"/>
    <w:rsid w:val="004C3F28"/>
    <w:rsid w:val="004C664E"/>
    <w:rsid w:val="004C6683"/>
    <w:rsid w:val="004C73A8"/>
    <w:rsid w:val="004D0839"/>
    <w:rsid w:val="004D0E61"/>
    <w:rsid w:val="004D0E79"/>
    <w:rsid w:val="004D106B"/>
    <w:rsid w:val="004D2764"/>
    <w:rsid w:val="004D34E8"/>
    <w:rsid w:val="004D3A90"/>
    <w:rsid w:val="004D481D"/>
    <w:rsid w:val="004D5FB3"/>
    <w:rsid w:val="004D687A"/>
    <w:rsid w:val="004D7D38"/>
    <w:rsid w:val="004E04C0"/>
    <w:rsid w:val="004E0D27"/>
    <w:rsid w:val="004E2264"/>
    <w:rsid w:val="004E2455"/>
    <w:rsid w:val="004E2D1F"/>
    <w:rsid w:val="004E3EFC"/>
    <w:rsid w:val="004E4195"/>
    <w:rsid w:val="004E4F7C"/>
    <w:rsid w:val="004E5F10"/>
    <w:rsid w:val="004E6007"/>
    <w:rsid w:val="004E6AEE"/>
    <w:rsid w:val="004F142F"/>
    <w:rsid w:val="004F1B1F"/>
    <w:rsid w:val="004F217D"/>
    <w:rsid w:val="004F2FD1"/>
    <w:rsid w:val="004F333E"/>
    <w:rsid w:val="004F51C4"/>
    <w:rsid w:val="004F6E0C"/>
    <w:rsid w:val="004F7012"/>
    <w:rsid w:val="004F7F04"/>
    <w:rsid w:val="005001BB"/>
    <w:rsid w:val="00500F81"/>
    <w:rsid w:val="00502B7B"/>
    <w:rsid w:val="00502F96"/>
    <w:rsid w:val="00503301"/>
    <w:rsid w:val="005045E9"/>
    <w:rsid w:val="00504600"/>
    <w:rsid w:val="00504FD3"/>
    <w:rsid w:val="00506A1E"/>
    <w:rsid w:val="00506F9D"/>
    <w:rsid w:val="005071B4"/>
    <w:rsid w:val="00510130"/>
    <w:rsid w:val="005102B9"/>
    <w:rsid w:val="00512234"/>
    <w:rsid w:val="005135E3"/>
    <w:rsid w:val="00516AFA"/>
    <w:rsid w:val="005171AF"/>
    <w:rsid w:val="00520B59"/>
    <w:rsid w:val="0052129F"/>
    <w:rsid w:val="00522215"/>
    <w:rsid w:val="00523DFD"/>
    <w:rsid w:val="005245C2"/>
    <w:rsid w:val="00525778"/>
    <w:rsid w:val="005276AE"/>
    <w:rsid w:val="005326F7"/>
    <w:rsid w:val="005329FD"/>
    <w:rsid w:val="00534479"/>
    <w:rsid w:val="00537CAC"/>
    <w:rsid w:val="00540870"/>
    <w:rsid w:val="00545FEF"/>
    <w:rsid w:val="005464FF"/>
    <w:rsid w:val="00546B19"/>
    <w:rsid w:val="00546CC7"/>
    <w:rsid w:val="00547710"/>
    <w:rsid w:val="005515E8"/>
    <w:rsid w:val="005537C3"/>
    <w:rsid w:val="00553895"/>
    <w:rsid w:val="00553921"/>
    <w:rsid w:val="0055404E"/>
    <w:rsid w:val="0055527D"/>
    <w:rsid w:val="00555397"/>
    <w:rsid w:val="005556F9"/>
    <w:rsid w:val="00556786"/>
    <w:rsid w:val="00560262"/>
    <w:rsid w:val="005623F0"/>
    <w:rsid w:val="005636C6"/>
    <w:rsid w:val="005650A0"/>
    <w:rsid w:val="00565DA3"/>
    <w:rsid w:val="005663E6"/>
    <w:rsid w:val="0056668C"/>
    <w:rsid w:val="005700EE"/>
    <w:rsid w:val="0057065E"/>
    <w:rsid w:val="00570E34"/>
    <w:rsid w:val="005713FF"/>
    <w:rsid w:val="00572025"/>
    <w:rsid w:val="0057238F"/>
    <w:rsid w:val="0057291C"/>
    <w:rsid w:val="0057354F"/>
    <w:rsid w:val="00574A6B"/>
    <w:rsid w:val="005774C2"/>
    <w:rsid w:val="00580D06"/>
    <w:rsid w:val="0058327F"/>
    <w:rsid w:val="00583A06"/>
    <w:rsid w:val="00583A16"/>
    <w:rsid w:val="005854E6"/>
    <w:rsid w:val="00585A56"/>
    <w:rsid w:val="00585FBC"/>
    <w:rsid w:val="005869B1"/>
    <w:rsid w:val="005871BF"/>
    <w:rsid w:val="00587993"/>
    <w:rsid w:val="005879C7"/>
    <w:rsid w:val="00587D8A"/>
    <w:rsid w:val="00592576"/>
    <w:rsid w:val="00593A46"/>
    <w:rsid w:val="005955F7"/>
    <w:rsid w:val="005A0242"/>
    <w:rsid w:val="005A0D8F"/>
    <w:rsid w:val="005A1319"/>
    <w:rsid w:val="005A19E0"/>
    <w:rsid w:val="005A337F"/>
    <w:rsid w:val="005A5FE2"/>
    <w:rsid w:val="005A7FC8"/>
    <w:rsid w:val="005B087C"/>
    <w:rsid w:val="005B08A9"/>
    <w:rsid w:val="005B0CD7"/>
    <w:rsid w:val="005B2EF4"/>
    <w:rsid w:val="005B4B26"/>
    <w:rsid w:val="005B5617"/>
    <w:rsid w:val="005B6408"/>
    <w:rsid w:val="005B649F"/>
    <w:rsid w:val="005B6C58"/>
    <w:rsid w:val="005B78A5"/>
    <w:rsid w:val="005C0B67"/>
    <w:rsid w:val="005C143D"/>
    <w:rsid w:val="005C16AD"/>
    <w:rsid w:val="005C1BBD"/>
    <w:rsid w:val="005C2AA9"/>
    <w:rsid w:val="005C3BB6"/>
    <w:rsid w:val="005C566B"/>
    <w:rsid w:val="005C7629"/>
    <w:rsid w:val="005D137E"/>
    <w:rsid w:val="005D2D58"/>
    <w:rsid w:val="005D33EA"/>
    <w:rsid w:val="005D4DA8"/>
    <w:rsid w:val="005D5C28"/>
    <w:rsid w:val="005D6D91"/>
    <w:rsid w:val="005E0079"/>
    <w:rsid w:val="005E00CE"/>
    <w:rsid w:val="005E0C4E"/>
    <w:rsid w:val="005E18EA"/>
    <w:rsid w:val="005E2D0A"/>
    <w:rsid w:val="005E41C3"/>
    <w:rsid w:val="005E4460"/>
    <w:rsid w:val="005E62D4"/>
    <w:rsid w:val="005E6714"/>
    <w:rsid w:val="005E75B4"/>
    <w:rsid w:val="005E79B8"/>
    <w:rsid w:val="005F01E1"/>
    <w:rsid w:val="005F0612"/>
    <w:rsid w:val="005F2EF5"/>
    <w:rsid w:val="005F3011"/>
    <w:rsid w:val="005F3D05"/>
    <w:rsid w:val="005F7174"/>
    <w:rsid w:val="005F74F9"/>
    <w:rsid w:val="006031C9"/>
    <w:rsid w:val="006039D4"/>
    <w:rsid w:val="00604BE7"/>
    <w:rsid w:val="00606935"/>
    <w:rsid w:val="00606C80"/>
    <w:rsid w:val="00610710"/>
    <w:rsid w:val="00610883"/>
    <w:rsid w:val="00610C59"/>
    <w:rsid w:val="00611ED6"/>
    <w:rsid w:val="0061233D"/>
    <w:rsid w:val="00612628"/>
    <w:rsid w:val="00613649"/>
    <w:rsid w:val="006157DA"/>
    <w:rsid w:val="00616C79"/>
    <w:rsid w:val="00617622"/>
    <w:rsid w:val="006207DE"/>
    <w:rsid w:val="00624C0E"/>
    <w:rsid w:val="006255C9"/>
    <w:rsid w:val="00625E6D"/>
    <w:rsid w:val="00626F1E"/>
    <w:rsid w:val="00627085"/>
    <w:rsid w:val="00630331"/>
    <w:rsid w:val="00630807"/>
    <w:rsid w:val="00630AB7"/>
    <w:rsid w:val="00631ACD"/>
    <w:rsid w:val="0063327A"/>
    <w:rsid w:val="006333EA"/>
    <w:rsid w:val="006334B7"/>
    <w:rsid w:val="00634049"/>
    <w:rsid w:val="00634EE2"/>
    <w:rsid w:val="00634FCB"/>
    <w:rsid w:val="00635A09"/>
    <w:rsid w:val="00641311"/>
    <w:rsid w:val="00642222"/>
    <w:rsid w:val="00642439"/>
    <w:rsid w:val="00643E9A"/>
    <w:rsid w:val="00644006"/>
    <w:rsid w:val="00644389"/>
    <w:rsid w:val="006450D4"/>
    <w:rsid w:val="00645406"/>
    <w:rsid w:val="0064591D"/>
    <w:rsid w:val="00650399"/>
    <w:rsid w:val="00650CCF"/>
    <w:rsid w:val="00650F8B"/>
    <w:rsid w:val="00652139"/>
    <w:rsid w:val="00653A3F"/>
    <w:rsid w:val="006555BB"/>
    <w:rsid w:val="00656F3E"/>
    <w:rsid w:val="006608F8"/>
    <w:rsid w:val="0066222C"/>
    <w:rsid w:val="006645FF"/>
    <w:rsid w:val="006656E3"/>
    <w:rsid w:val="00665F43"/>
    <w:rsid w:val="006669B0"/>
    <w:rsid w:val="006669E2"/>
    <w:rsid w:val="00666F12"/>
    <w:rsid w:val="006677A9"/>
    <w:rsid w:val="00667A75"/>
    <w:rsid w:val="00667FF4"/>
    <w:rsid w:val="00670D06"/>
    <w:rsid w:val="00671A57"/>
    <w:rsid w:val="00671C17"/>
    <w:rsid w:val="00671E23"/>
    <w:rsid w:val="006738B1"/>
    <w:rsid w:val="006779FC"/>
    <w:rsid w:val="00677DBD"/>
    <w:rsid w:val="006816D4"/>
    <w:rsid w:val="0068194A"/>
    <w:rsid w:val="006839F5"/>
    <w:rsid w:val="00685336"/>
    <w:rsid w:val="00686E40"/>
    <w:rsid w:val="00686F18"/>
    <w:rsid w:val="00687230"/>
    <w:rsid w:val="00687668"/>
    <w:rsid w:val="00690A78"/>
    <w:rsid w:val="00691464"/>
    <w:rsid w:val="0069146A"/>
    <w:rsid w:val="00691A3A"/>
    <w:rsid w:val="0069277B"/>
    <w:rsid w:val="00693030"/>
    <w:rsid w:val="006932B0"/>
    <w:rsid w:val="0069354E"/>
    <w:rsid w:val="00693F7D"/>
    <w:rsid w:val="006957D9"/>
    <w:rsid w:val="006A0166"/>
    <w:rsid w:val="006A06A8"/>
    <w:rsid w:val="006A1164"/>
    <w:rsid w:val="006A206A"/>
    <w:rsid w:val="006A2327"/>
    <w:rsid w:val="006A28B2"/>
    <w:rsid w:val="006A2AE6"/>
    <w:rsid w:val="006A3B09"/>
    <w:rsid w:val="006A42DB"/>
    <w:rsid w:val="006A4CA9"/>
    <w:rsid w:val="006A51DB"/>
    <w:rsid w:val="006A5408"/>
    <w:rsid w:val="006B2402"/>
    <w:rsid w:val="006B3538"/>
    <w:rsid w:val="006B3802"/>
    <w:rsid w:val="006B393B"/>
    <w:rsid w:val="006B4B16"/>
    <w:rsid w:val="006B4E17"/>
    <w:rsid w:val="006B5446"/>
    <w:rsid w:val="006B5A51"/>
    <w:rsid w:val="006B5B2D"/>
    <w:rsid w:val="006B5CCE"/>
    <w:rsid w:val="006B6B9D"/>
    <w:rsid w:val="006B6F4C"/>
    <w:rsid w:val="006B7225"/>
    <w:rsid w:val="006C03B1"/>
    <w:rsid w:val="006C0F1F"/>
    <w:rsid w:val="006C190E"/>
    <w:rsid w:val="006C2346"/>
    <w:rsid w:val="006C30FB"/>
    <w:rsid w:val="006C32BB"/>
    <w:rsid w:val="006C3EA9"/>
    <w:rsid w:val="006C4BE5"/>
    <w:rsid w:val="006C54FA"/>
    <w:rsid w:val="006C6007"/>
    <w:rsid w:val="006C6903"/>
    <w:rsid w:val="006D012B"/>
    <w:rsid w:val="006D0AD7"/>
    <w:rsid w:val="006D0C72"/>
    <w:rsid w:val="006D18DC"/>
    <w:rsid w:val="006D2186"/>
    <w:rsid w:val="006D226B"/>
    <w:rsid w:val="006D2713"/>
    <w:rsid w:val="006D3562"/>
    <w:rsid w:val="006D3D34"/>
    <w:rsid w:val="006D5514"/>
    <w:rsid w:val="006D6045"/>
    <w:rsid w:val="006D6229"/>
    <w:rsid w:val="006D634D"/>
    <w:rsid w:val="006D67E3"/>
    <w:rsid w:val="006D737B"/>
    <w:rsid w:val="006D73C5"/>
    <w:rsid w:val="006D76EE"/>
    <w:rsid w:val="006D7C20"/>
    <w:rsid w:val="006E0C1E"/>
    <w:rsid w:val="006E2E10"/>
    <w:rsid w:val="006E48FA"/>
    <w:rsid w:val="006E64B9"/>
    <w:rsid w:val="006E68E9"/>
    <w:rsid w:val="006E7114"/>
    <w:rsid w:val="006F0BDD"/>
    <w:rsid w:val="006F5385"/>
    <w:rsid w:val="006F5DF9"/>
    <w:rsid w:val="006F71F2"/>
    <w:rsid w:val="006F746E"/>
    <w:rsid w:val="006F7610"/>
    <w:rsid w:val="006F7D63"/>
    <w:rsid w:val="006F7E28"/>
    <w:rsid w:val="00700112"/>
    <w:rsid w:val="00703867"/>
    <w:rsid w:val="007043E5"/>
    <w:rsid w:val="0070560F"/>
    <w:rsid w:val="00711B45"/>
    <w:rsid w:val="00712655"/>
    <w:rsid w:val="007138F7"/>
    <w:rsid w:val="00713926"/>
    <w:rsid w:val="0071440C"/>
    <w:rsid w:val="00716A31"/>
    <w:rsid w:val="00717223"/>
    <w:rsid w:val="00717DAF"/>
    <w:rsid w:val="007204EC"/>
    <w:rsid w:val="00721B84"/>
    <w:rsid w:val="00723ED0"/>
    <w:rsid w:val="00724094"/>
    <w:rsid w:val="0072534C"/>
    <w:rsid w:val="0072562E"/>
    <w:rsid w:val="00730D1B"/>
    <w:rsid w:val="007310AE"/>
    <w:rsid w:val="0073256F"/>
    <w:rsid w:val="00733B38"/>
    <w:rsid w:val="00735532"/>
    <w:rsid w:val="00735AF7"/>
    <w:rsid w:val="00735D72"/>
    <w:rsid w:val="00735E50"/>
    <w:rsid w:val="00737265"/>
    <w:rsid w:val="007402D7"/>
    <w:rsid w:val="00740DFB"/>
    <w:rsid w:val="00741494"/>
    <w:rsid w:val="0074201C"/>
    <w:rsid w:val="00742A66"/>
    <w:rsid w:val="0074319F"/>
    <w:rsid w:val="0074388B"/>
    <w:rsid w:val="00743E25"/>
    <w:rsid w:val="00744537"/>
    <w:rsid w:val="00745109"/>
    <w:rsid w:val="0074547D"/>
    <w:rsid w:val="007454E5"/>
    <w:rsid w:val="0074563E"/>
    <w:rsid w:val="00747614"/>
    <w:rsid w:val="00747624"/>
    <w:rsid w:val="007504AC"/>
    <w:rsid w:val="00750ABF"/>
    <w:rsid w:val="00751309"/>
    <w:rsid w:val="00751F8E"/>
    <w:rsid w:val="0075203E"/>
    <w:rsid w:val="00753208"/>
    <w:rsid w:val="0075367C"/>
    <w:rsid w:val="00753B4F"/>
    <w:rsid w:val="00753C82"/>
    <w:rsid w:val="00760559"/>
    <w:rsid w:val="007608FA"/>
    <w:rsid w:val="007612A4"/>
    <w:rsid w:val="00762831"/>
    <w:rsid w:val="00762C96"/>
    <w:rsid w:val="00764225"/>
    <w:rsid w:val="007650EA"/>
    <w:rsid w:val="007653F0"/>
    <w:rsid w:val="00765C7C"/>
    <w:rsid w:val="0076623D"/>
    <w:rsid w:val="00766453"/>
    <w:rsid w:val="007664B9"/>
    <w:rsid w:val="00770C8A"/>
    <w:rsid w:val="0077154B"/>
    <w:rsid w:val="00773638"/>
    <w:rsid w:val="007747A9"/>
    <w:rsid w:val="00774898"/>
    <w:rsid w:val="0077496F"/>
    <w:rsid w:val="00775B1A"/>
    <w:rsid w:val="007762D8"/>
    <w:rsid w:val="0078289A"/>
    <w:rsid w:val="00783A6E"/>
    <w:rsid w:val="007859E8"/>
    <w:rsid w:val="007862BD"/>
    <w:rsid w:val="00787D7E"/>
    <w:rsid w:val="00787FFE"/>
    <w:rsid w:val="0079095C"/>
    <w:rsid w:val="00791114"/>
    <w:rsid w:val="00791CFB"/>
    <w:rsid w:val="00793C69"/>
    <w:rsid w:val="00794CD1"/>
    <w:rsid w:val="00794DA3"/>
    <w:rsid w:val="00795AA8"/>
    <w:rsid w:val="007964B0"/>
    <w:rsid w:val="00796DAA"/>
    <w:rsid w:val="007A12FC"/>
    <w:rsid w:val="007A1B8A"/>
    <w:rsid w:val="007A1CD3"/>
    <w:rsid w:val="007A3204"/>
    <w:rsid w:val="007A38B0"/>
    <w:rsid w:val="007A3B8F"/>
    <w:rsid w:val="007A50EF"/>
    <w:rsid w:val="007A56C8"/>
    <w:rsid w:val="007A5A2C"/>
    <w:rsid w:val="007A6757"/>
    <w:rsid w:val="007A71C1"/>
    <w:rsid w:val="007B029B"/>
    <w:rsid w:val="007B02DB"/>
    <w:rsid w:val="007B0F98"/>
    <w:rsid w:val="007B22EC"/>
    <w:rsid w:val="007B2A61"/>
    <w:rsid w:val="007B2D8C"/>
    <w:rsid w:val="007B2E9E"/>
    <w:rsid w:val="007B30AF"/>
    <w:rsid w:val="007B3175"/>
    <w:rsid w:val="007B43EB"/>
    <w:rsid w:val="007B74E8"/>
    <w:rsid w:val="007B7D7E"/>
    <w:rsid w:val="007C0A18"/>
    <w:rsid w:val="007C118F"/>
    <w:rsid w:val="007C18CE"/>
    <w:rsid w:val="007C1B62"/>
    <w:rsid w:val="007C33A4"/>
    <w:rsid w:val="007C4974"/>
    <w:rsid w:val="007D0624"/>
    <w:rsid w:val="007D126C"/>
    <w:rsid w:val="007D1E89"/>
    <w:rsid w:val="007D2241"/>
    <w:rsid w:val="007D255C"/>
    <w:rsid w:val="007D2600"/>
    <w:rsid w:val="007D2FEB"/>
    <w:rsid w:val="007D327F"/>
    <w:rsid w:val="007D3479"/>
    <w:rsid w:val="007D3514"/>
    <w:rsid w:val="007D3C19"/>
    <w:rsid w:val="007D48EC"/>
    <w:rsid w:val="007D49C0"/>
    <w:rsid w:val="007D61A1"/>
    <w:rsid w:val="007D66CA"/>
    <w:rsid w:val="007D691E"/>
    <w:rsid w:val="007D7DBD"/>
    <w:rsid w:val="007D7F71"/>
    <w:rsid w:val="007E4B76"/>
    <w:rsid w:val="007E67C8"/>
    <w:rsid w:val="007E7CCD"/>
    <w:rsid w:val="007E7F6B"/>
    <w:rsid w:val="007F09F1"/>
    <w:rsid w:val="007F0B15"/>
    <w:rsid w:val="007F1591"/>
    <w:rsid w:val="007F1B4B"/>
    <w:rsid w:val="007F320E"/>
    <w:rsid w:val="007F3AF6"/>
    <w:rsid w:val="007F62A2"/>
    <w:rsid w:val="007F68D7"/>
    <w:rsid w:val="007F6E4B"/>
    <w:rsid w:val="007F74B4"/>
    <w:rsid w:val="00802660"/>
    <w:rsid w:val="00804D79"/>
    <w:rsid w:val="008104D6"/>
    <w:rsid w:val="00810B56"/>
    <w:rsid w:val="00810E6E"/>
    <w:rsid w:val="00810ED1"/>
    <w:rsid w:val="00811D08"/>
    <w:rsid w:val="008127D6"/>
    <w:rsid w:val="00813E59"/>
    <w:rsid w:val="00814304"/>
    <w:rsid w:val="00814810"/>
    <w:rsid w:val="008149BD"/>
    <w:rsid w:val="00816780"/>
    <w:rsid w:val="00816BEF"/>
    <w:rsid w:val="00817385"/>
    <w:rsid w:val="00821F45"/>
    <w:rsid w:val="008234B2"/>
    <w:rsid w:val="0082575B"/>
    <w:rsid w:val="008266C4"/>
    <w:rsid w:val="008267CE"/>
    <w:rsid w:val="008303E8"/>
    <w:rsid w:val="00831311"/>
    <w:rsid w:val="00831CEF"/>
    <w:rsid w:val="0083249F"/>
    <w:rsid w:val="00832786"/>
    <w:rsid w:val="00832AF9"/>
    <w:rsid w:val="00833383"/>
    <w:rsid w:val="008334F0"/>
    <w:rsid w:val="008342F7"/>
    <w:rsid w:val="0083476D"/>
    <w:rsid w:val="00835A7E"/>
    <w:rsid w:val="00835B9B"/>
    <w:rsid w:val="008368BD"/>
    <w:rsid w:val="008417E9"/>
    <w:rsid w:val="00842237"/>
    <w:rsid w:val="00842B51"/>
    <w:rsid w:val="00844143"/>
    <w:rsid w:val="0084473F"/>
    <w:rsid w:val="00844B8A"/>
    <w:rsid w:val="0084619D"/>
    <w:rsid w:val="008473FA"/>
    <w:rsid w:val="00847525"/>
    <w:rsid w:val="00847D25"/>
    <w:rsid w:val="00852880"/>
    <w:rsid w:val="00852964"/>
    <w:rsid w:val="00855D76"/>
    <w:rsid w:val="00856214"/>
    <w:rsid w:val="00856C5A"/>
    <w:rsid w:val="00856D4F"/>
    <w:rsid w:val="00860D07"/>
    <w:rsid w:val="0086119D"/>
    <w:rsid w:val="0086175A"/>
    <w:rsid w:val="00862CB1"/>
    <w:rsid w:val="0086342B"/>
    <w:rsid w:val="00863C4C"/>
    <w:rsid w:val="008661E1"/>
    <w:rsid w:val="00866640"/>
    <w:rsid w:val="00866EAC"/>
    <w:rsid w:val="0086730C"/>
    <w:rsid w:val="0087103B"/>
    <w:rsid w:val="008718C6"/>
    <w:rsid w:val="00871EFF"/>
    <w:rsid w:val="00872DD8"/>
    <w:rsid w:val="0087303C"/>
    <w:rsid w:val="00873821"/>
    <w:rsid w:val="00874A57"/>
    <w:rsid w:val="00874C39"/>
    <w:rsid w:val="00876492"/>
    <w:rsid w:val="008766C2"/>
    <w:rsid w:val="00880351"/>
    <w:rsid w:val="00881302"/>
    <w:rsid w:val="00881958"/>
    <w:rsid w:val="00881B73"/>
    <w:rsid w:val="00882076"/>
    <w:rsid w:val="00884540"/>
    <w:rsid w:val="00884CC7"/>
    <w:rsid w:val="00884EBB"/>
    <w:rsid w:val="00886310"/>
    <w:rsid w:val="00886ABC"/>
    <w:rsid w:val="00886FC3"/>
    <w:rsid w:val="008875DE"/>
    <w:rsid w:val="00890188"/>
    <w:rsid w:val="00890A53"/>
    <w:rsid w:val="008919B3"/>
    <w:rsid w:val="00892513"/>
    <w:rsid w:val="00892956"/>
    <w:rsid w:val="00893655"/>
    <w:rsid w:val="00895A8C"/>
    <w:rsid w:val="00897928"/>
    <w:rsid w:val="00897A11"/>
    <w:rsid w:val="00897AEF"/>
    <w:rsid w:val="008A0235"/>
    <w:rsid w:val="008A03AC"/>
    <w:rsid w:val="008A274B"/>
    <w:rsid w:val="008A2DB0"/>
    <w:rsid w:val="008A3CF6"/>
    <w:rsid w:val="008A3E77"/>
    <w:rsid w:val="008A4936"/>
    <w:rsid w:val="008A6588"/>
    <w:rsid w:val="008B05B3"/>
    <w:rsid w:val="008B0D01"/>
    <w:rsid w:val="008B1341"/>
    <w:rsid w:val="008B30A1"/>
    <w:rsid w:val="008B3B38"/>
    <w:rsid w:val="008B5C25"/>
    <w:rsid w:val="008B6FEC"/>
    <w:rsid w:val="008B7121"/>
    <w:rsid w:val="008C1494"/>
    <w:rsid w:val="008C19E1"/>
    <w:rsid w:val="008C23EE"/>
    <w:rsid w:val="008C278C"/>
    <w:rsid w:val="008C2AED"/>
    <w:rsid w:val="008C2C0C"/>
    <w:rsid w:val="008C2EC2"/>
    <w:rsid w:val="008C30B4"/>
    <w:rsid w:val="008C3538"/>
    <w:rsid w:val="008C61CE"/>
    <w:rsid w:val="008D0BFF"/>
    <w:rsid w:val="008D23B6"/>
    <w:rsid w:val="008D4124"/>
    <w:rsid w:val="008D50A5"/>
    <w:rsid w:val="008D5C53"/>
    <w:rsid w:val="008D7306"/>
    <w:rsid w:val="008D7BD1"/>
    <w:rsid w:val="008E249B"/>
    <w:rsid w:val="008E3ADD"/>
    <w:rsid w:val="008E43D6"/>
    <w:rsid w:val="008E505B"/>
    <w:rsid w:val="008E6C1A"/>
    <w:rsid w:val="008E74C4"/>
    <w:rsid w:val="008F061C"/>
    <w:rsid w:val="008F11ED"/>
    <w:rsid w:val="008F1FF2"/>
    <w:rsid w:val="008F2FBF"/>
    <w:rsid w:val="008F3252"/>
    <w:rsid w:val="008F3400"/>
    <w:rsid w:val="008F5CE3"/>
    <w:rsid w:val="008F63E1"/>
    <w:rsid w:val="008F753C"/>
    <w:rsid w:val="00900A13"/>
    <w:rsid w:val="00901500"/>
    <w:rsid w:val="00901C15"/>
    <w:rsid w:val="009029D2"/>
    <w:rsid w:val="009038AE"/>
    <w:rsid w:val="00903C83"/>
    <w:rsid w:val="009078B3"/>
    <w:rsid w:val="00910098"/>
    <w:rsid w:val="00910844"/>
    <w:rsid w:val="00910BD7"/>
    <w:rsid w:val="00911200"/>
    <w:rsid w:val="00912C08"/>
    <w:rsid w:val="00914080"/>
    <w:rsid w:val="00914282"/>
    <w:rsid w:val="00916215"/>
    <w:rsid w:val="00916614"/>
    <w:rsid w:val="00917097"/>
    <w:rsid w:val="00917B32"/>
    <w:rsid w:val="00920D96"/>
    <w:rsid w:val="0092173D"/>
    <w:rsid w:val="00921A46"/>
    <w:rsid w:val="00921FD1"/>
    <w:rsid w:val="009221E6"/>
    <w:rsid w:val="009230AA"/>
    <w:rsid w:val="00925865"/>
    <w:rsid w:val="00927B6D"/>
    <w:rsid w:val="00930A95"/>
    <w:rsid w:val="00930BEB"/>
    <w:rsid w:val="009327BE"/>
    <w:rsid w:val="0093345D"/>
    <w:rsid w:val="009337E7"/>
    <w:rsid w:val="00936D3F"/>
    <w:rsid w:val="009371E7"/>
    <w:rsid w:val="00937877"/>
    <w:rsid w:val="00937C7A"/>
    <w:rsid w:val="00940B86"/>
    <w:rsid w:val="00940FB7"/>
    <w:rsid w:val="009415F8"/>
    <w:rsid w:val="00944FD1"/>
    <w:rsid w:val="00945EB2"/>
    <w:rsid w:val="00945F8A"/>
    <w:rsid w:val="009465AC"/>
    <w:rsid w:val="0094768E"/>
    <w:rsid w:val="009503BD"/>
    <w:rsid w:val="00950DB2"/>
    <w:rsid w:val="00951644"/>
    <w:rsid w:val="00953B02"/>
    <w:rsid w:val="00956764"/>
    <w:rsid w:val="00957788"/>
    <w:rsid w:val="00957EEC"/>
    <w:rsid w:val="00962405"/>
    <w:rsid w:val="009645D3"/>
    <w:rsid w:val="00965652"/>
    <w:rsid w:val="00966EF4"/>
    <w:rsid w:val="00967355"/>
    <w:rsid w:val="00970091"/>
    <w:rsid w:val="00970186"/>
    <w:rsid w:val="00970C1F"/>
    <w:rsid w:val="00971CCA"/>
    <w:rsid w:val="0097228A"/>
    <w:rsid w:val="00972814"/>
    <w:rsid w:val="00973317"/>
    <w:rsid w:val="00974879"/>
    <w:rsid w:val="00974BE2"/>
    <w:rsid w:val="00975373"/>
    <w:rsid w:val="00976568"/>
    <w:rsid w:val="0098352D"/>
    <w:rsid w:val="00983543"/>
    <w:rsid w:val="00983E67"/>
    <w:rsid w:val="00983FE3"/>
    <w:rsid w:val="009844C5"/>
    <w:rsid w:val="009845B5"/>
    <w:rsid w:val="0098467D"/>
    <w:rsid w:val="00984776"/>
    <w:rsid w:val="00986785"/>
    <w:rsid w:val="0098702F"/>
    <w:rsid w:val="00992B63"/>
    <w:rsid w:val="00993B19"/>
    <w:rsid w:val="009945F9"/>
    <w:rsid w:val="00994641"/>
    <w:rsid w:val="009949E1"/>
    <w:rsid w:val="0099588A"/>
    <w:rsid w:val="0099746E"/>
    <w:rsid w:val="009A02DF"/>
    <w:rsid w:val="009A0475"/>
    <w:rsid w:val="009A0625"/>
    <w:rsid w:val="009A0785"/>
    <w:rsid w:val="009A3851"/>
    <w:rsid w:val="009A3A17"/>
    <w:rsid w:val="009A416D"/>
    <w:rsid w:val="009A576F"/>
    <w:rsid w:val="009A5C43"/>
    <w:rsid w:val="009A63B8"/>
    <w:rsid w:val="009A73FF"/>
    <w:rsid w:val="009A7CBA"/>
    <w:rsid w:val="009B0EE5"/>
    <w:rsid w:val="009B1177"/>
    <w:rsid w:val="009B2061"/>
    <w:rsid w:val="009B3C3A"/>
    <w:rsid w:val="009B4097"/>
    <w:rsid w:val="009B5135"/>
    <w:rsid w:val="009B7BB1"/>
    <w:rsid w:val="009B7F2C"/>
    <w:rsid w:val="009C06F8"/>
    <w:rsid w:val="009C103B"/>
    <w:rsid w:val="009C1D68"/>
    <w:rsid w:val="009C232C"/>
    <w:rsid w:val="009C3643"/>
    <w:rsid w:val="009C4AE9"/>
    <w:rsid w:val="009C63B5"/>
    <w:rsid w:val="009C71E4"/>
    <w:rsid w:val="009C7DCA"/>
    <w:rsid w:val="009D2A07"/>
    <w:rsid w:val="009D40D7"/>
    <w:rsid w:val="009D4826"/>
    <w:rsid w:val="009D6665"/>
    <w:rsid w:val="009D66A6"/>
    <w:rsid w:val="009D7638"/>
    <w:rsid w:val="009E0252"/>
    <w:rsid w:val="009E1744"/>
    <w:rsid w:val="009E2613"/>
    <w:rsid w:val="009E2924"/>
    <w:rsid w:val="009E3B75"/>
    <w:rsid w:val="009E3FA6"/>
    <w:rsid w:val="009E7811"/>
    <w:rsid w:val="009E7BC6"/>
    <w:rsid w:val="009F0CAC"/>
    <w:rsid w:val="009F2F48"/>
    <w:rsid w:val="009F53AC"/>
    <w:rsid w:val="009F6C39"/>
    <w:rsid w:val="009F7878"/>
    <w:rsid w:val="009F7C69"/>
    <w:rsid w:val="00A00815"/>
    <w:rsid w:val="00A021C5"/>
    <w:rsid w:val="00A02229"/>
    <w:rsid w:val="00A02508"/>
    <w:rsid w:val="00A02F86"/>
    <w:rsid w:val="00A03067"/>
    <w:rsid w:val="00A03E0D"/>
    <w:rsid w:val="00A044B9"/>
    <w:rsid w:val="00A04AFC"/>
    <w:rsid w:val="00A05C61"/>
    <w:rsid w:val="00A07FFB"/>
    <w:rsid w:val="00A1080C"/>
    <w:rsid w:val="00A10899"/>
    <w:rsid w:val="00A109DA"/>
    <w:rsid w:val="00A111FC"/>
    <w:rsid w:val="00A115DA"/>
    <w:rsid w:val="00A13B49"/>
    <w:rsid w:val="00A13DE2"/>
    <w:rsid w:val="00A14F1C"/>
    <w:rsid w:val="00A14F86"/>
    <w:rsid w:val="00A160E6"/>
    <w:rsid w:val="00A16E0A"/>
    <w:rsid w:val="00A16EE1"/>
    <w:rsid w:val="00A21DDF"/>
    <w:rsid w:val="00A221B4"/>
    <w:rsid w:val="00A236DE"/>
    <w:rsid w:val="00A2440E"/>
    <w:rsid w:val="00A2527A"/>
    <w:rsid w:val="00A2540A"/>
    <w:rsid w:val="00A26FFC"/>
    <w:rsid w:val="00A27D10"/>
    <w:rsid w:val="00A302E0"/>
    <w:rsid w:val="00A31DDF"/>
    <w:rsid w:val="00A32273"/>
    <w:rsid w:val="00A33053"/>
    <w:rsid w:val="00A34735"/>
    <w:rsid w:val="00A3614E"/>
    <w:rsid w:val="00A362E7"/>
    <w:rsid w:val="00A363B3"/>
    <w:rsid w:val="00A3693E"/>
    <w:rsid w:val="00A37283"/>
    <w:rsid w:val="00A37479"/>
    <w:rsid w:val="00A4044D"/>
    <w:rsid w:val="00A40C7D"/>
    <w:rsid w:val="00A40E56"/>
    <w:rsid w:val="00A411AE"/>
    <w:rsid w:val="00A4181C"/>
    <w:rsid w:val="00A41965"/>
    <w:rsid w:val="00A41E8E"/>
    <w:rsid w:val="00A426F8"/>
    <w:rsid w:val="00A42CA9"/>
    <w:rsid w:val="00A43BCA"/>
    <w:rsid w:val="00A45493"/>
    <w:rsid w:val="00A461CA"/>
    <w:rsid w:val="00A46CBC"/>
    <w:rsid w:val="00A500B5"/>
    <w:rsid w:val="00A51FDC"/>
    <w:rsid w:val="00A545E8"/>
    <w:rsid w:val="00A549D0"/>
    <w:rsid w:val="00A570C6"/>
    <w:rsid w:val="00A5757F"/>
    <w:rsid w:val="00A606C8"/>
    <w:rsid w:val="00A622B9"/>
    <w:rsid w:val="00A63414"/>
    <w:rsid w:val="00A64455"/>
    <w:rsid w:val="00A65DD7"/>
    <w:rsid w:val="00A7005A"/>
    <w:rsid w:val="00A7146A"/>
    <w:rsid w:val="00A723F1"/>
    <w:rsid w:val="00A72D02"/>
    <w:rsid w:val="00A7303D"/>
    <w:rsid w:val="00A74A19"/>
    <w:rsid w:val="00A76FED"/>
    <w:rsid w:val="00A772AC"/>
    <w:rsid w:val="00A80591"/>
    <w:rsid w:val="00A80807"/>
    <w:rsid w:val="00A80903"/>
    <w:rsid w:val="00A80965"/>
    <w:rsid w:val="00A8137A"/>
    <w:rsid w:val="00A83C49"/>
    <w:rsid w:val="00A84646"/>
    <w:rsid w:val="00A8498E"/>
    <w:rsid w:val="00A84C68"/>
    <w:rsid w:val="00A866A0"/>
    <w:rsid w:val="00A9106F"/>
    <w:rsid w:val="00A920FD"/>
    <w:rsid w:val="00A9322A"/>
    <w:rsid w:val="00A93812"/>
    <w:rsid w:val="00A941A3"/>
    <w:rsid w:val="00A94A6F"/>
    <w:rsid w:val="00A9512B"/>
    <w:rsid w:val="00A95327"/>
    <w:rsid w:val="00A95709"/>
    <w:rsid w:val="00A95D62"/>
    <w:rsid w:val="00A96C3E"/>
    <w:rsid w:val="00AA0819"/>
    <w:rsid w:val="00AA2477"/>
    <w:rsid w:val="00AA5A89"/>
    <w:rsid w:val="00AA78AA"/>
    <w:rsid w:val="00AB1189"/>
    <w:rsid w:val="00AB1453"/>
    <w:rsid w:val="00AB235A"/>
    <w:rsid w:val="00AB2692"/>
    <w:rsid w:val="00AB2ACE"/>
    <w:rsid w:val="00AB53D7"/>
    <w:rsid w:val="00AB7EAC"/>
    <w:rsid w:val="00AB7EF4"/>
    <w:rsid w:val="00AC0A2B"/>
    <w:rsid w:val="00AC1896"/>
    <w:rsid w:val="00AC1B42"/>
    <w:rsid w:val="00AC2CD5"/>
    <w:rsid w:val="00AC3023"/>
    <w:rsid w:val="00AC3365"/>
    <w:rsid w:val="00AC4202"/>
    <w:rsid w:val="00AC5AEF"/>
    <w:rsid w:val="00AC671A"/>
    <w:rsid w:val="00AC708F"/>
    <w:rsid w:val="00AC795B"/>
    <w:rsid w:val="00AD03D8"/>
    <w:rsid w:val="00AE2528"/>
    <w:rsid w:val="00AE29A0"/>
    <w:rsid w:val="00AE2F33"/>
    <w:rsid w:val="00AE3DFB"/>
    <w:rsid w:val="00AE46BF"/>
    <w:rsid w:val="00AE4B6D"/>
    <w:rsid w:val="00AE55CD"/>
    <w:rsid w:val="00AE5798"/>
    <w:rsid w:val="00AE587D"/>
    <w:rsid w:val="00AE6ADC"/>
    <w:rsid w:val="00AE7CC0"/>
    <w:rsid w:val="00AF15CD"/>
    <w:rsid w:val="00AF2716"/>
    <w:rsid w:val="00AF29BF"/>
    <w:rsid w:val="00AF2F0D"/>
    <w:rsid w:val="00AF31E7"/>
    <w:rsid w:val="00AF4CE4"/>
    <w:rsid w:val="00B003FD"/>
    <w:rsid w:val="00B00672"/>
    <w:rsid w:val="00B013DD"/>
    <w:rsid w:val="00B02AFD"/>
    <w:rsid w:val="00B048DB"/>
    <w:rsid w:val="00B065DA"/>
    <w:rsid w:val="00B06646"/>
    <w:rsid w:val="00B078CB"/>
    <w:rsid w:val="00B07E7F"/>
    <w:rsid w:val="00B10324"/>
    <w:rsid w:val="00B10B94"/>
    <w:rsid w:val="00B10CBD"/>
    <w:rsid w:val="00B11182"/>
    <w:rsid w:val="00B114B1"/>
    <w:rsid w:val="00B136E8"/>
    <w:rsid w:val="00B14344"/>
    <w:rsid w:val="00B14F77"/>
    <w:rsid w:val="00B155E2"/>
    <w:rsid w:val="00B15667"/>
    <w:rsid w:val="00B1795E"/>
    <w:rsid w:val="00B2039C"/>
    <w:rsid w:val="00B22913"/>
    <w:rsid w:val="00B2298B"/>
    <w:rsid w:val="00B22E3C"/>
    <w:rsid w:val="00B23186"/>
    <w:rsid w:val="00B23370"/>
    <w:rsid w:val="00B23BFB"/>
    <w:rsid w:val="00B251C4"/>
    <w:rsid w:val="00B260F8"/>
    <w:rsid w:val="00B26DAB"/>
    <w:rsid w:val="00B307F4"/>
    <w:rsid w:val="00B30940"/>
    <w:rsid w:val="00B31FD6"/>
    <w:rsid w:val="00B32AFE"/>
    <w:rsid w:val="00B32DDE"/>
    <w:rsid w:val="00B333E7"/>
    <w:rsid w:val="00B3402C"/>
    <w:rsid w:val="00B348D5"/>
    <w:rsid w:val="00B36911"/>
    <w:rsid w:val="00B41483"/>
    <w:rsid w:val="00B416AC"/>
    <w:rsid w:val="00B41715"/>
    <w:rsid w:val="00B41EEA"/>
    <w:rsid w:val="00B45FED"/>
    <w:rsid w:val="00B46BE7"/>
    <w:rsid w:val="00B52E11"/>
    <w:rsid w:val="00B53458"/>
    <w:rsid w:val="00B5377D"/>
    <w:rsid w:val="00B56AE9"/>
    <w:rsid w:val="00B56B21"/>
    <w:rsid w:val="00B57263"/>
    <w:rsid w:val="00B607B0"/>
    <w:rsid w:val="00B64521"/>
    <w:rsid w:val="00B6645D"/>
    <w:rsid w:val="00B673FD"/>
    <w:rsid w:val="00B70209"/>
    <w:rsid w:val="00B70CA0"/>
    <w:rsid w:val="00B71A9C"/>
    <w:rsid w:val="00B71C89"/>
    <w:rsid w:val="00B71F67"/>
    <w:rsid w:val="00B7296C"/>
    <w:rsid w:val="00B72C20"/>
    <w:rsid w:val="00B72C3C"/>
    <w:rsid w:val="00B72D63"/>
    <w:rsid w:val="00B74823"/>
    <w:rsid w:val="00B74BFB"/>
    <w:rsid w:val="00B74F71"/>
    <w:rsid w:val="00B750E6"/>
    <w:rsid w:val="00B75210"/>
    <w:rsid w:val="00B7534C"/>
    <w:rsid w:val="00B7634A"/>
    <w:rsid w:val="00B767F7"/>
    <w:rsid w:val="00B76F92"/>
    <w:rsid w:val="00B80E00"/>
    <w:rsid w:val="00B81105"/>
    <w:rsid w:val="00B8142B"/>
    <w:rsid w:val="00B83088"/>
    <w:rsid w:val="00B83BB0"/>
    <w:rsid w:val="00B83C37"/>
    <w:rsid w:val="00B84546"/>
    <w:rsid w:val="00B846EC"/>
    <w:rsid w:val="00B86B06"/>
    <w:rsid w:val="00B87781"/>
    <w:rsid w:val="00B87A25"/>
    <w:rsid w:val="00B90B57"/>
    <w:rsid w:val="00B91C91"/>
    <w:rsid w:val="00B93245"/>
    <w:rsid w:val="00B964FC"/>
    <w:rsid w:val="00B96A10"/>
    <w:rsid w:val="00B96D17"/>
    <w:rsid w:val="00B974BC"/>
    <w:rsid w:val="00B9778B"/>
    <w:rsid w:val="00B97AAF"/>
    <w:rsid w:val="00B97DC1"/>
    <w:rsid w:val="00B97E5B"/>
    <w:rsid w:val="00BA18E4"/>
    <w:rsid w:val="00BA1D26"/>
    <w:rsid w:val="00BA408D"/>
    <w:rsid w:val="00BA532F"/>
    <w:rsid w:val="00BA53D7"/>
    <w:rsid w:val="00BA5843"/>
    <w:rsid w:val="00BA5F47"/>
    <w:rsid w:val="00BA64BC"/>
    <w:rsid w:val="00BB0045"/>
    <w:rsid w:val="00BB08FA"/>
    <w:rsid w:val="00BB0AC0"/>
    <w:rsid w:val="00BB1AA7"/>
    <w:rsid w:val="00BB2086"/>
    <w:rsid w:val="00BB26D5"/>
    <w:rsid w:val="00BB2B6D"/>
    <w:rsid w:val="00BB3626"/>
    <w:rsid w:val="00BB60DB"/>
    <w:rsid w:val="00BB632D"/>
    <w:rsid w:val="00BC0E0A"/>
    <w:rsid w:val="00BC40BD"/>
    <w:rsid w:val="00BC44B6"/>
    <w:rsid w:val="00BC4785"/>
    <w:rsid w:val="00BC4EA3"/>
    <w:rsid w:val="00BC4F8B"/>
    <w:rsid w:val="00BC5006"/>
    <w:rsid w:val="00BC68BD"/>
    <w:rsid w:val="00BC6C1E"/>
    <w:rsid w:val="00BC6D69"/>
    <w:rsid w:val="00BC6F07"/>
    <w:rsid w:val="00BD01F9"/>
    <w:rsid w:val="00BD0653"/>
    <w:rsid w:val="00BD0DC1"/>
    <w:rsid w:val="00BD1D31"/>
    <w:rsid w:val="00BD509E"/>
    <w:rsid w:val="00BD51AC"/>
    <w:rsid w:val="00BE2AC4"/>
    <w:rsid w:val="00BE317F"/>
    <w:rsid w:val="00BE40E0"/>
    <w:rsid w:val="00BE4D50"/>
    <w:rsid w:val="00BE5EDE"/>
    <w:rsid w:val="00BE6FC1"/>
    <w:rsid w:val="00BE74C0"/>
    <w:rsid w:val="00BE74CF"/>
    <w:rsid w:val="00BF0A1B"/>
    <w:rsid w:val="00BF1DE4"/>
    <w:rsid w:val="00BF21AF"/>
    <w:rsid w:val="00BF25D4"/>
    <w:rsid w:val="00BF29F9"/>
    <w:rsid w:val="00BF3A3C"/>
    <w:rsid w:val="00BF45EC"/>
    <w:rsid w:val="00BF5605"/>
    <w:rsid w:val="00BF570B"/>
    <w:rsid w:val="00BF5CE3"/>
    <w:rsid w:val="00BF6D67"/>
    <w:rsid w:val="00BF7415"/>
    <w:rsid w:val="00BF7D49"/>
    <w:rsid w:val="00C00E18"/>
    <w:rsid w:val="00C01203"/>
    <w:rsid w:val="00C0254A"/>
    <w:rsid w:val="00C02628"/>
    <w:rsid w:val="00C033E1"/>
    <w:rsid w:val="00C034DA"/>
    <w:rsid w:val="00C03A52"/>
    <w:rsid w:val="00C06B00"/>
    <w:rsid w:val="00C06B9D"/>
    <w:rsid w:val="00C06DA8"/>
    <w:rsid w:val="00C06EA5"/>
    <w:rsid w:val="00C07160"/>
    <w:rsid w:val="00C105B6"/>
    <w:rsid w:val="00C11409"/>
    <w:rsid w:val="00C12885"/>
    <w:rsid w:val="00C13D08"/>
    <w:rsid w:val="00C14058"/>
    <w:rsid w:val="00C147CE"/>
    <w:rsid w:val="00C14E96"/>
    <w:rsid w:val="00C159BA"/>
    <w:rsid w:val="00C166BA"/>
    <w:rsid w:val="00C1710E"/>
    <w:rsid w:val="00C17EB1"/>
    <w:rsid w:val="00C230D1"/>
    <w:rsid w:val="00C2326B"/>
    <w:rsid w:val="00C232B7"/>
    <w:rsid w:val="00C23778"/>
    <w:rsid w:val="00C26B52"/>
    <w:rsid w:val="00C26B58"/>
    <w:rsid w:val="00C30B96"/>
    <w:rsid w:val="00C31944"/>
    <w:rsid w:val="00C326E3"/>
    <w:rsid w:val="00C32E04"/>
    <w:rsid w:val="00C36FB3"/>
    <w:rsid w:val="00C402AF"/>
    <w:rsid w:val="00C409A9"/>
    <w:rsid w:val="00C40DC5"/>
    <w:rsid w:val="00C413A3"/>
    <w:rsid w:val="00C416FF"/>
    <w:rsid w:val="00C41F96"/>
    <w:rsid w:val="00C4291D"/>
    <w:rsid w:val="00C43326"/>
    <w:rsid w:val="00C441BA"/>
    <w:rsid w:val="00C451BF"/>
    <w:rsid w:val="00C46507"/>
    <w:rsid w:val="00C477AB"/>
    <w:rsid w:val="00C47C90"/>
    <w:rsid w:val="00C548EF"/>
    <w:rsid w:val="00C55FC3"/>
    <w:rsid w:val="00C56387"/>
    <w:rsid w:val="00C57AFE"/>
    <w:rsid w:val="00C6052C"/>
    <w:rsid w:val="00C6101B"/>
    <w:rsid w:val="00C612E2"/>
    <w:rsid w:val="00C6224C"/>
    <w:rsid w:val="00C62A3D"/>
    <w:rsid w:val="00C63D79"/>
    <w:rsid w:val="00C65224"/>
    <w:rsid w:val="00C65BB9"/>
    <w:rsid w:val="00C65D9C"/>
    <w:rsid w:val="00C661E7"/>
    <w:rsid w:val="00C67245"/>
    <w:rsid w:val="00C72563"/>
    <w:rsid w:val="00C728F3"/>
    <w:rsid w:val="00C74552"/>
    <w:rsid w:val="00C76FF5"/>
    <w:rsid w:val="00C80237"/>
    <w:rsid w:val="00C83D1A"/>
    <w:rsid w:val="00C859CF"/>
    <w:rsid w:val="00C877BE"/>
    <w:rsid w:val="00C90A52"/>
    <w:rsid w:val="00C943AF"/>
    <w:rsid w:val="00C96114"/>
    <w:rsid w:val="00CA1058"/>
    <w:rsid w:val="00CA5F04"/>
    <w:rsid w:val="00CA661A"/>
    <w:rsid w:val="00CA7865"/>
    <w:rsid w:val="00CA7E22"/>
    <w:rsid w:val="00CB1990"/>
    <w:rsid w:val="00CB20F4"/>
    <w:rsid w:val="00CB24AA"/>
    <w:rsid w:val="00CB3058"/>
    <w:rsid w:val="00CB41E6"/>
    <w:rsid w:val="00CB60EB"/>
    <w:rsid w:val="00CB617B"/>
    <w:rsid w:val="00CB66F2"/>
    <w:rsid w:val="00CB68FB"/>
    <w:rsid w:val="00CB7401"/>
    <w:rsid w:val="00CB7838"/>
    <w:rsid w:val="00CC0910"/>
    <w:rsid w:val="00CC0EA0"/>
    <w:rsid w:val="00CC1052"/>
    <w:rsid w:val="00CC1BB5"/>
    <w:rsid w:val="00CC231A"/>
    <w:rsid w:val="00CC2CA5"/>
    <w:rsid w:val="00CC36AD"/>
    <w:rsid w:val="00CC3C4D"/>
    <w:rsid w:val="00CC42A0"/>
    <w:rsid w:val="00CC592B"/>
    <w:rsid w:val="00CD0B69"/>
    <w:rsid w:val="00CD0EA2"/>
    <w:rsid w:val="00CD1069"/>
    <w:rsid w:val="00CD1EAA"/>
    <w:rsid w:val="00CD2385"/>
    <w:rsid w:val="00CD4E93"/>
    <w:rsid w:val="00CD5752"/>
    <w:rsid w:val="00CD7C22"/>
    <w:rsid w:val="00CE000C"/>
    <w:rsid w:val="00CE05CA"/>
    <w:rsid w:val="00CE0A26"/>
    <w:rsid w:val="00CE1197"/>
    <w:rsid w:val="00CE1590"/>
    <w:rsid w:val="00CE296C"/>
    <w:rsid w:val="00CE4B8B"/>
    <w:rsid w:val="00CE5626"/>
    <w:rsid w:val="00CE72CB"/>
    <w:rsid w:val="00CF01A3"/>
    <w:rsid w:val="00CF21B7"/>
    <w:rsid w:val="00CF2B99"/>
    <w:rsid w:val="00CF3E71"/>
    <w:rsid w:val="00CF3FC5"/>
    <w:rsid w:val="00CF4DC9"/>
    <w:rsid w:val="00CF56C2"/>
    <w:rsid w:val="00CF56C9"/>
    <w:rsid w:val="00CF5E57"/>
    <w:rsid w:val="00CF72A2"/>
    <w:rsid w:val="00CF783F"/>
    <w:rsid w:val="00CF7A94"/>
    <w:rsid w:val="00D030EB"/>
    <w:rsid w:val="00D035F8"/>
    <w:rsid w:val="00D04A13"/>
    <w:rsid w:val="00D04B12"/>
    <w:rsid w:val="00D071EB"/>
    <w:rsid w:val="00D07875"/>
    <w:rsid w:val="00D11431"/>
    <w:rsid w:val="00D12C6E"/>
    <w:rsid w:val="00D13968"/>
    <w:rsid w:val="00D13AC5"/>
    <w:rsid w:val="00D13F2F"/>
    <w:rsid w:val="00D15282"/>
    <w:rsid w:val="00D15ABD"/>
    <w:rsid w:val="00D15D0B"/>
    <w:rsid w:val="00D16E37"/>
    <w:rsid w:val="00D16FC4"/>
    <w:rsid w:val="00D17F93"/>
    <w:rsid w:val="00D21642"/>
    <w:rsid w:val="00D217B5"/>
    <w:rsid w:val="00D22996"/>
    <w:rsid w:val="00D22A31"/>
    <w:rsid w:val="00D23A0F"/>
    <w:rsid w:val="00D2468B"/>
    <w:rsid w:val="00D246A7"/>
    <w:rsid w:val="00D24757"/>
    <w:rsid w:val="00D251E1"/>
    <w:rsid w:val="00D25403"/>
    <w:rsid w:val="00D25591"/>
    <w:rsid w:val="00D26346"/>
    <w:rsid w:val="00D27AD4"/>
    <w:rsid w:val="00D303B9"/>
    <w:rsid w:val="00D30931"/>
    <w:rsid w:val="00D30B99"/>
    <w:rsid w:val="00D30CAD"/>
    <w:rsid w:val="00D319E1"/>
    <w:rsid w:val="00D31BD6"/>
    <w:rsid w:val="00D32770"/>
    <w:rsid w:val="00D32DAC"/>
    <w:rsid w:val="00D32FF7"/>
    <w:rsid w:val="00D3350D"/>
    <w:rsid w:val="00D35A46"/>
    <w:rsid w:val="00D36352"/>
    <w:rsid w:val="00D37D5B"/>
    <w:rsid w:val="00D4062B"/>
    <w:rsid w:val="00D4071A"/>
    <w:rsid w:val="00D4131D"/>
    <w:rsid w:val="00D41A1F"/>
    <w:rsid w:val="00D425D4"/>
    <w:rsid w:val="00D446B5"/>
    <w:rsid w:val="00D44E4E"/>
    <w:rsid w:val="00D45AFC"/>
    <w:rsid w:val="00D46926"/>
    <w:rsid w:val="00D47C45"/>
    <w:rsid w:val="00D54AE1"/>
    <w:rsid w:val="00D55EF1"/>
    <w:rsid w:val="00D608D9"/>
    <w:rsid w:val="00D6174E"/>
    <w:rsid w:val="00D61961"/>
    <w:rsid w:val="00D654A6"/>
    <w:rsid w:val="00D658EB"/>
    <w:rsid w:val="00D71164"/>
    <w:rsid w:val="00D71538"/>
    <w:rsid w:val="00D7165F"/>
    <w:rsid w:val="00D73150"/>
    <w:rsid w:val="00D74A2B"/>
    <w:rsid w:val="00D75248"/>
    <w:rsid w:val="00D76611"/>
    <w:rsid w:val="00D76B3A"/>
    <w:rsid w:val="00D76ED5"/>
    <w:rsid w:val="00D770E9"/>
    <w:rsid w:val="00D772C5"/>
    <w:rsid w:val="00D776FB"/>
    <w:rsid w:val="00D80CFB"/>
    <w:rsid w:val="00D8173A"/>
    <w:rsid w:val="00D81B10"/>
    <w:rsid w:val="00D852AF"/>
    <w:rsid w:val="00D85AB7"/>
    <w:rsid w:val="00D85BFE"/>
    <w:rsid w:val="00D85D4B"/>
    <w:rsid w:val="00D8669F"/>
    <w:rsid w:val="00D868D5"/>
    <w:rsid w:val="00D86C0F"/>
    <w:rsid w:val="00D87973"/>
    <w:rsid w:val="00D90D10"/>
    <w:rsid w:val="00D911E3"/>
    <w:rsid w:val="00D913D7"/>
    <w:rsid w:val="00D91CF9"/>
    <w:rsid w:val="00D92AFE"/>
    <w:rsid w:val="00D943BC"/>
    <w:rsid w:val="00D96266"/>
    <w:rsid w:val="00D963EE"/>
    <w:rsid w:val="00DA05FC"/>
    <w:rsid w:val="00DA21FC"/>
    <w:rsid w:val="00DA2C7B"/>
    <w:rsid w:val="00DA39BB"/>
    <w:rsid w:val="00DA4B99"/>
    <w:rsid w:val="00DA508D"/>
    <w:rsid w:val="00DA562C"/>
    <w:rsid w:val="00DA74EF"/>
    <w:rsid w:val="00DB0891"/>
    <w:rsid w:val="00DB1401"/>
    <w:rsid w:val="00DB2E2A"/>
    <w:rsid w:val="00DB3298"/>
    <w:rsid w:val="00DB374E"/>
    <w:rsid w:val="00DB53A4"/>
    <w:rsid w:val="00DB6357"/>
    <w:rsid w:val="00DB6731"/>
    <w:rsid w:val="00DC0A42"/>
    <w:rsid w:val="00DC1C3E"/>
    <w:rsid w:val="00DC210C"/>
    <w:rsid w:val="00DC2CCB"/>
    <w:rsid w:val="00DC31D8"/>
    <w:rsid w:val="00DC4E02"/>
    <w:rsid w:val="00DC6361"/>
    <w:rsid w:val="00DC6E48"/>
    <w:rsid w:val="00DC75D9"/>
    <w:rsid w:val="00DC77B6"/>
    <w:rsid w:val="00DC7F21"/>
    <w:rsid w:val="00DD0DB0"/>
    <w:rsid w:val="00DD0DF1"/>
    <w:rsid w:val="00DD3E57"/>
    <w:rsid w:val="00DD5214"/>
    <w:rsid w:val="00DD5903"/>
    <w:rsid w:val="00DD5E4C"/>
    <w:rsid w:val="00DD6A9F"/>
    <w:rsid w:val="00DD6BC4"/>
    <w:rsid w:val="00DD6F52"/>
    <w:rsid w:val="00DE0C62"/>
    <w:rsid w:val="00DE1276"/>
    <w:rsid w:val="00DE28C0"/>
    <w:rsid w:val="00DE2C87"/>
    <w:rsid w:val="00DE3854"/>
    <w:rsid w:val="00DE3F35"/>
    <w:rsid w:val="00DE5A7C"/>
    <w:rsid w:val="00DE5E1D"/>
    <w:rsid w:val="00DE5F5F"/>
    <w:rsid w:val="00DF0D6F"/>
    <w:rsid w:val="00DF434C"/>
    <w:rsid w:val="00DF4C2E"/>
    <w:rsid w:val="00DF51DE"/>
    <w:rsid w:val="00DF769B"/>
    <w:rsid w:val="00E000DA"/>
    <w:rsid w:val="00E01A31"/>
    <w:rsid w:val="00E02F87"/>
    <w:rsid w:val="00E04C0B"/>
    <w:rsid w:val="00E04DAE"/>
    <w:rsid w:val="00E05229"/>
    <w:rsid w:val="00E066CC"/>
    <w:rsid w:val="00E10248"/>
    <w:rsid w:val="00E103BB"/>
    <w:rsid w:val="00E10CD2"/>
    <w:rsid w:val="00E11483"/>
    <w:rsid w:val="00E13CD8"/>
    <w:rsid w:val="00E13F1B"/>
    <w:rsid w:val="00E140E6"/>
    <w:rsid w:val="00E14450"/>
    <w:rsid w:val="00E15085"/>
    <w:rsid w:val="00E15747"/>
    <w:rsid w:val="00E16BC3"/>
    <w:rsid w:val="00E2072E"/>
    <w:rsid w:val="00E2112A"/>
    <w:rsid w:val="00E211EB"/>
    <w:rsid w:val="00E22051"/>
    <w:rsid w:val="00E23A92"/>
    <w:rsid w:val="00E23E2D"/>
    <w:rsid w:val="00E23E51"/>
    <w:rsid w:val="00E24704"/>
    <w:rsid w:val="00E25439"/>
    <w:rsid w:val="00E25EF1"/>
    <w:rsid w:val="00E26E90"/>
    <w:rsid w:val="00E30451"/>
    <w:rsid w:val="00E3076F"/>
    <w:rsid w:val="00E3170D"/>
    <w:rsid w:val="00E32B93"/>
    <w:rsid w:val="00E33AA0"/>
    <w:rsid w:val="00E34AE4"/>
    <w:rsid w:val="00E36BC0"/>
    <w:rsid w:val="00E407B5"/>
    <w:rsid w:val="00E40923"/>
    <w:rsid w:val="00E40DF8"/>
    <w:rsid w:val="00E41815"/>
    <w:rsid w:val="00E43F78"/>
    <w:rsid w:val="00E444AF"/>
    <w:rsid w:val="00E4567C"/>
    <w:rsid w:val="00E4697A"/>
    <w:rsid w:val="00E471A0"/>
    <w:rsid w:val="00E50DEF"/>
    <w:rsid w:val="00E5106E"/>
    <w:rsid w:val="00E512AB"/>
    <w:rsid w:val="00E55DFA"/>
    <w:rsid w:val="00E60FA1"/>
    <w:rsid w:val="00E61BF3"/>
    <w:rsid w:val="00E65680"/>
    <w:rsid w:val="00E65AC4"/>
    <w:rsid w:val="00E65DE0"/>
    <w:rsid w:val="00E66202"/>
    <w:rsid w:val="00E664D2"/>
    <w:rsid w:val="00E66816"/>
    <w:rsid w:val="00E67CE0"/>
    <w:rsid w:val="00E70510"/>
    <w:rsid w:val="00E74923"/>
    <w:rsid w:val="00E74E5D"/>
    <w:rsid w:val="00E74FBC"/>
    <w:rsid w:val="00E75ACF"/>
    <w:rsid w:val="00E76830"/>
    <w:rsid w:val="00E7726C"/>
    <w:rsid w:val="00E809B9"/>
    <w:rsid w:val="00E81808"/>
    <w:rsid w:val="00E81A74"/>
    <w:rsid w:val="00E81D09"/>
    <w:rsid w:val="00E82267"/>
    <w:rsid w:val="00E85D60"/>
    <w:rsid w:val="00E90627"/>
    <w:rsid w:val="00E90E23"/>
    <w:rsid w:val="00E91A43"/>
    <w:rsid w:val="00E93AB8"/>
    <w:rsid w:val="00E95CFF"/>
    <w:rsid w:val="00E974F0"/>
    <w:rsid w:val="00EA0A78"/>
    <w:rsid w:val="00EA0B00"/>
    <w:rsid w:val="00EA1718"/>
    <w:rsid w:val="00EA1819"/>
    <w:rsid w:val="00EA3423"/>
    <w:rsid w:val="00EA3B32"/>
    <w:rsid w:val="00EA521B"/>
    <w:rsid w:val="00EB0027"/>
    <w:rsid w:val="00EB1585"/>
    <w:rsid w:val="00EB1A03"/>
    <w:rsid w:val="00EB1B20"/>
    <w:rsid w:val="00EB3278"/>
    <w:rsid w:val="00EB3EC4"/>
    <w:rsid w:val="00EB408F"/>
    <w:rsid w:val="00EB4260"/>
    <w:rsid w:val="00EB48BA"/>
    <w:rsid w:val="00EB4BA1"/>
    <w:rsid w:val="00EB55AB"/>
    <w:rsid w:val="00EB5761"/>
    <w:rsid w:val="00EB7908"/>
    <w:rsid w:val="00EC0BF7"/>
    <w:rsid w:val="00EC11B7"/>
    <w:rsid w:val="00EC198E"/>
    <w:rsid w:val="00EC1ACD"/>
    <w:rsid w:val="00EC1F32"/>
    <w:rsid w:val="00EC522F"/>
    <w:rsid w:val="00EC61E0"/>
    <w:rsid w:val="00EC73DF"/>
    <w:rsid w:val="00EC7607"/>
    <w:rsid w:val="00ED1255"/>
    <w:rsid w:val="00ED1820"/>
    <w:rsid w:val="00ED2A81"/>
    <w:rsid w:val="00ED2F3D"/>
    <w:rsid w:val="00ED35F4"/>
    <w:rsid w:val="00ED39AC"/>
    <w:rsid w:val="00ED3CC4"/>
    <w:rsid w:val="00ED580C"/>
    <w:rsid w:val="00ED583B"/>
    <w:rsid w:val="00ED5C41"/>
    <w:rsid w:val="00ED633F"/>
    <w:rsid w:val="00ED7068"/>
    <w:rsid w:val="00ED78D5"/>
    <w:rsid w:val="00EE30C7"/>
    <w:rsid w:val="00EE4DBA"/>
    <w:rsid w:val="00EE72B2"/>
    <w:rsid w:val="00EF0052"/>
    <w:rsid w:val="00EF526D"/>
    <w:rsid w:val="00EF5BFC"/>
    <w:rsid w:val="00EF6196"/>
    <w:rsid w:val="00EF70AA"/>
    <w:rsid w:val="00EF7DE5"/>
    <w:rsid w:val="00EF7FFD"/>
    <w:rsid w:val="00F01250"/>
    <w:rsid w:val="00F01CCB"/>
    <w:rsid w:val="00F02CEA"/>
    <w:rsid w:val="00F02FAC"/>
    <w:rsid w:val="00F035EF"/>
    <w:rsid w:val="00F03DC7"/>
    <w:rsid w:val="00F0542A"/>
    <w:rsid w:val="00F0601C"/>
    <w:rsid w:val="00F06BF2"/>
    <w:rsid w:val="00F075DE"/>
    <w:rsid w:val="00F10112"/>
    <w:rsid w:val="00F10ABD"/>
    <w:rsid w:val="00F11B81"/>
    <w:rsid w:val="00F13BA3"/>
    <w:rsid w:val="00F17652"/>
    <w:rsid w:val="00F2194C"/>
    <w:rsid w:val="00F21A8C"/>
    <w:rsid w:val="00F23096"/>
    <w:rsid w:val="00F233C7"/>
    <w:rsid w:val="00F23A57"/>
    <w:rsid w:val="00F25CB5"/>
    <w:rsid w:val="00F268A2"/>
    <w:rsid w:val="00F27E08"/>
    <w:rsid w:val="00F308CC"/>
    <w:rsid w:val="00F30B99"/>
    <w:rsid w:val="00F317D3"/>
    <w:rsid w:val="00F32153"/>
    <w:rsid w:val="00F32FD4"/>
    <w:rsid w:val="00F33D41"/>
    <w:rsid w:val="00F34280"/>
    <w:rsid w:val="00F3454F"/>
    <w:rsid w:val="00F350E4"/>
    <w:rsid w:val="00F36E46"/>
    <w:rsid w:val="00F412C4"/>
    <w:rsid w:val="00F4393C"/>
    <w:rsid w:val="00F45348"/>
    <w:rsid w:val="00F457FE"/>
    <w:rsid w:val="00F45CF2"/>
    <w:rsid w:val="00F46DFA"/>
    <w:rsid w:val="00F47126"/>
    <w:rsid w:val="00F47EDD"/>
    <w:rsid w:val="00F512F1"/>
    <w:rsid w:val="00F5205F"/>
    <w:rsid w:val="00F52C9C"/>
    <w:rsid w:val="00F52EE4"/>
    <w:rsid w:val="00F5569C"/>
    <w:rsid w:val="00F56232"/>
    <w:rsid w:val="00F565A4"/>
    <w:rsid w:val="00F5753E"/>
    <w:rsid w:val="00F60A59"/>
    <w:rsid w:val="00F61187"/>
    <w:rsid w:val="00F614C2"/>
    <w:rsid w:val="00F61D20"/>
    <w:rsid w:val="00F61F56"/>
    <w:rsid w:val="00F62E7F"/>
    <w:rsid w:val="00F63447"/>
    <w:rsid w:val="00F65116"/>
    <w:rsid w:val="00F65C36"/>
    <w:rsid w:val="00F66F74"/>
    <w:rsid w:val="00F67032"/>
    <w:rsid w:val="00F70965"/>
    <w:rsid w:val="00F70C57"/>
    <w:rsid w:val="00F71C69"/>
    <w:rsid w:val="00F71E76"/>
    <w:rsid w:val="00F743CC"/>
    <w:rsid w:val="00F743FA"/>
    <w:rsid w:val="00F75092"/>
    <w:rsid w:val="00F75C2C"/>
    <w:rsid w:val="00F76838"/>
    <w:rsid w:val="00F803EE"/>
    <w:rsid w:val="00F8057D"/>
    <w:rsid w:val="00F80D13"/>
    <w:rsid w:val="00F82A8C"/>
    <w:rsid w:val="00F82B4D"/>
    <w:rsid w:val="00F866B2"/>
    <w:rsid w:val="00F86C6A"/>
    <w:rsid w:val="00F8784B"/>
    <w:rsid w:val="00F925A3"/>
    <w:rsid w:val="00F939BC"/>
    <w:rsid w:val="00F97B5E"/>
    <w:rsid w:val="00FA09CA"/>
    <w:rsid w:val="00FA225F"/>
    <w:rsid w:val="00FA25CA"/>
    <w:rsid w:val="00FA5A12"/>
    <w:rsid w:val="00FA6696"/>
    <w:rsid w:val="00FA6FDA"/>
    <w:rsid w:val="00FA7B41"/>
    <w:rsid w:val="00FA7D1A"/>
    <w:rsid w:val="00FB2AE0"/>
    <w:rsid w:val="00FB374D"/>
    <w:rsid w:val="00FB4665"/>
    <w:rsid w:val="00FB4AC3"/>
    <w:rsid w:val="00FB50BA"/>
    <w:rsid w:val="00FB588F"/>
    <w:rsid w:val="00FB6809"/>
    <w:rsid w:val="00FB7A56"/>
    <w:rsid w:val="00FB7EEA"/>
    <w:rsid w:val="00FC037E"/>
    <w:rsid w:val="00FC3269"/>
    <w:rsid w:val="00FC3A47"/>
    <w:rsid w:val="00FC4695"/>
    <w:rsid w:val="00FC539F"/>
    <w:rsid w:val="00FC55D4"/>
    <w:rsid w:val="00FC6B63"/>
    <w:rsid w:val="00FC7053"/>
    <w:rsid w:val="00FC7804"/>
    <w:rsid w:val="00FD0FA5"/>
    <w:rsid w:val="00FD1A1B"/>
    <w:rsid w:val="00FD2E89"/>
    <w:rsid w:val="00FD3817"/>
    <w:rsid w:val="00FD3823"/>
    <w:rsid w:val="00FD3D17"/>
    <w:rsid w:val="00FD40D4"/>
    <w:rsid w:val="00FD423C"/>
    <w:rsid w:val="00FD679F"/>
    <w:rsid w:val="00FD6E17"/>
    <w:rsid w:val="00FD6EAB"/>
    <w:rsid w:val="00FE0061"/>
    <w:rsid w:val="00FE24F5"/>
    <w:rsid w:val="00FE2602"/>
    <w:rsid w:val="00FE3C79"/>
    <w:rsid w:val="00FE3DE4"/>
    <w:rsid w:val="00FE45A3"/>
    <w:rsid w:val="00FE4AF9"/>
    <w:rsid w:val="00FE7529"/>
    <w:rsid w:val="00FE7C6D"/>
    <w:rsid w:val="00FF26DF"/>
    <w:rsid w:val="00FF2A71"/>
    <w:rsid w:val="00FF2AE2"/>
    <w:rsid w:val="00FF38E4"/>
    <w:rsid w:val="00FF4E9E"/>
    <w:rsid w:val="00FF7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D152CD"/>
  <w15:docId w15:val="{030CAA20-3A84-4482-95D6-C915C44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6B19"/>
  </w:style>
  <w:style w:type="paragraph" w:styleId="Nadpis1">
    <w:name w:val="heading 1"/>
    <w:basedOn w:val="Normln"/>
    <w:next w:val="Normln"/>
    <w:link w:val="Nadpis1Char"/>
    <w:qFormat/>
    <w:rsid w:val="0038673E"/>
    <w:pPr>
      <w:keepNext/>
      <w:keepLines/>
      <w:numPr>
        <w:numId w:val="1"/>
      </w:numPr>
      <w:spacing w:before="480" w:after="0"/>
      <w:outlineLvl w:val="0"/>
    </w:pPr>
    <w:rPr>
      <w:rFonts w:ascii="Arial" w:eastAsiaTheme="majorEastAsia" w:hAnsi="Arial" w:cs="Arial"/>
      <w:b/>
      <w:bCs/>
      <w:color w:val="365F91"/>
      <w:sz w:val="28"/>
      <w:szCs w:val="28"/>
    </w:rPr>
  </w:style>
  <w:style w:type="paragraph" w:styleId="Nadpis2">
    <w:name w:val="heading 2"/>
    <w:basedOn w:val="Normln"/>
    <w:next w:val="Normln"/>
    <w:link w:val="Nadpis2Char"/>
    <w:qFormat/>
    <w:rsid w:val="0038673E"/>
    <w:pPr>
      <w:keepNext/>
      <w:keepLines/>
      <w:numPr>
        <w:ilvl w:val="1"/>
        <w:numId w:val="1"/>
      </w:numPr>
      <w:spacing w:before="200" w:after="0"/>
      <w:ind w:left="284"/>
      <w:outlineLvl w:val="1"/>
    </w:pPr>
    <w:rPr>
      <w:rFonts w:ascii="Arial" w:eastAsiaTheme="majorEastAsia" w:hAnsi="Arial" w:cs="Arial"/>
      <w:b/>
      <w:bCs/>
      <w:color w:val="4F81BD"/>
      <w:sz w:val="26"/>
      <w:szCs w:val="26"/>
    </w:rPr>
  </w:style>
  <w:style w:type="paragraph" w:styleId="Nadpis3">
    <w:name w:val="heading 3"/>
    <w:basedOn w:val="Normln"/>
    <w:next w:val="Normln"/>
    <w:link w:val="Nadpis3Char"/>
    <w:uiPriority w:val="9"/>
    <w:qFormat/>
    <w:rsid w:val="00FC7804"/>
    <w:pPr>
      <w:keepNext/>
      <w:keepLines/>
      <w:numPr>
        <w:ilvl w:val="2"/>
        <w:numId w:val="1"/>
      </w:numPr>
      <w:spacing w:before="200" w:after="0"/>
      <w:ind w:left="720"/>
      <w:outlineLvl w:val="2"/>
    </w:pPr>
    <w:rPr>
      <w:rFonts w:ascii="Arial" w:eastAsiaTheme="majorEastAsia" w:hAnsi="Arial" w:cs="Arial"/>
      <w:b/>
      <w:bCs/>
      <w:color w:val="4F81BD"/>
    </w:rPr>
  </w:style>
  <w:style w:type="paragraph" w:styleId="Nadpis4">
    <w:name w:val="heading 4"/>
    <w:basedOn w:val="Normln"/>
    <w:next w:val="Normln"/>
    <w:uiPriority w:val="9"/>
    <w:qFormat/>
    <w:pPr>
      <w:keepNext/>
      <w:keepLines/>
      <w:numPr>
        <w:ilvl w:val="3"/>
        <w:numId w:val="1"/>
      </w:numPr>
      <w:spacing w:before="200" w:after="0"/>
      <w:outlineLvl w:val="3"/>
    </w:pPr>
    <w:rPr>
      <w:rFonts w:asciiTheme="majorHAnsi" w:eastAsiaTheme="majorEastAsia" w:hAnsiTheme="majorHAnsi" w:cstheme="majorBidi"/>
      <w:b/>
      <w:bCs/>
      <w:i/>
      <w:iCs/>
      <w:color w:val="4F81BD"/>
    </w:rPr>
  </w:style>
  <w:style w:type="paragraph" w:styleId="Nadpis5">
    <w:name w:val="heading 5"/>
    <w:basedOn w:val="Normln"/>
    <w:next w:val="Normln"/>
    <w:uiPriority w:val="9"/>
    <w:qFormat/>
    <w:pPr>
      <w:keepNext/>
      <w:keepLines/>
      <w:numPr>
        <w:ilvl w:val="4"/>
        <w:numId w:val="1"/>
      </w:numPr>
      <w:spacing w:before="200" w:after="0"/>
      <w:outlineLvl w:val="4"/>
    </w:pPr>
    <w:rPr>
      <w:rFonts w:asciiTheme="majorHAnsi" w:eastAsiaTheme="majorEastAsia" w:hAnsiTheme="majorHAnsi" w:cstheme="majorBidi"/>
      <w:color w:val="243F60"/>
    </w:rPr>
  </w:style>
  <w:style w:type="paragraph" w:styleId="Nadpis6">
    <w:name w:val="heading 6"/>
    <w:basedOn w:val="Normln"/>
    <w:next w:val="Normln"/>
    <w:uiPriority w:val="9"/>
    <w:qFormat/>
    <w:pPr>
      <w:keepNext/>
      <w:keepLines/>
      <w:numPr>
        <w:ilvl w:val="5"/>
        <w:numId w:val="1"/>
      </w:numPr>
      <w:spacing w:before="200" w:after="0"/>
      <w:outlineLvl w:val="5"/>
    </w:pPr>
    <w:rPr>
      <w:rFonts w:asciiTheme="majorHAnsi" w:eastAsiaTheme="majorEastAsia" w:hAnsiTheme="majorHAnsi" w:cstheme="majorBidi"/>
      <w:i/>
      <w:iCs/>
      <w:color w:val="243F60"/>
    </w:rPr>
  </w:style>
  <w:style w:type="paragraph" w:styleId="Nadpis7">
    <w:name w:val="heading 7"/>
    <w:basedOn w:val="Normln"/>
    <w:next w:val="Normln"/>
    <w:link w:val="Nadpis7Char"/>
    <w:uiPriority w:val="9"/>
    <w:qFormat/>
    <w:pPr>
      <w:keepNext/>
      <w:keepLines/>
      <w:numPr>
        <w:ilvl w:val="6"/>
        <w:numId w:val="1"/>
      </w:numPr>
      <w:spacing w:before="200" w:after="0"/>
      <w:outlineLvl w:val="6"/>
    </w:pPr>
    <w:rPr>
      <w:rFonts w:asciiTheme="majorHAnsi" w:eastAsiaTheme="majorEastAsia" w:hAnsiTheme="majorHAnsi" w:cstheme="majorBidi"/>
      <w:i/>
      <w:iCs/>
      <w:color w:val="404040"/>
    </w:rPr>
  </w:style>
  <w:style w:type="paragraph" w:styleId="Nadpis8">
    <w:name w:val="heading 8"/>
    <w:basedOn w:val="Normln"/>
    <w:next w:val="Normln"/>
    <w:link w:val="Nadpis8Char"/>
    <w:uiPriority w:val="9"/>
    <w:qFormat/>
    <w:pPr>
      <w:keepNext/>
      <w:keepLines/>
      <w:numPr>
        <w:ilvl w:val="7"/>
        <w:numId w:val="1"/>
      </w:numPr>
      <w:spacing w:before="200" w:after="0"/>
      <w:outlineLvl w:val="7"/>
    </w:pPr>
    <w:rPr>
      <w:rFonts w:asciiTheme="majorHAnsi" w:eastAsiaTheme="majorEastAsia" w:hAnsiTheme="majorHAnsi" w:cstheme="majorBidi"/>
      <w:color w:val="404040"/>
      <w:sz w:val="20"/>
      <w:szCs w:val="20"/>
    </w:rPr>
  </w:style>
  <w:style w:type="paragraph" w:styleId="Nadpis9">
    <w:name w:val="heading 9"/>
    <w:basedOn w:val="Normln"/>
    <w:next w:val="Normln"/>
    <w:link w:val="Nadpis9Char"/>
    <w:uiPriority w:val="9"/>
    <w:qFormat/>
    <w:pPr>
      <w:keepNext/>
      <w:keepLines/>
      <w:numPr>
        <w:ilvl w:val="8"/>
        <w:numId w:val="1"/>
      </w:numPr>
      <w:spacing w:before="200" w:after="0"/>
      <w:outlineLvl w:val="8"/>
    </w:pPr>
    <w:rPr>
      <w:rFonts w:asciiTheme="majorHAnsi" w:eastAsiaTheme="majorEastAsia" w:hAnsiTheme="majorHAnsi" w:cstheme="majorBidi"/>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link w:val="NzevChar"/>
    <w:uiPriority w:val="10"/>
    <w:qFormat/>
    <w:pPr>
      <w:pBdr>
        <w:bottom w:val="single" w:sz="8" w:space="4" w:color="4F81BD"/>
      </w:pBdr>
      <w:spacing w:after="300" w:line="240" w:lineRule="auto"/>
      <w:contextualSpacing/>
    </w:pPr>
    <w:rPr>
      <w:rFonts w:asciiTheme="majorHAnsi" w:eastAsiaTheme="majorEastAsia" w:hAnsiTheme="majorHAnsi" w:cstheme="majorBidi"/>
      <w:color w:val="17365D"/>
      <w:spacing w:val="5"/>
      <w:kern w:val="28"/>
      <w:sz w:val="52"/>
      <w:szCs w:val="52"/>
    </w:rPr>
  </w:style>
  <w:style w:type="paragraph" w:styleId="Podnadpis">
    <w:name w:val="Subtitle"/>
    <w:basedOn w:val="Normln"/>
    <w:next w:val="Normln"/>
    <w:link w:val="PodnadpisChar"/>
    <w:uiPriority w:val="11"/>
    <w:qFormat/>
    <w:pPr>
      <w:numPr>
        <w:ilvl w:val="1"/>
      </w:numPr>
    </w:pPr>
    <w:rPr>
      <w:rFonts w:asciiTheme="majorHAnsi" w:eastAsiaTheme="majorEastAsia" w:hAnsiTheme="majorHAnsi" w:cstheme="majorBidi"/>
      <w:i/>
      <w:iCs/>
      <w:color w:val="4F81BD"/>
      <w:spacing w:val="15"/>
      <w:sz w:val="24"/>
      <w:szCs w:val="24"/>
    </w:rPr>
  </w:style>
  <w:style w:type="paragraph" w:styleId="Textbubliny">
    <w:name w:val="Balloon Text"/>
    <w:basedOn w:val="Normln"/>
    <w:link w:val="TextbublinyChar"/>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Pr>
      <w:rFonts w:ascii="Tahoma" w:hAnsi="Tahoma" w:cs="Tahoma"/>
      <w:sz w:val="16"/>
      <w:szCs w:val="16"/>
    </w:rPr>
  </w:style>
  <w:style w:type="paragraph" w:styleId="Bezmezer">
    <w:name w:val="No Spacing"/>
    <w:uiPriority w:val="1"/>
    <w:qFormat/>
    <w:pPr>
      <w:spacing w:after="0" w:line="240" w:lineRule="auto"/>
    </w:pPr>
  </w:style>
  <w:style w:type="paragraph" w:styleId="Odstavecseseznamem">
    <w:name w:val="List Paragraph"/>
    <w:aliases w:val="Nad,Odstavec_muj,Název grafu,nad 1,Conclusion de partie,_Odstavec se seznamem,F5 List Paragraph,List Paragraph1,List Paragraph11,Dot pt,Colorful List - Accent 11,No Spacing1,List Paragraph Char Char Char"/>
    <w:basedOn w:val="Normln"/>
    <w:link w:val="OdstavecseseznamemChar"/>
    <w:uiPriority w:val="34"/>
    <w:qFormat/>
    <w:pPr>
      <w:ind w:left="720"/>
      <w:contextualSpacing/>
    </w:pPr>
  </w:style>
  <w:style w:type="character" w:styleId="Odkaznakoment">
    <w:name w:val="annotation reference"/>
    <w:basedOn w:val="Standardnpsmoodstavce"/>
    <w:rPr>
      <w:sz w:val="16"/>
      <w:szCs w:val="16"/>
    </w:rPr>
  </w:style>
  <w:style w:type="paragraph" w:styleId="Textkomente">
    <w:name w:val="annotation text"/>
    <w:basedOn w:val="Normln"/>
    <w:link w:val="TextkomenteChar"/>
    <w:pPr>
      <w:spacing w:line="240" w:lineRule="auto"/>
    </w:pPr>
    <w:rPr>
      <w:sz w:val="20"/>
      <w:szCs w:val="20"/>
    </w:rPr>
  </w:style>
  <w:style w:type="character" w:customStyle="1" w:styleId="TextkomenteChar">
    <w:name w:val="Text komentáře Char"/>
    <w:basedOn w:val="Standardnpsmoodstavce"/>
    <w:link w:val="Textkomente"/>
    <w:rPr>
      <w:sz w:val="20"/>
      <w:szCs w:val="20"/>
    </w:rPr>
  </w:style>
  <w:style w:type="paragraph" w:styleId="Pedmtkomente">
    <w:name w:val="annotation subject"/>
    <w:basedOn w:val="Textkomente"/>
    <w:next w:val="Textkomente"/>
    <w:link w:val="PedmtkomenteChar"/>
    <w:rPr>
      <w:b/>
      <w:bCs/>
    </w:rPr>
  </w:style>
  <w:style w:type="character" w:customStyle="1" w:styleId="PedmtkomenteChar">
    <w:name w:val="Předmět komentáře Char"/>
    <w:basedOn w:val="TextkomenteChar"/>
    <w:link w:val="Pedmtkomente"/>
    <w:rPr>
      <w:b/>
      <w:bCs/>
      <w:sz w:val="20"/>
      <w:szCs w:val="20"/>
    </w:rPr>
  </w:style>
  <w:style w:type="paragraph" w:styleId="Zhlav">
    <w:name w:val="header"/>
    <w:basedOn w:val="Normln"/>
    <w:link w:val="ZhlavChar"/>
    <w:uiPriority w:val="99"/>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poznpodarou">
    <w:name w:val="footnote text"/>
    <w:basedOn w:val="Normln"/>
    <w:link w:val="TextpoznpodarouChar"/>
    <w:uiPriority w:val="99"/>
    <w:qFormat/>
    <w:pPr>
      <w:spacing w:after="0" w:line="240" w:lineRule="auto"/>
    </w:pPr>
    <w:rPr>
      <w:sz w:val="20"/>
      <w:szCs w:val="20"/>
    </w:rPr>
  </w:style>
  <w:style w:type="character" w:customStyle="1" w:styleId="TextpoznpodarouChar">
    <w:name w:val="Text pozn. pod čarou Char"/>
    <w:basedOn w:val="Standardnpsmoodstavce"/>
    <w:link w:val="Textpoznpodarou"/>
    <w:uiPriority w:val="99"/>
    <w:rPr>
      <w:sz w:val="20"/>
      <w:szCs w:val="20"/>
    </w:rPr>
  </w:style>
  <w:style w:type="character" w:styleId="Znakapoznpodarou">
    <w:name w:val="footnote reference"/>
    <w:basedOn w:val="Standardnpsmoodstavce"/>
    <w:uiPriority w:val="99"/>
    <w:rPr>
      <w:vertAlign w:val="superscript"/>
    </w:rPr>
  </w:style>
  <w:style w:type="character" w:customStyle="1" w:styleId="Nadpis7Char">
    <w:name w:val="Nadpis 7 Char"/>
    <w:basedOn w:val="Standardnpsmoodstavce"/>
    <w:link w:val="Nadpis7"/>
    <w:uiPriority w:val="9"/>
    <w:rPr>
      <w:rFonts w:asciiTheme="majorHAnsi" w:eastAsiaTheme="majorEastAsia" w:hAnsiTheme="majorHAnsi" w:cstheme="majorBidi"/>
      <w:i/>
      <w:iCs/>
      <w:color w:val="404040"/>
    </w:rPr>
  </w:style>
  <w:style w:type="character" w:styleId="Siln">
    <w:name w:val="Strong"/>
    <w:basedOn w:val="Standardnpsmoodstavce"/>
    <w:uiPriority w:val="22"/>
    <w:qFormat/>
    <w:rPr>
      <w:b/>
      <w:bCs/>
    </w:rPr>
  </w:style>
  <w:style w:type="paragraph" w:styleId="Titulek">
    <w:name w:val="caption"/>
    <w:basedOn w:val="Normln"/>
    <w:next w:val="Normln"/>
    <w:uiPriority w:val="35"/>
    <w:qFormat/>
    <w:pPr>
      <w:spacing w:line="240" w:lineRule="auto"/>
    </w:pPr>
    <w:rPr>
      <w:b/>
      <w:bCs/>
      <w:color w:val="4F81BD"/>
      <w:sz w:val="18"/>
      <w:szCs w:val="18"/>
    </w:rPr>
  </w:style>
  <w:style w:type="character" w:customStyle="1" w:styleId="Nadpis8Char">
    <w:name w:val="Nadpis 8 Char"/>
    <w:basedOn w:val="Standardnpsmoodstavce"/>
    <w:link w:val="Nadpis8"/>
    <w:uiPriority w:val="9"/>
    <w:rPr>
      <w:rFonts w:asciiTheme="majorHAnsi" w:eastAsiaTheme="majorEastAsia" w:hAnsiTheme="majorHAnsi" w:cstheme="majorBidi"/>
      <w:color w:val="404040"/>
      <w:sz w:val="20"/>
      <w:szCs w:val="20"/>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sz w:val="20"/>
      <w:szCs w:val="20"/>
    </w:rPr>
  </w:style>
  <w:style w:type="table" w:styleId="Mkatabulky">
    <w:name w:val="Table Grid"/>
    <w:basedOn w:val="Normlntabul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uiPriority w:val="39"/>
    <w:pPr>
      <w:spacing w:before="120" w:after="0"/>
    </w:pPr>
    <w:rPr>
      <w:b/>
      <w:bCs/>
      <w:i/>
      <w:iCs/>
      <w:sz w:val="24"/>
      <w:szCs w:val="24"/>
    </w:rPr>
  </w:style>
  <w:style w:type="paragraph" w:styleId="Obsah2">
    <w:name w:val="toc 2"/>
    <w:basedOn w:val="Normln"/>
    <w:next w:val="Normln"/>
    <w:uiPriority w:val="39"/>
    <w:pPr>
      <w:spacing w:before="120" w:after="0"/>
      <w:ind w:left="220"/>
    </w:pPr>
    <w:rPr>
      <w:b/>
      <w:bCs/>
    </w:rPr>
  </w:style>
  <w:style w:type="character" w:styleId="Hypertextovodkaz">
    <w:name w:val="Hyperlink"/>
    <w:basedOn w:val="Standardnpsmoodstavce"/>
    <w:uiPriority w:val="99"/>
    <w:rPr>
      <w:color w:val="0000FF"/>
      <w:u w:val="single"/>
    </w:rPr>
  </w:style>
  <w:style w:type="paragraph" w:styleId="Obsah3">
    <w:name w:val="toc 3"/>
    <w:basedOn w:val="Normln"/>
    <w:next w:val="Normln"/>
    <w:uiPriority w:val="39"/>
    <w:pPr>
      <w:spacing w:after="0"/>
      <w:ind w:left="440"/>
    </w:pPr>
    <w:rPr>
      <w:sz w:val="20"/>
      <w:szCs w:val="20"/>
    </w:rPr>
  </w:style>
  <w:style w:type="paragraph" w:styleId="Nadpisobsahu">
    <w:name w:val="TOC Heading"/>
    <w:basedOn w:val="Nadpis1"/>
    <w:next w:val="Normln"/>
    <w:uiPriority w:val="39"/>
    <w:qFormat/>
    <w:pPr>
      <w:outlineLvl w:val="9"/>
    </w:pPr>
  </w:style>
  <w:style w:type="paragraph" w:styleId="Obsah4">
    <w:name w:val="toc 4"/>
    <w:basedOn w:val="Normln"/>
    <w:next w:val="Normln"/>
    <w:uiPriority w:val="39"/>
    <w:pPr>
      <w:spacing w:after="0"/>
      <w:ind w:left="660"/>
    </w:pPr>
    <w:rPr>
      <w:sz w:val="20"/>
      <w:szCs w:val="20"/>
    </w:rPr>
  </w:style>
  <w:style w:type="paragraph" w:styleId="Obsah5">
    <w:name w:val="toc 5"/>
    <w:basedOn w:val="Normln"/>
    <w:next w:val="Normln"/>
    <w:uiPriority w:val="39"/>
    <w:pPr>
      <w:spacing w:after="0"/>
      <w:ind w:left="880"/>
    </w:pPr>
    <w:rPr>
      <w:sz w:val="20"/>
      <w:szCs w:val="20"/>
    </w:rPr>
  </w:style>
  <w:style w:type="paragraph" w:styleId="Obsah6">
    <w:name w:val="toc 6"/>
    <w:basedOn w:val="Normln"/>
    <w:next w:val="Normln"/>
    <w:uiPriority w:val="39"/>
    <w:pPr>
      <w:spacing w:after="0"/>
      <w:ind w:left="1100"/>
    </w:pPr>
    <w:rPr>
      <w:sz w:val="20"/>
      <w:szCs w:val="20"/>
    </w:rPr>
  </w:style>
  <w:style w:type="paragraph" w:styleId="Obsah7">
    <w:name w:val="toc 7"/>
    <w:basedOn w:val="Normln"/>
    <w:next w:val="Normln"/>
    <w:uiPriority w:val="39"/>
    <w:pPr>
      <w:spacing w:after="0"/>
      <w:ind w:left="1320"/>
    </w:pPr>
    <w:rPr>
      <w:sz w:val="20"/>
      <w:szCs w:val="20"/>
    </w:rPr>
  </w:style>
  <w:style w:type="paragraph" w:styleId="Obsah8">
    <w:name w:val="toc 8"/>
    <w:basedOn w:val="Normln"/>
    <w:next w:val="Normln"/>
    <w:uiPriority w:val="39"/>
    <w:pPr>
      <w:spacing w:after="0"/>
      <w:ind w:left="1540"/>
    </w:pPr>
    <w:rPr>
      <w:sz w:val="20"/>
      <w:szCs w:val="20"/>
    </w:rPr>
  </w:style>
  <w:style w:type="paragraph" w:styleId="Obsah9">
    <w:name w:val="toc 9"/>
    <w:basedOn w:val="Normln"/>
    <w:next w:val="Normln"/>
    <w:uiPriority w:val="39"/>
    <w:pPr>
      <w:spacing w:after="0"/>
      <w:ind w:left="1760"/>
    </w:pPr>
    <w:rPr>
      <w:sz w:val="20"/>
      <w:szCs w:val="20"/>
    </w:rPr>
  </w:style>
  <w:style w:type="paragraph" w:styleId="Normlnweb">
    <w:name w:val="Normal (Web)"/>
    <w:basedOn w:val="Normln"/>
    <w:uiPriority w:val="99"/>
    <w:pPr>
      <w:spacing w:before="100" w:beforeAutospacing="1" w:after="100" w:afterAutospacing="1" w:line="240" w:lineRule="auto"/>
    </w:pPr>
    <w:rPr>
      <w:rFonts w:ascii="Times New Roman" w:hAnsi="Times New Roman" w:cs="Times New Roman"/>
      <w:sz w:val="24"/>
      <w:szCs w:val="24"/>
    </w:rPr>
  </w:style>
  <w:style w:type="character" w:customStyle="1" w:styleId="PodnadpisChar">
    <w:name w:val="Podnadpis Char"/>
    <w:basedOn w:val="Standardnpsmoodstavce"/>
    <w:link w:val="Podnadpis"/>
    <w:uiPriority w:val="11"/>
    <w:rPr>
      <w:rFonts w:asciiTheme="majorHAnsi" w:eastAsiaTheme="majorEastAsia" w:hAnsiTheme="majorHAnsi" w:cstheme="majorBidi"/>
      <w:i/>
      <w:iCs/>
      <w:color w:val="4F81BD"/>
      <w:spacing w:val="15"/>
      <w:sz w:val="24"/>
      <w:szCs w:val="24"/>
    </w:rPr>
  </w:style>
  <w:style w:type="character" w:customStyle="1" w:styleId="NzevChar">
    <w:name w:val="Název Char"/>
    <w:basedOn w:val="Standardnpsmoodstavce"/>
    <w:link w:val="Nzev"/>
    <w:uiPriority w:val="10"/>
    <w:rPr>
      <w:rFonts w:asciiTheme="majorHAnsi" w:eastAsiaTheme="majorEastAsia" w:hAnsiTheme="majorHAnsi" w:cstheme="majorBidi"/>
      <w:color w:val="17365D"/>
      <w:spacing w:val="5"/>
      <w:kern w:val="28"/>
      <w:sz w:val="52"/>
      <w:szCs w:val="52"/>
    </w:rPr>
  </w:style>
  <w:style w:type="numbering" w:customStyle="1" w:styleId="Bezseznamu1">
    <w:name w:val="Bez seznamu1"/>
    <w:next w:val="Bezseznamu"/>
    <w:uiPriority w:val="99"/>
  </w:style>
  <w:style w:type="character" w:customStyle="1" w:styleId="Nadpis1Char">
    <w:name w:val="Nadpis 1 Char"/>
    <w:basedOn w:val="Standardnpsmoodstavce"/>
    <w:link w:val="Nadpis1"/>
    <w:rsid w:val="0038673E"/>
    <w:rPr>
      <w:rFonts w:ascii="Arial" w:eastAsiaTheme="majorEastAsia" w:hAnsi="Arial" w:cs="Arial"/>
      <w:b/>
      <w:bCs/>
      <w:color w:val="365F91"/>
      <w:sz w:val="28"/>
      <w:szCs w:val="28"/>
    </w:rPr>
  </w:style>
  <w:style w:type="character" w:customStyle="1" w:styleId="Nadpis2Char">
    <w:name w:val="Nadpis 2 Char"/>
    <w:basedOn w:val="Standardnpsmoodstavce"/>
    <w:link w:val="Nadpis2"/>
    <w:rsid w:val="0038673E"/>
    <w:rPr>
      <w:rFonts w:ascii="Arial" w:eastAsiaTheme="majorEastAsia" w:hAnsi="Arial" w:cs="Arial"/>
      <w:b/>
      <w:bCs/>
      <w:color w:val="4F81BD"/>
      <w:sz w:val="26"/>
      <w:szCs w:val="26"/>
    </w:rPr>
  </w:style>
  <w:style w:type="character" w:customStyle="1" w:styleId="Nadpis3Char">
    <w:name w:val="Nadpis 3 Char"/>
    <w:basedOn w:val="Standardnpsmoodstavce"/>
    <w:link w:val="Nadpis3"/>
    <w:uiPriority w:val="9"/>
    <w:rsid w:val="00FC7804"/>
    <w:rPr>
      <w:rFonts w:ascii="Arial" w:eastAsiaTheme="majorEastAsia" w:hAnsi="Arial" w:cs="Arial"/>
      <w:b/>
      <w:bCs/>
      <w:color w:val="4F81BD"/>
    </w:rPr>
  </w:style>
  <w:style w:type="character" w:styleId="slostrnky">
    <w:name w:val="page number"/>
    <w:basedOn w:val="Standardnpsmoodstavce"/>
  </w:style>
  <w:style w:type="paragraph" w:styleId="Textvysvtlivek">
    <w:name w:val="endnote text"/>
    <w:basedOn w:val="Normln"/>
    <w:link w:val="TextvysvtlivekChar"/>
    <w:pPr>
      <w:spacing w:after="60" w:line="288" w:lineRule="auto"/>
      <w:jc w:val="both"/>
    </w:pPr>
    <w:rPr>
      <w:rFonts w:ascii="Times New Roman" w:eastAsia="Times New Roman" w:hAnsi="Times New Roman" w:cs="Times New Roman"/>
      <w:sz w:val="20"/>
      <w:szCs w:val="20"/>
    </w:rPr>
  </w:style>
  <w:style w:type="character" w:customStyle="1" w:styleId="TextvysvtlivekChar">
    <w:name w:val="Text vysvětlivek Char"/>
    <w:basedOn w:val="Standardnpsmoodstavce"/>
    <w:link w:val="Textvysvtlivek"/>
    <w:rPr>
      <w:rFonts w:ascii="Times New Roman" w:eastAsia="Times New Roman" w:hAnsi="Times New Roman" w:cs="Times New Roman"/>
      <w:sz w:val="20"/>
      <w:szCs w:val="20"/>
    </w:rPr>
  </w:style>
  <w:style w:type="character" w:styleId="Odkaznavysvtlivky">
    <w:name w:val="endnote reference"/>
    <w:rPr>
      <w:vertAlign w:val="superscript"/>
    </w:rPr>
  </w:style>
  <w:style w:type="paragraph" w:customStyle="1" w:styleId="CharChar6">
    <w:name w:val="Char Char6"/>
    <w:basedOn w:val="Normln"/>
    <w:pPr>
      <w:spacing w:after="160" w:line="240" w:lineRule="exact"/>
    </w:pPr>
    <w:rPr>
      <w:rFonts w:ascii="Tahoma" w:eastAsia="Times New Roman" w:hAnsi="Tahoma" w:cs="Times New Roman"/>
      <w:sz w:val="20"/>
      <w:szCs w:val="20"/>
      <w:lang w:val="en-US" w:eastAsia="en-US"/>
    </w:rPr>
  </w:style>
  <w:style w:type="paragraph" w:customStyle="1" w:styleId="Paragraf">
    <w:name w:val="Paragraf"/>
    <w:basedOn w:val="Normln"/>
    <w:next w:val="Textodstavce"/>
    <w:pPr>
      <w:keepNext/>
      <w:keepLines/>
      <w:spacing w:before="240" w:after="0" w:line="240" w:lineRule="auto"/>
      <w:jc w:val="center"/>
      <w:outlineLvl w:val="5"/>
    </w:pPr>
    <w:rPr>
      <w:rFonts w:ascii="Times New Roman" w:eastAsia="Times New Roman" w:hAnsi="Times New Roman" w:cs="Times New Roman"/>
      <w:sz w:val="24"/>
      <w:szCs w:val="20"/>
    </w:rPr>
  </w:style>
  <w:style w:type="paragraph" w:customStyle="1" w:styleId="Textbodu">
    <w:name w:val="Text bodu"/>
    <w:basedOn w:val="Normln"/>
    <w:pPr>
      <w:numPr>
        <w:ilvl w:val="8"/>
        <w:numId w:val="2"/>
      </w:numPr>
      <w:spacing w:after="0" w:line="240" w:lineRule="auto"/>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pPr>
      <w:numPr>
        <w:ilvl w:val="7"/>
        <w:numId w:val="2"/>
      </w:numPr>
      <w:spacing w:after="0" w:line="240" w:lineRule="auto"/>
      <w:jc w:val="both"/>
      <w:outlineLvl w:val="7"/>
    </w:pPr>
    <w:rPr>
      <w:rFonts w:ascii="Times New Roman" w:eastAsia="Times New Roman" w:hAnsi="Times New Roman" w:cs="Times New Roman"/>
      <w:sz w:val="24"/>
      <w:szCs w:val="20"/>
    </w:rPr>
  </w:style>
  <w:style w:type="paragraph" w:customStyle="1" w:styleId="Textodstavce">
    <w:name w:val="Text odstavce"/>
    <w:basedOn w:val="Normln"/>
    <w:link w:val="TextodstavceChar"/>
    <w:pPr>
      <w:numPr>
        <w:ilvl w:val="6"/>
        <w:numId w:val="2"/>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Nadpisparagrafu">
    <w:name w:val="Nadpis paragrafu"/>
    <w:basedOn w:val="Paragraf"/>
    <w:next w:val="Textodstavce"/>
    <w:rPr>
      <w:b/>
    </w:rPr>
  </w:style>
  <w:style w:type="character" w:customStyle="1" w:styleId="TextpsmeneChar">
    <w:name w:val="Text písmene Char"/>
    <w:link w:val="Textpsmene"/>
    <w:rPr>
      <w:rFonts w:ascii="Times New Roman" w:eastAsia="Times New Roman" w:hAnsi="Times New Roman" w:cs="Times New Roman"/>
      <w:sz w:val="24"/>
      <w:szCs w:val="20"/>
    </w:rPr>
  </w:style>
  <w:style w:type="character" w:customStyle="1" w:styleId="TextodstavceChar">
    <w:name w:val="Text odstavce Char"/>
    <w:link w:val="Textodstavce"/>
    <w:rPr>
      <w:rFonts w:ascii="Times New Roman" w:eastAsia="Times New Roman" w:hAnsi="Times New Roman" w:cs="Times New Roman"/>
      <w:sz w:val="24"/>
      <w:szCs w:val="20"/>
    </w:rPr>
  </w:style>
  <w:style w:type="paragraph" w:customStyle="1" w:styleId="Obsahrmce">
    <w:name w:val="Obsah rámce"/>
    <w:basedOn w:val="Zkladntext"/>
    <w:pPr>
      <w:suppressAutoHyphens/>
      <w:spacing w:line="240" w:lineRule="auto"/>
      <w:ind w:firstLine="709"/>
    </w:pPr>
    <w:rPr>
      <w:sz w:val="24"/>
      <w:lang w:eastAsia="zh-CN"/>
    </w:rPr>
  </w:style>
  <w:style w:type="paragraph" w:styleId="Zkladntext">
    <w:name w:val="Body Text"/>
    <w:basedOn w:val="Normln"/>
    <w:link w:val="ZkladntextChar"/>
    <w:pPr>
      <w:spacing w:after="120" w:line="288" w:lineRule="auto"/>
      <w:jc w:val="both"/>
    </w:pPr>
    <w:rPr>
      <w:rFonts w:ascii="Times New Roman" w:eastAsia="Times New Roman" w:hAnsi="Times New Roman" w:cs="Times New Roman"/>
      <w:szCs w:val="24"/>
    </w:rPr>
  </w:style>
  <w:style w:type="character" w:customStyle="1" w:styleId="ZkladntextChar">
    <w:name w:val="Základní text Char"/>
    <w:basedOn w:val="Standardnpsmoodstavce"/>
    <w:link w:val="Zkladntext"/>
    <w:rPr>
      <w:rFonts w:ascii="Times New Roman" w:eastAsia="Times New Roman" w:hAnsi="Times New Roman" w:cs="Times New Roman"/>
      <w:szCs w:val="24"/>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Mkatabulky1">
    <w:name w:val="Mřížka tabulky1"/>
    <w:basedOn w:val="Normlntabulka"/>
    <w:next w:val="Mkatabulky"/>
    <w:pPr>
      <w:spacing w:after="60" w:line="288"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Pr>
      <w:color w:val="800080"/>
      <w:u w:val="single"/>
    </w:rPr>
  </w:style>
  <w:style w:type="paragraph" w:styleId="Revize">
    <w:name w:val="Revision"/>
    <w:uiPriority w:val="99"/>
    <w:pPr>
      <w:spacing w:after="0" w:line="240" w:lineRule="auto"/>
    </w:pPr>
    <w:rPr>
      <w:rFonts w:ascii="Times New Roman" w:eastAsia="Times New Roman" w:hAnsi="Times New Roman" w:cs="Times New Roman"/>
      <w:szCs w:val="24"/>
    </w:rPr>
  </w:style>
  <w:style w:type="paragraph" w:styleId="FormtovanvHTML">
    <w:name w:val="HTML Preformatted"/>
    <w:basedOn w:val="Normln"/>
    <w:link w:val="FormtovanvHTML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rPr>
      <w:rFonts w:ascii="Courier New" w:eastAsia="Times New Roman" w:hAnsi="Courier New" w:cs="Courier New"/>
      <w:sz w:val="20"/>
      <w:szCs w:val="20"/>
    </w:rPr>
  </w:style>
  <w:style w:type="character" w:customStyle="1" w:styleId="apple-tab-span">
    <w:name w:val="apple-tab-span"/>
    <w:basedOn w:val="Standardnpsmoodstavce"/>
  </w:style>
  <w:style w:type="paragraph" w:styleId="Seznamsodrkami">
    <w:name w:val="List Bullet"/>
    <w:basedOn w:val="Normln"/>
    <w:uiPriority w:val="99"/>
    <w:pPr>
      <w:numPr>
        <w:numId w:val="3"/>
      </w:numPr>
      <w:contextualSpacing/>
    </w:pPr>
  </w:style>
  <w:style w:type="paragraph" w:customStyle="1" w:styleId="nadpisploha">
    <w:name w:val="nadpis příloha"/>
    <w:basedOn w:val="Nadpis2"/>
    <w:link w:val="nadpisplohaChar"/>
    <w:qFormat/>
    <w:rsid w:val="00794DA3"/>
  </w:style>
  <w:style w:type="character" w:customStyle="1" w:styleId="nadpisplohaChar">
    <w:name w:val="nadpis příloha Char"/>
    <w:basedOn w:val="Nadpis2Char"/>
    <w:link w:val="nadpisploha"/>
    <w:rsid w:val="00794DA3"/>
    <w:rPr>
      <w:rFonts w:asciiTheme="majorHAnsi" w:eastAsiaTheme="majorEastAsia" w:hAnsiTheme="majorHAnsi" w:cstheme="majorBidi"/>
      <w:b/>
      <w:bCs/>
      <w:color w:val="4F81BD"/>
      <w:sz w:val="26"/>
      <w:szCs w:val="26"/>
    </w:rPr>
  </w:style>
  <w:style w:type="character" w:styleId="Zdraznn">
    <w:name w:val="Emphasis"/>
    <w:basedOn w:val="Standardnpsmoodstavce"/>
    <w:uiPriority w:val="20"/>
    <w:qFormat/>
    <w:rsid w:val="004E4195"/>
    <w:rPr>
      <w:i/>
      <w:iCs/>
    </w:rPr>
  </w:style>
  <w:style w:type="character" w:customStyle="1" w:styleId="apple-converted-space">
    <w:name w:val="apple-converted-space"/>
    <w:basedOn w:val="Standardnpsmoodstavce"/>
    <w:rsid w:val="0021693C"/>
  </w:style>
  <w:style w:type="character" w:customStyle="1" w:styleId="OdstavecseseznamemChar">
    <w:name w:val="Odstavec se seznamem Char"/>
    <w:aliases w:val="Nad Char,Odstavec_muj Char,Název grafu Char,nad 1 Char,Conclusion de partie Char,_Odstavec se seznamem Char,F5 List Paragraph Char,List Paragraph1 Char,List Paragraph11 Char,Dot pt Char,Colorful List - Accent 11 Char"/>
    <w:link w:val="Odstavecseseznamem"/>
    <w:uiPriority w:val="34"/>
    <w:locked/>
    <w:rsid w:val="002D0B2F"/>
  </w:style>
  <w:style w:type="character" w:styleId="Nevyeenzmnka">
    <w:name w:val="Unresolved Mention"/>
    <w:basedOn w:val="Standardnpsmoodstavce"/>
    <w:uiPriority w:val="99"/>
    <w:semiHidden/>
    <w:unhideWhenUsed/>
    <w:rsid w:val="006D7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20001">
      <w:bodyDiv w:val="1"/>
      <w:marLeft w:val="0"/>
      <w:marRight w:val="0"/>
      <w:marTop w:val="0"/>
      <w:marBottom w:val="0"/>
      <w:divBdr>
        <w:top w:val="none" w:sz="0" w:space="0" w:color="auto"/>
        <w:left w:val="none" w:sz="0" w:space="0" w:color="auto"/>
        <w:bottom w:val="none" w:sz="0" w:space="0" w:color="auto"/>
        <w:right w:val="none" w:sz="0" w:space="0" w:color="auto"/>
      </w:divBdr>
    </w:div>
    <w:div w:id="283391335">
      <w:bodyDiv w:val="1"/>
      <w:marLeft w:val="0"/>
      <w:marRight w:val="0"/>
      <w:marTop w:val="0"/>
      <w:marBottom w:val="0"/>
      <w:divBdr>
        <w:top w:val="none" w:sz="0" w:space="0" w:color="auto"/>
        <w:left w:val="none" w:sz="0" w:space="0" w:color="auto"/>
        <w:bottom w:val="none" w:sz="0" w:space="0" w:color="auto"/>
        <w:right w:val="none" w:sz="0" w:space="0" w:color="auto"/>
      </w:divBdr>
    </w:div>
    <w:div w:id="555821629">
      <w:bodyDiv w:val="1"/>
      <w:marLeft w:val="0"/>
      <w:marRight w:val="0"/>
      <w:marTop w:val="0"/>
      <w:marBottom w:val="0"/>
      <w:divBdr>
        <w:top w:val="none" w:sz="0" w:space="0" w:color="auto"/>
        <w:left w:val="none" w:sz="0" w:space="0" w:color="auto"/>
        <w:bottom w:val="none" w:sz="0" w:space="0" w:color="auto"/>
        <w:right w:val="none" w:sz="0" w:space="0" w:color="auto"/>
      </w:divBdr>
    </w:div>
    <w:div w:id="631250736">
      <w:bodyDiv w:val="1"/>
      <w:marLeft w:val="0"/>
      <w:marRight w:val="0"/>
      <w:marTop w:val="0"/>
      <w:marBottom w:val="0"/>
      <w:divBdr>
        <w:top w:val="none" w:sz="0" w:space="0" w:color="auto"/>
        <w:left w:val="none" w:sz="0" w:space="0" w:color="auto"/>
        <w:bottom w:val="none" w:sz="0" w:space="0" w:color="auto"/>
        <w:right w:val="none" w:sz="0" w:space="0" w:color="auto"/>
      </w:divBdr>
    </w:div>
    <w:div w:id="918751848">
      <w:bodyDiv w:val="1"/>
      <w:marLeft w:val="0"/>
      <w:marRight w:val="0"/>
      <w:marTop w:val="0"/>
      <w:marBottom w:val="0"/>
      <w:divBdr>
        <w:top w:val="none" w:sz="0" w:space="0" w:color="auto"/>
        <w:left w:val="none" w:sz="0" w:space="0" w:color="auto"/>
        <w:bottom w:val="none" w:sz="0" w:space="0" w:color="auto"/>
        <w:right w:val="none" w:sz="0" w:space="0" w:color="auto"/>
      </w:divBdr>
    </w:div>
    <w:div w:id="1172526150">
      <w:bodyDiv w:val="1"/>
      <w:marLeft w:val="0"/>
      <w:marRight w:val="0"/>
      <w:marTop w:val="0"/>
      <w:marBottom w:val="0"/>
      <w:divBdr>
        <w:top w:val="none" w:sz="0" w:space="0" w:color="auto"/>
        <w:left w:val="none" w:sz="0" w:space="0" w:color="auto"/>
        <w:bottom w:val="none" w:sz="0" w:space="0" w:color="auto"/>
        <w:right w:val="none" w:sz="0" w:space="0" w:color="auto"/>
      </w:divBdr>
    </w:div>
    <w:div w:id="1195343667">
      <w:bodyDiv w:val="1"/>
      <w:marLeft w:val="0"/>
      <w:marRight w:val="0"/>
      <w:marTop w:val="0"/>
      <w:marBottom w:val="0"/>
      <w:divBdr>
        <w:top w:val="none" w:sz="0" w:space="0" w:color="auto"/>
        <w:left w:val="none" w:sz="0" w:space="0" w:color="auto"/>
        <w:bottom w:val="none" w:sz="0" w:space="0" w:color="auto"/>
        <w:right w:val="none" w:sz="0" w:space="0" w:color="auto"/>
      </w:divBdr>
    </w:div>
    <w:div w:id="1200781584">
      <w:bodyDiv w:val="1"/>
      <w:marLeft w:val="0"/>
      <w:marRight w:val="0"/>
      <w:marTop w:val="0"/>
      <w:marBottom w:val="0"/>
      <w:divBdr>
        <w:top w:val="none" w:sz="0" w:space="0" w:color="auto"/>
        <w:left w:val="none" w:sz="0" w:space="0" w:color="auto"/>
        <w:bottom w:val="none" w:sz="0" w:space="0" w:color="auto"/>
        <w:right w:val="none" w:sz="0" w:space="0" w:color="auto"/>
      </w:divBdr>
    </w:div>
    <w:div w:id="1281229795">
      <w:bodyDiv w:val="1"/>
      <w:marLeft w:val="0"/>
      <w:marRight w:val="0"/>
      <w:marTop w:val="0"/>
      <w:marBottom w:val="0"/>
      <w:divBdr>
        <w:top w:val="none" w:sz="0" w:space="0" w:color="auto"/>
        <w:left w:val="none" w:sz="0" w:space="0" w:color="auto"/>
        <w:bottom w:val="none" w:sz="0" w:space="0" w:color="auto"/>
        <w:right w:val="none" w:sz="0" w:space="0" w:color="auto"/>
      </w:divBdr>
    </w:div>
    <w:div w:id="1320770304">
      <w:bodyDiv w:val="1"/>
      <w:marLeft w:val="0"/>
      <w:marRight w:val="0"/>
      <w:marTop w:val="0"/>
      <w:marBottom w:val="0"/>
      <w:divBdr>
        <w:top w:val="none" w:sz="0" w:space="0" w:color="auto"/>
        <w:left w:val="none" w:sz="0" w:space="0" w:color="auto"/>
        <w:bottom w:val="none" w:sz="0" w:space="0" w:color="auto"/>
        <w:right w:val="none" w:sz="0" w:space="0" w:color="auto"/>
      </w:divBdr>
    </w:div>
    <w:div w:id="1396125092">
      <w:bodyDiv w:val="1"/>
      <w:marLeft w:val="0"/>
      <w:marRight w:val="0"/>
      <w:marTop w:val="0"/>
      <w:marBottom w:val="0"/>
      <w:divBdr>
        <w:top w:val="none" w:sz="0" w:space="0" w:color="auto"/>
        <w:left w:val="none" w:sz="0" w:space="0" w:color="auto"/>
        <w:bottom w:val="none" w:sz="0" w:space="0" w:color="auto"/>
        <w:right w:val="none" w:sz="0" w:space="0" w:color="auto"/>
      </w:divBdr>
    </w:div>
    <w:div w:id="1798182399">
      <w:bodyDiv w:val="1"/>
      <w:marLeft w:val="0"/>
      <w:marRight w:val="0"/>
      <w:marTop w:val="0"/>
      <w:marBottom w:val="0"/>
      <w:divBdr>
        <w:top w:val="none" w:sz="0" w:space="0" w:color="auto"/>
        <w:left w:val="none" w:sz="0" w:space="0" w:color="auto"/>
        <w:bottom w:val="none" w:sz="0" w:space="0" w:color="auto"/>
        <w:right w:val="none" w:sz="0" w:space="0" w:color="auto"/>
      </w:divBdr>
    </w:div>
    <w:div w:id="1840148077">
      <w:bodyDiv w:val="1"/>
      <w:marLeft w:val="0"/>
      <w:marRight w:val="0"/>
      <w:marTop w:val="0"/>
      <w:marBottom w:val="0"/>
      <w:divBdr>
        <w:top w:val="none" w:sz="0" w:space="0" w:color="auto"/>
        <w:left w:val="none" w:sz="0" w:space="0" w:color="auto"/>
        <w:bottom w:val="none" w:sz="0" w:space="0" w:color="auto"/>
        <w:right w:val="none" w:sz="0" w:space="0" w:color="auto"/>
      </w:divBdr>
    </w:div>
    <w:div w:id="1857619925">
      <w:bodyDiv w:val="1"/>
      <w:marLeft w:val="0"/>
      <w:marRight w:val="0"/>
      <w:marTop w:val="0"/>
      <w:marBottom w:val="0"/>
      <w:divBdr>
        <w:top w:val="none" w:sz="0" w:space="0" w:color="auto"/>
        <w:left w:val="none" w:sz="0" w:space="0" w:color="auto"/>
        <w:bottom w:val="none" w:sz="0" w:space="0" w:color="auto"/>
        <w:right w:val="none" w:sz="0" w:space="0" w:color="auto"/>
      </w:divBdr>
    </w:div>
    <w:div w:id="1893955963">
      <w:bodyDiv w:val="1"/>
      <w:marLeft w:val="0"/>
      <w:marRight w:val="0"/>
      <w:marTop w:val="0"/>
      <w:marBottom w:val="0"/>
      <w:divBdr>
        <w:top w:val="none" w:sz="0" w:space="0" w:color="auto"/>
        <w:left w:val="none" w:sz="0" w:space="0" w:color="auto"/>
        <w:bottom w:val="none" w:sz="0" w:space="0" w:color="auto"/>
        <w:right w:val="none" w:sz="0" w:space="0" w:color="auto"/>
      </w:divBdr>
    </w:div>
    <w:div w:id="1912078695">
      <w:bodyDiv w:val="1"/>
      <w:marLeft w:val="0"/>
      <w:marRight w:val="0"/>
      <w:marTop w:val="0"/>
      <w:marBottom w:val="0"/>
      <w:divBdr>
        <w:top w:val="none" w:sz="0" w:space="0" w:color="auto"/>
        <w:left w:val="none" w:sz="0" w:space="0" w:color="auto"/>
        <w:bottom w:val="none" w:sz="0" w:space="0" w:color="auto"/>
        <w:right w:val="none" w:sz="0" w:space="0" w:color="auto"/>
      </w:divBdr>
    </w:div>
    <w:div w:id="1919166413">
      <w:bodyDiv w:val="1"/>
      <w:marLeft w:val="0"/>
      <w:marRight w:val="0"/>
      <w:marTop w:val="0"/>
      <w:marBottom w:val="0"/>
      <w:divBdr>
        <w:top w:val="none" w:sz="0" w:space="0" w:color="auto"/>
        <w:left w:val="none" w:sz="0" w:space="0" w:color="auto"/>
        <w:bottom w:val="none" w:sz="0" w:space="0" w:color="auto"/>
        <w:right w:val="none" w:sz="0" w:space="0" w:color="auto"/>
      </w:divBdr>
    </w:div>
    <w:div w:id="2012221507">
      <w:bodyDiv w:val="1"/>
      <w:marLeft w:val="0"/>
      <w:marRight w:val="0"/>
      <w:marTop w:val="0"/>
      <w:marBottom w:val="0"/>
      <w:divBdr>
        <w:top w:val="none" w:sz="0" w:space="0" w:color="auto"/>
        <w:left w:val="none" w:sz="0" w:space="0" w:color="auto"/>
        <w:bottom w:val="none" w:sz="0" w:space="0" w:color="auto"/>
        <w:right w:val="none" w:sz="0" w:space="0" w:color="auto"/>
      </w:divBdr>
    </w:div>
    <w:div w:id="2091267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microsoft.com/office/2016/09/relationships/commentsIds" Target="commentsIds.xml"/><Relationship Id="rId19" Type="http://schemas.openxmlformats.org/officeDocument/2006/relationships/footer" Target="foot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hefce.ac.uk/rsrch/REFimpact/" TargetMode="External"/><Relationship Id="rId2" Type="http://schemas.openxmlformats.org/officeDocument/2006/relationships/hyperlink" Target="https://read.oecd-ilibrary.org/science-and-technology/frascati-manual-2015_9789264239012-en" TargetMode="External"/><Relationship Id="rId1" Type="http://schemas.openxmlformats.org/officeDocument/2006/relationships/hyperlink" Target="https://coar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0F944-B0C3-4C21-9CAE-104AADEA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33</Pages>
  <Words>11185</Words>
  <Characters>65996</Characters>
  <Application>Microsoft Office Word</Application>
  <DocSecurity>0</DocSecurity>
  <Lines>549</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Rulíková Lucie</dc:creator>
  <cp:lastModifiedBy>Tomáš Polívka</cp:lastModifiedBy>
  <cp:revision>48</cp:revision>
  <dcterms:created xsi:type="dcterms:W3CDTF">2025-05-14T08:07:00Z</dcterms:created>
  <dcterms:modified xsi:type="dcterms:W3CDTF">2025-05-14T15:07:00Z</dcterms:modified>
</cp:coreProperties>
</file>